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86B16" w14:textId="77777777" w:rsidR="002A1898" w:rsidRPr="00D74D67" w:rsidRDefault="002A1898" w:rsidP="002A1898">
      <w:pPr>
        <w:pStyle w:val="Heading1"/>
        <w:rPr>
          <w:rFonts w:cs="Arial"/>
        </w:rPr>
      </w:pPr>
      <w:r w:rsidRPr="00D74D67">
        <w:rPr>
          <w:rFonts w:cs="Arial"/>
        </w:rPr>
        <w:t>Vocational Rehabilitation Services Manual C-700: Medical Services</w:t>
      </w:r>
    </w:p>
    <w:p w14:paraId="33710F53" w14:textId="77C7CF66" w:rsidR="002A1898" w:rsidRPr="002A1898" w:rsidRDefault="00BF749B" w:rsidP="002A1898">
      <w:pPr>
        <w:rPr>
          <w:rFonts w:cs="Arial"/>
          <w:szCs w:val="24"/>
        </w:rPr>
      </w:pPr>
      <w:r>
        <w:rPr>
          <w:rFonts w:cs="Arial"/>
          <w:szCs w:val="24"/>
        </w:rPr>
        <w:t>Revised</w:t>
      </w:r>
      <w:r w:rsidR="002A1898" w:rsidRPr="002A1898">
        <w:rPr>
          <w:rFonts w:cs="Arial"/>
          <w:szCs w:val="24"/>
        </w:rPr>
        <w:t xml:space="preserve"> </w:t>
      </w:r>
      <w:r w:rsidR="002A1898">
        <w:rPr>
          <w:rFonts w:cs="Arial"/>
          <w:szCs w:val="24"/>
        </w:rPr>
        <w:t xml:space="preserve">August </w:t>
      </w:r>
      <w:r>
        <w:rPr>
          <w:rFonts w:cs="Arial"/>
          <w:szCs w:val="24"/>
        </w:rPr>
        <w:t>24</w:t>
      </w:r>
      <w:r w:rsidR="002A1898" w:rsidRPr="002A1898">
        <w:rPr>
          <w:rFonts w:cs="Arial"/>
          <w:szCs w:val="24"/>
        </w:rPr>
        <w:t>, 2018</w:t>
      </w:r>
      <w:bookmarkStart w:id="0" w:name="_GoBack"/>
      <w:bookmarkEnd w:id="0"/>
    </w:p>
    <w:p w14:paraId="0B630D13" w14:textId="77777777" w:rsidR="002B19B3" w:rsidRPr="002B19B3" w:rsidRDefault="002B19B3" w:rsidP="002B19B3">
      <w:pPr>
        <w:pStyle w:val="Heading2"/>
      </w:pPr>
      <w:r w:rsidRPr="002B19B3">
        <w:t>C-701</w:t>
      </w:r>
      <w:del w:id="1" w:author="Author">
        <w:r w:rsidRPr="002B19B3" w:rsidDel="00431037">
          <w:delText>-1</w:delText>
        </w:r>
      </w:del>
      <w:r w:rsidRPr="002B19B3">
        <w:t>: Professional Medical Services</w:t>
      </w:r>
    </w:p>
    <w:p w14:paraId="71F947EC" w14:textId="77777777" w:rsidR="002B19B3" w:rsidRPr="00431037" w:rsidDel="00431037" w:rsidRDefault="002B19B3" w:rsidP="002B19B3">
      <w:pPr>
        <w:pStyle w:val="Heading3"/>
        <w:rPr>
          <w:del w:id="2" w:author="Author"/>
          <w:lang w:val="en"/>
        </w:rPr>
      </w:pPr>
      <w:del w:id="3" w:author="Author">
        <w:r w:rsidRPr="00431037" w:rsidDel="00431037">
          <w:rPr>
            <w:lang w:val="en"/>
          </w:rPr>
          <w:delText>Policy</w:delText>
        </w:r>
      </w:del>
    </w:p>
    <w:p w14:paraId="03492784" w14:textId="77777777" w:rsidR="002B19B3" w:rsidRPr="00431037" w:rsidRDefault="002B19B3" w:rsidP="002B19B3">
      <w:pPr>
        <w:rPr>
          <w:rFonts w:eastAsia="Times New Roman"/>
          <w:szCs w:val="24"/>
          <w:lang w:val="en"/>
        </w:rPr>
      </w:pPr>
      <w:r w:rsidRPr="00431037">
        <w:rPr>
          <w:rFonts w:eastAsia="Times New Roman"/>
          <w:szCs w:val="24"/>
          <w:lang w:val="en"/>
        </w:rPr>
        <w:t>Federal law requires that medical services (including corrective surgery or treatment) that are sponsored or supported by Vocational Rehabilitation Services (VR) must:</w:t>
      </w:r>
    </w:p>
    <w:p w14:paraId="287DB351" w14:textId="77777777" w:rsidR="002B19B3" w:rsidRPr="00431037" w:rsidRDefault="002B19B3" w:rsidP="00781A70">
      <w:pPr>
        <w:numPr>
          <w:ilvl w:val="0"/>
          <w:numId w:val="12"/>
        </w:numPr>
        <w:rPr>
          <w:rFonts w:eastAsia="Times New Roman"/>
          <w:szCs w:val="24"/>
          <w:lang w:val="en"/>
        </w:rPr>
      </w:pPr>
      <w:r w:rsidRPr="00431037">
        <w:rPr>
          <w:rFonts w:eastAsia="Times New Roman"/>
          <w:szCs w:val="24"/>
          <w:lang w:val="en"/>
        </w:rPr>
        <w:t>have a direct effect on the customer's functional ability to perform the employment goal or the services must support other needed vocational rehabilitation services; and</w:t>
      </w:r>
    </w:p>
    <w:p w14:paraId="79550563" w14:textId="77777777" w:rsidR="002B19B3" w:rsidRPr="00431037" w:rsidRDefault="002B19B3" w:rsidP="00781A70">
      <w:pPr>
        <w:numPr>
          <w:ilvl w:val="0"/>
          <w:numId w:val="12"/>
        </w:numPr>
        <w:rPr>
          <w:rFonts w:eastAsia="Times New Roman"/>
          <w:szCs w:val="24"/>
          <w:lang w:val="en"/>
        </w:rPr>
      </w:pPr>
      <w:r w:rsidRPr="00431037">
        <w:rPr>
          <w:rFonts w:eastAsia="Times New Roman"/>
          <w:szCs w:val="24"/>
          <w:lang w:val="en"/>
        </w:rPr>
        <w:t>be likely, within a reasonable period, to correct or modify substantially a stable or slowly progressive physical or mental impairment that constitutes a substantial impediment to employment.</w:t>
      </w:r>
    </w:p>
    <w:p w14:paraId="4DBCAB70" w14:textId="77777777" w:rsidR="002B19B3" w:rsidRPr="00431037" w:rsidRDefault="002B19B3" w:rsidP="002B19B3">
      <w:pPr>
        <w:rPr>
          <w:rFonts w:eastAsia="Times New Roman"/>
          <w:szCs w:val="24"/>
          <w:lang w:val="en"/>
        </w:rPr>
      </w:pPr>
      <w:r w:rsidRPr="00431037">
        <w:rPr>
          <w:rFonts w:eastAsia="Times New Roman"/>
          <w:szCs w:val="24"/>
          <w:lang w:val="en"/>
        </w:rPr>
        <w:t>34 CFR 361.5(39) (i)</w:t>
      </w:r>
    </w:p>
    <w:p w14:paraId="5A09C6EC" w14:textId="77777777" w:rsidR="002B19B3" w:rsidRPr="00431037" w:rsidRDefault="002B19B3" w:rsidP="002B19B3">
      <w:pPr>
        <w:rPr>
          <w:rFonts w:eastAsia="Times New Roman"/>
          <w:szCs w:val="24"/>
          <w:lang w:val="en"/>
        </w:rPr>
      </w:pPr>
      <w:r w:rsidRPr="00431037">
        <w:rPr>
          <w:rFonts w:eastAsia="Times New Roman"/>
          <w:szCs w:val="24"/>
          <w:lang w:val="en"/>
        </w:rPr>
        <w:t>VR is the payer of last resort.</w:t>
      </w:r>
    </w:p>
    <w:p w14:paraId="44212067" w14:textId="77777777" w:rsidR="002B19B3" w:rsidRPr="00431037" w:rsidRDefault="007C603D" w:rsidP="002B19B3">
      <w:pPr>
        <w:rPr>
          <w:rFonts w:eastAsia="Times New Roman"/>
          <w:szCs w:val="24"/>
          <w:lang w:val="en"/>
        </w:rPr>
      </w:pPr>
      <w:hyperlink r:id="rId7" w:history="1">
        <w:r w:rsidR="002B19B3" w:rsidRPr="00431037">
          <w:rPr>
            <w:rFonts w:eastAsia="Times New Roman"/>
            <w:color w:val="0000FF"/>
            <w:szCs w:val="24"/>
            <w:u w:val="single"/>
            <w:lang w:val="en"/>
          </w:rPr>
          <w:t>Comparable benefits (B-310-5)</w:t>
        </w:r>
      </w:hyperlink>
      <w:r w:rsidR="002B19B3" w:rsidRPr="00431037">
        <w:rPr>
          <w:rFonts w:eastAsia="Times New Roman"/>
          <w:szCs w:val="24"/>
          <w:lang w:val="en"/>
        </w:rPr>
        <w:t xml:space="preserve"> and required </w:t>
      </w:r>
      <w:hyperlink r:id="rId8" w:history="1">
        <w:r w:rsidR="002B19B3" w:rsidRPr="00431037">
          <w:rPr>
            <w:rFonts w:eastAsia="Times New Roman"/>
            <w:color w:val="0000FF"/>
            <w:szCs w:val="24"/>
            <w:u w:val="single"/>
            <w:lang w:val="en"/>
          </w:rPr>
          <w:t>customer participation in cost of services (B-310-6)</w:t>
        </w:r>
      </w:hyperlink>
      <w:r w:rsidR="002B19B3" w:rsidRPr="00431037">
        <w:rPr>
          <w:rFonts w:eastAsia="Times New Roman"/>
          <w:szCs w:val="24"/>
          <w:lang w:val="en"/>
        </w:rPr>
        <w:t xml:space="preserve"> must be applied before VR funds are expended.</w:t>
      </w:r>
    </w:p>
    <w:p w14:paraId="45E4F2FF" w14:textId="77777777" w:rsidR="002B19B3" w:rsidRPr="00431037" w:rsidRDefault="002B19B3" w:rsidP="002B19B3">
      <w:pPr>
        <w:rPr>
          <w:rFonts w:eastAsia="Times New Roman"/>
          <w:szCs w:val="24"/>
          <w:lang w:val="en"/>
        </w:rPr>
      </w:pPr>
      <w:r w:rsidRPr="00431037">
        <w:rPr>
          <w:rFonts w:eastAsia="Times New Roman"/>
          <w:szCs w:val="24"/>
          <w:lang w:val="en"/>
        </w:rPr>
        <w:t xml:space="preserve">Because VR uses tax revenue for case service expenditures, the division must purchase the least expensive services that meet the customer's vocational needs. For more information, see the requirements in </w:t>
      </w:r>
      <w:hyperlink r:id="rId9" w:history="1">
        <w:r w:rsidRPr="00431037">
          <w:rPr>
            <w:rFonts w:eastAsia="Times New Roman"/>
            <w:color w:val="0000FF"/>
            <w:szCs w:val="24"/>
            <w:u w:val="single"/>
            <w:lang w:val="en"/>
          </w:rPr>
          <w:t>D-203-1: Best Value Purchasing</w:t>
        </w:r>
      </w:hyperlink>
      <w:r w:rsidRPr="00431037">
        <w:rPr>
          <w:rFonts w:eastAsia="Times New Roman"/>
          <w:szCs w:val="24"/>
          <w:lang w:val="en"/>
        </w:rPr>
        <w:t>.</w:t>
      </w:r>
    </w:p>
    <w:p w14:paraId="7B4B09D5" w14:textId="77777777" w:rsidR="002B19B3" w:rsidRPr="00431037" w:rsidRDefault="002B19B3" w:rsidP="002B19B3">
      <w:pPr>
        <w:rPr>
          <w:rFonts w:eastAsia="Times New Roman"/>
          <w:szCs w:val="24"/>
          <w:lang w:val="en"/>
        </w:rPr>
      </w:pPr>
      <w:r w:rsidRPr="00431037">
        <w:rPr>
          <w:rFonts w:eastAsia="Times New Roman"/>
          <w:szCs w:val="24"/>
          <w:lang w:val="en"/>
        </w:rPr>
        <w:t>After the customer's primary and/or secondary benefit coverage has been applied and the customer's ability to pay has been determined, VR may pay to the provider an amount equal to the customer's co-payment, coinsurance, or deductible due. VR payment does not exceed the amount allowed by the insurance coverage or the allowable VR rate or VR contract rate, whichever is less.</w:t>
      </w:r>
    </w:p>
    <w:p w14:paraId="08C5317C" w14:textId="77777777" w:rsidR="002B19B3" w:rsidRPr="002B19B3" w:rsidRDefault="002B19B3" w:rsidP="002B19B3">
      <w:pPr>
        <w:pStyle w:val="Heading3"/>
      </w:pPr>
      <w:ins w:id="4" w:author="Author">
        <w:r w:rsidRPr="002B19B3">
          <w:t xml:space="preserve">C-701-1 </w:t>
        </w:r>
      </w:ins>
      <w:r w:rsidRPr="002B19B3">
        <w:t>Restrictions</w:t>
      </w:r>
    </w:p>
    <w:p w14:paraId="10081454" w14:textId="77777777" w:rsidR="002B19B3" w:rsidRPr="00431037" w:rsidRDefault="002B19B3" w:rsidP="002B19B3">
      <w:pPr>
        <w:rPr>
          <w:rFonts w:eastAsia="Times New Roman"/>
          <w:szCs w:val="24"/>
          <w:lang w:val="en"/>
        </w:rPr>
      </w:pPr>
      <w:r w:rsidRPr="00431037">
        <w:rPr>
          <w:rFonts w:eastAsia="Times New Roman"/>
          <w:szCs w:val="24"/>
          <w:lang w:val="en"/>
        </w:rPr>
        <w:t>When approval for any procedure, service, food, or device is required, the review and approval must be completed and documented in ReHabWorks (RHW) before including the services on the customer's IPE or IPE amendment.</w:t>
      </w:r>
    </w:p>
    <w:p w14:paraId="2100896C" w14:textId="77777777" w:rsidR="002B19B3" w:rsidRPr="00431037" w:rsidRDefault="002B19B3" w:rsidP="002B19B3">
      <w:pPr>
        <w:rPr>
          <w:rFonts w:eastAsia="Times New Roman"/>
          <w:szCs w:val="24"/>
          <w:lang w:val="en"/>
        </w:rPr>
      </w:pPr>
      <w:r w:rsidRPr="00431037">
        <w:rPr>
          <w:rFonts w:eastAsia="Times New Roman"/>
          <w:szCs w:val="24"/>
          <w:lang w:val="en"/>
        </w:rPr>
        <w:t>The following medical services are not authorized:</w:t>
      </w:r>
    </w:p>
    <w:p w14:paraId="2CA4C2D6" w14:textId="77777777" w:rsidR="002B19B3" w:rsidRPr="00431037" w:rsidRDefault="002B19B3" w:rsidP="00781A70">
      <w:pPr>
        <w:numPr>
          <w:ilvl w:val="0"/>
          <w:numId w:val="13"/>
        </w:numPr>
        <w:rPr>
          <w:rFonts w:eastAsia="Times New Roman"/>
          <w:szCs w:val="24"/>
          <w:lang w:val="en"/>
        </w:rPr>
      </w:pPr>
      <w:r w:rsidRPr="00431037">
        <w:rPr>
          <w:rFonts w:eastAsia="Times New Roman"/>
          <w:szCs w:val="24"/>
          <w:lang w:val="en"/>
        </w:rPr>
        <w:t>ongoing general medical care for health maintenance;</w:t>
      </w:r>
    </w:p>
    <w:p w14:paraId="47D353F9" w14:textId="77777777" w:rsidR="002B19B3" w:rsidRPr="00431037" w:rsidRDefault="002B19B3" w:rsidP="00781A70">
      <w:pPr>
        <w:numPr>
          <w:ilvl w:val="0"/>
          <w:numId w:val="13"/>
        </w:numPr>
        <w:rPr>
          <w:rFonts w:eastAsia="Times New Roman"/>
          <w:szCs w:val="24"/>
          <w:lang w:val="en"/>
        </w:rPr>
      </w:pPr>
      <w:r w:rsidRPr="00431037">
        <w:rPr>
          <w:rFonts w:eastAsia="Times New Roman"/>
          <w:szCs w:val="24"/>
          <w:lang w:val="en"/>
        </w:rPr>
        <w:lastRenderedPageBreak/>
        <w:t>emerging technology and temporary, experimental, or investigational medical services (terminology codes, also called T-codes);</w:t>
      </w:r>
    </w:p>
    <w:p w14:paraId="11495532" w14:textId="77777777" w:rsidR="002B19B3" w:rsidRPr="00431037" w:rsidRDefault="002B19B3" w:rsidP="00781A70">
      <w:pPr>
        <w:numPr>
          <w:ilvl w:val="0"/>
          <w:numId w:val="13"/>
        </w:numPr>
        <w:rPr>
          <w:rFonts w:eastAsia="Times New Roman"/>
          <w:szCs w:val="24"/>
          <w:lang w:val="en"/>
        </w:rPr>
      </w:pPr>
      <w:r w:rsidRPr="00431037">
        <w:rPr>
          <w:rFonts w:eastAsia="Times New Roman"/>
          <w:szCs w:val="24"/>
          <w:lang w:val="en"/>
        </w:rPr>
        <w:t>maternity care; and</w:t>
      </w:r>
    </w:p>
    <w:p w14:paraId="45561B8E" w14:textId="77777777" w:rsidR="002B19B3" w:rsidRPr="00431037" w:rsidRDefault="002B19B3" w:rsidP="00781A70">
      <w:pPr>
        <w:numPr>
          <w:ilvl w:val="0"/>
          <w:numId w:val="13"/>
        </w:numPr>
        <w:rPr>
          <w:rFonts w:eastAsia="Times New Roman"/>
          <w:szCs w:val="24"/>
          <w:lang w:val="en"/>
        </w:rPr>
      </w:pPr>
      <w:r w:rsidRPr="00431037">
        <w:rPr>
          <w:rFonts w:eastAsia="Times New Roman"/>
          <w:szCs w:val="24"/>
          <w:lang w:val="en"/>
        </w:rPr>
        <w:t xml:space="preserve">medical or surgical treatment associated with: </w:t>
      </w:r>
    </w:p>
    <w:p w14:paraId="136BFFDD" w14:textId="77777777" w:rsidR="002B19B3" w:rsidRPr="00431037" w:rsidRDefault="002B19B3" w:rsidP="00781A70">
      <w:pPr>
        <w:numPr>
          <w:ilvl w:val="1"/>
          <w:numId w:val="13"/>
        </w:numPr>
        <w:rPr>
          <w:rFonts w:eastAsia="Times New Roman"/>
          <w:szCs w:val="24"/>
          <w:lang w:val="en"/>
        </w:rPr>
      </w:pPr>
      <w:r w:rsidRPr="00431037">
        <w:rPr>
          <w:rFonts w:eastAsia="Times New Roman"/>
          <w:szCs w:val="24"/>
          <w:lang w:val="en"/>
        </w:rPr>
        <w:t>active tuberculosis;</w:t>
      </w:r>
    </w:p>
    <w:p w14:paraId="31437CA1" w14:textId="77777777" w:rsidR="002B19B3" w:rsidRPr="00431037" w:rsidRDefault="002B19B3" w:rsidP="00781A70">
      <w:pPr>
        <w:numPr>
          <w:ilvl w:val="1"/>
          <w:numId w:val="13"/>
        </w:numPr>
        <w:rPr>
          <w:rFonts w:eastAsia="Times New Roman"/>
          <w:szCs w:val="24"/>
          <w:lang w:val="en"/>
        </w:rPr>
      </w:pPr>
      <w:r w:rsidRPr="00431037">
        <w:rPr>
          <w:rFonts w:eastAsia="Times New Roman"/>
          <w:szCs w:val="24"/>
          <w:lang w:val="en"/>
        </w:rPr>
        <w:t>sexually transmitted diseases;</w:t>
      </w:r>
    </w:p>
    <w:p w14:paraId="051100F0" w14:textId="77777777" w:rsidR="002B19B3" w:rsidRPr="00431037" w:rsidRDefault="002B19B3" w:rsidP="00781A70">
      <w:pPr>
        <w:numPr>
          <w:ilvl w:val="1"/>
          <w:numId w:val="13"/>
        </w:numPr>
        <w:rPr>
          <w:rFonts w:eastAsia="Times New Roman"/>
          <w:szCs w:val="24"/>
          <w:lang w:val="en"/>
        </w:rPr>
      </w:pPr>
      <w:r w:rsidRPr="00431037">
        <w:rPr>
          <w:rFonts w:eastAsia="Times New Roman"/>
          <w:szCs w:val="24"/>
          <w:lang w:val="en"/>
        </w:rPr>
        <w:t>cancer;</w:t>
      </w:r>
    </w:p>
    <w:p w14:paraId="785D9F7F" w14:textId="77777777" w:rsidR="002B19B3" w:rsidRPr="00431037" w:rsidRDefault="002B19B3" w:rsidP="00781A70">
      <w:pPr>
        <w:numPr>
          <w:ilvl w:val="1"/>
          <w:numId w:val="13"/>
        </w:numPr>
        <w:rPr>
          <w:rFonts w:eastAsia="Times New Roman"/>
          <w:szCs w:val="24"/>
          <w:lang w:val="en"/>
        </w:rPr>
      </w:pPr>
      <w:r w:rsidRPr="00431037">
        <w:rPr>
          <w:rFonts w:eastAsia="Times New Roman"/>
          <w:szCs w:val="24"/>
          <w:lang w:val="en"/>
        </w:rPr>
        <w:t>organ transplantation (except for the treatment of individuals with end-stage renal disease, subject to management review and approval, as set out below*); or</w:t>
      </w:r>
    </w:p>
    <w:p w14:paraId="3ABCC0B3" w14:textId="77777777" w:rsidR="002B19B3" w:rsidRPr="00431037" w:rsidRDefault="002B19B3" w:rsidP="00781A70">
      <w:pPr>
        <w:numPr>
          <w:ilvl w:val="1"/>
          <w:numId w:val="13"/>
        </w:numPr>
        <w:rPr>
          <w:rFonts w:eastAsia="Times New Roman"/>
          <w:szCs w:val="24"/>
          <w:lang w:val="en"/>
        </w:rPr>
      </w:pPr>
      <w:r w:rsidRPr="00431037">
        <w:rPr>
          <w:rFonts w:eastAsia="Times New Roman"/>
          <w:szCs w:val="24"/>
          <w:lang w:val="en"/>
        </w:rPr>
        <w:t>human immunodeficiency virus infection (HIV) or acquired immunodeficiency syndrome (AIDS).</w:t>
      </w:r>
    </w:p>
    <w:p w14:paraId="76396CB7" w14:textId="77777777" w:rsidR="002B19B3" w:rsidRPr="00431037" w:rsidRDefault="002B19B3" w:rsidP="002B19B3">
      <w:pPr>
        <w:rPr>
          <w:rFonts w:eastAsia="Times New Roman"/>
          <w:szCs w:val="24"/>
          <w:lang w:val="en"/>
        </w:rPr>
      </w:pPr>
      <w:r w:rsidRPr="00431037">
        <w:rPr>
          <w:rFonts w:eastAsia="Times New Roman"/>
          <w:szCs w:val="24"/>
          <w:lang w:val="en"/>
        </w:rPr>
        <w:t>Management exceptions to this list are not allowed.</w:t>
      </w:r>
    </w:p>
    <w:p w14:paraId="140C9295" w14:textId="77777777" w:rsidR="002B19B3" w:rsidRPr="00431037" w:rsidRDefault="002B19B3" w:rsidP="002B19B3">
      <w:pPr>
        <w:pStyle w:val="Heading4"/>
        <w:rPr>
          <w:lang w:val="en"/>
        </w:rPr>
      </w:pPr>
      <w:r w:rsidRPr="00431037">
        <w:rPr>
          <w:lang w:val="en"/>
        </w:rPr>
        <w:t>*End-Stage Renal Disease</w:t>
      </w:r>
    </w:p>
    <w:p w14:paraId="41601966" w14:textId="77777777" w:rsidR="002B19B3" w:rsidRPr="00431037" w:rsidRDefault="002B19B3" w:rsidP="002B19B3">
      <w:pPr>
        <w:rPr>
          <w:rFonts w:eastAsia="Times New Roman"/>
          <w:szCs w:val="24"/>
          <w:lang w:val="en"/>
        </w:rPr>
      </w:pPr>
      <w:r w:rsidRPr="00431037">
        <w:rPr>
          <w:rFonts w:eastAsia="Times New Roman"/>
          <w:szCs w:val="24"/>
          <w:lang w:val="en"/>
        </w:rPr>
        <w:t>Federal guidelines at 34 CFR 361.5(39) (xv) mandate certain vocational rehabilitation services for customers with end-stage renal disease. These customers' cases must be reviewed by the:</w:t>
      </w:r>
    </w:p>
    <w:p w14:paraId="1EBB2B88" w14:textId="77777777" w:rsidR="002B19B3" w:rsidRPr="00431037" w:rsidRDefault="002B19B3" w:rsidP="00781A70">
      <w:pPr>
        <w:numPr>
          <w:ilvl w:val="0"/>
          <w:numId w:val="14"/>
        </w:numPr>
        <w:rPr>
          <w:rFonts w:eastAsia="Times New Roman"/>
          <w:szCs w:val="24"/>
          <w:lang w:val="en"/>
        </w:rPr>
      </w:pPr>
      <w:r w:rsidRPr="00431037">
        <w:rPr>
          <w:rFonts w:eastAsia="Times New Roman"/>
          <w:szCs w:val="24"/>
          <w:lang w:val="en"/>
        </w:rPr>
        <w:t>local medical consultant (LMC);</w:t>
      </w:r>
    </w:p>
    <w:p w14:paraId="0D81D335" w14:textId="77777777" w:rsidR="002B19B3" w:rsidRPr="00431037" w:rsidRDefault="002B19B3" w:rsidP="00781A70">
      <w:pPr>
        <w:numPr>
          <w:ilvl w:val="0"/>
          <w:numId w:val="14"/>
        </w:numPr>
        <w:rPr>
          <w:rFonts w:eastAsia="Times New Roman"/>
          <w:szCs w:val="24"/>
          <w:lang w:val="en"/>
        </w:rPr>
      </w:pPr>
      <w:r w:rsidRPr="00431037">
        <w:rPr>
          <w:rFonts w:eastAsia="Times New Roman"/>
          <w:szCs w:val="24"/>
          <w:lang w:val="en"/>
        </w:rPr>
        <w:t>manager;</w:t>
      </w:r>
    </w:p>
    <w:p w14:paraId="489040B7" w14:textId="77777777" w:rsidR="002B19B3" w:rsidRPr="00431037" w:rsidRDefault="002B19B3" w:rsidP="00781A70">
      <w:pPr>
        <w:numPr>
          <w:ilvl w:val="0"/>
          <w:numId w:val="14"/>
        </w:numPr>
        <w:rPr>
          <w:rFonts w:eastAsia="Times New Roman"/>
          <w:szCs w:val="24"/>
          <w:lang w:val="en"/>
        </w:rPr>
      </w:pPr>
      <w:r w:rsidRPr="00431037">
        <w:rPr>
          <w:rFonts w:eastAsia="Times New Roman"/>
          <w:szCs w:val="24"/>
          <w:lang w:val="en"/>
        </w:rPr>
        <w:t>central office program specialist; and</w:t>
      </w:r>
    </w:p>
    <w:p w14:paraId="610F899D" w14:textId="77777777" w:rsidR="002B19B3" w:rsidRPr="00431037" w:rsidRDefault="002B19B3" w:rsidP="00781A70">
      <w:pPr>
        <w:numPr>
          <w:ilvl w:val="0"/>
          <w:numId w:val="14"/>
        </w:numPr>
        <w:rPr>
          <w:lang w:val="en"/>
        </w:rPr>
      </w:pPr>
      <w:r w:rsidRPr="00431037">
        <w:rPr>
          <w:rFonts w:eastAsia="Times New Roman"/>
          <w:szCs w:val="24"/>
          <w:lang w:val="en"/>
        </w:rPr>
        <w:t>VR medical director.</w:t>
      </w:r>
    </w:p>
    <w:p w14:paraId="2C1F43C6" w14:textId="77777777" w:rsidR="002B19B3" w:rsidRPr="002B19B3" w:rsidRDefault="002B19B3" w:rsidP="002B19B3">
      <w:pPr>
        <w:pStyle w:val="Heading3"/>
      </w:pPr>
      <w:r w:rsidRPr="002B19B3">
        <w:t>C-701-2: Medical Services Required Review and Approvals Policy</w:t>
      </w:r>
    </w:p>
    <w:p w14:paraId="4677C072" w14:textId="77777777" w:rsidR="002B19B3" w:rsidRPr="00040BF8" w:rsidRDefault="002B19B3" w:rsidP="002B19B3">
      <w:pPr>
        <w:rPr>
          <w:rFonts w:eastAsia="Times New Roman"/>
          <w:szCs w:val="24"/>
          <w:lang w:val="en"/>
        </w:rPr>
      </w:pPr>
      <w:r w:rsidRPr="00040BF8">
        <w:rPr>
          <w:rFonts w:eastAsia="Times New Roman"/>
          <w:szCs w:val="24"/>
          <w:lang w:val="en"/>
        </w:rPr>
        <w:t>Medical, dental, and ophthalmological consultants provide support to VR staff throughout the VR process.</w:t>
      </w:r>
    </w:p>
    <w:p w14:paraId="7B1EB41F" w14:textId="77777777" w:rsidR="002B19B3" w:rsidRPr="00040BF8" w:rsidRDefault="002B19B3" w:rsidP="002B19B3">
      <w:pPr>
        <w:rPr>
          <w:rFonts w:eastAsia="Times New Roman"/>
          <w:szCs w:val="24"/>
          <w:lang w:val="en"/>
        </w:rPr>
      </w:pPr>
      <w:r w:rsidRPr="00040BF8">
        <w:rPr>
          <w:rFonts w:eastAsia="Times New Roman"/>
          <w:szCs w:val="24"/>
          <w:lang w:val="en"/>
        </w:rPr>
        <w:t xml:space="preserve">For more information about the roles of various consultants, refer to </w:t>
      </w:r>
      <w:hyperlink r:id="rId10" w:history="1">
        <w:r w:rsidRPr="00040BF8">
          <w:rPr>
            <w:rFonts w:eastAsia="Calibri"/>
            <w:color w:val="0000FF"/>
            <w:szCs w:val="24"/>
            <w:u w:val="single"/>
          </w:rPr>
          <w:t>VRSM A-100: Introduction to Vocational Rehabilitation</w:t>
        </w:r>
      </w:hyperlink>
      <w:r w:rsidRPr="00040BF8">
        <w:rPr>
          <w:rFonts w:eastAsia="Times New Roman"/>
          <w:szCs w:val="24"/>
          <w:lang w:val="en"/>
        </w:rPr>
        <w:t>.</w:t>
      </w:r>
    </w:p>
    <w:p w14:paraId="63F0F9E1" w14:textId="77777777" w:rsidR="002B19B3" w:rsidRPr="00040BF8" w:rsidRDefault="002B19B3" w:rsidP="002B19B3">
      <w:pPr>
        <w:pStyle w:val="Heading4"/>
        <w:rPr>
          <w:rFonts w:eastAsia="Calibri"/>
          <w:lang w:val="en"/>
        </w:rPr>
      </w:pPr>
      <w:r w:rsidRPr="00040BF8">
        <w:rPr>
          <w:rFonts w:eastAsia="Calibri"/>
          <w:lang w:val="en"/>
        </w:rPr>
        <w:t>Medical Director</w:t>
      </w:r>
    </w:p>
    <w:p w14:paraId="2EAF06E1" w14:textId="77777777" w:rsidR="002B19B3" w:rsidRPr="00040BF8" w:rsidRDefault="002B19B3" w:rsidP="002B19B3">
      <w:pPr>
        <w:rPr>
          <w:rFonts w:eastAsia="Times New Roman"/>
          <w:szCs w:val="24"/>
          <w:lang w:val="en"/>
        </w:rPr>
      </w:pPr>
      <w:r>
        <w:rPr>
          <w:rFonts w:eastAsia="Times New Roman"/>
          <w:szCs w:val="24"/>
          <w:lang w:val="en"/>
        </w:rPr>
        <w:t xml:space="preserve"> The following require </w:t>
      </w:r>
      <w:r w:rsidRPr="00040BF8">
        <w:rPr>
          <w:rFonts w:eastAsia="Times New Roman"/>
          <w:szCs w:val="24"/>
          <w:lang w:val="en"/>
        </w:rPr>
        <w:t>review and approval</w:t>
      </w:r>
      <w:r>
        <w:rPr>
          <w:rFonts w:eastAsia="Times New Roman"/>
          <w:szCs w:val="24"/>
          <w:lang w:val="en"/>
        </w:rPr>
        <w:t xml:space="preserve"> by the medical director:</w:t>
      </w:r>
      <w:r w:rsidRPr="00040BF8">
        <w:rPr>
          <w:rFonts w:eastAsia="Times New Roman"/>
          <w:szCs w:val="24"/>
          <w:lang w:val="en"/>
        </w:rPr>
        <w:t xml:space="preserve"> </w:t>
      </w:r>
    </w:p>
    <w:p w14:paraId="0BA7ACEC" w14:textId="77777777" w:rsidR="002B19B3" w:rsidRPr="00040BF8" w:rsidRDefault="002B19B3" w:rsidP="00781A70">
      <w:pPr>
        <w:numPr>
          <w:ilvl w:val="0"/>
          <w:numId w:val="3"/>
        </w:numPr>
        <w:rPr>
          <w:rFonts w:eastAsia="Times New Roman"/>
          <w:szCs w:val="24"/>
          <w:lang w:val="en"/>
        </w:rPr>
      </w:pPr>
      <w:r w:rsidRPr="00040BF8">
        <w:rPr>
          <w:rFonts w:eastAsia="Times New Roman"/>
          <w:szCs w:val="24"/>
          <w:lang w:val="en"/>
        </w:rPr>
        <w:t>Medical services with payments exceeding the Maximum Affordable Payment Schedule (MAPS);</w:t>
      </w:r>
    </w:p>
    <w:p w14:paraId="3AA1A2A4" w14:textId="77777777" w:rsidR="002B19B3" w:rsidRPr="00040BF8" w:rsidRDefault="002B19B3" w:rsidP="00781A70">
      <w:pPr>
        <w:numPr>
          <w:ilvl w:val="0"/>
          <w:numId w:val="3"/>
        </w:numPr>
        <w:rPr>
          <w:rFonts w:eastAsia="Times New Roman"/>
          <w:szCs w:val="24"/>
          <w:lang w:val="en"/>
        </w:rPr>
      </w:pPr>
      <w:r w:rsidRPr="00040BF8">
        <w:rPr>
          <w:rFonts w:eastAsia="Times New Roman"/>
          <w:szCs w:val="24"/>
          <w:lang w:val="en"/>
        </w:rPr>
        <w:t>Approval for medical services or devices with unlisted MAPS codes;</w:t>
      </w:r>
    </w:p>
    <w:p w14:paraId="65E93D4D" w14:textId="77777777" w:rsidR="002B19B3" w:rsidRPr="00040BF8" w:rsidRDefault="002B19B3" w:rsidP="00781A70">
      <w:pPr>
        <w:numPr>
          <w:ilvl w:val="0"/>
          <w:numId w:val="3"/>
        </w:numPr>
        <w:rPr>
          <w:rFonts w:eastAsia="Times New Roman"/>
          <w:szCs w:val="24"/>
          <w:lang w:val="en"/>
        </w:rPr>
      </w:pPr>
      <w:r w:rsidRPr="00040BF8">
        <w:rPr>
          <w:rFonts w:eastAsia="Times New Roman"/>
          <w:szCs w:val="24"/>
          <w:lang w:val="en"/>
        </w:rPr>
        <w:t>Payment for co-surgeons;</w:t>
      </w:r>
    </w:p>
    <w:p w14:paraId="3FE19701" w14:textId="77777777" w:rsidR="002B19B3" w:rsidRPr="00040BF8" w:rsidRDefault="002B19B3" w:rsidP="00781A70">
      <w:pPr>
        <w:numPr>
          <w:ilvl w:val="0"/>
          <w:numId w:val="3"/>
        </w:numPr>
        <w:rPr>
          <w:rFonts w:eastAsia="Times New Roman"/>
          <w:szCs w:val="24"/>
          <w:lang w:val="en"/>
        </w:rPr>
      </w:pPr>
      <w:r w:rsidRPr="00040BF8">
        <w:rPr>
          <w:rFonts w:eastAsia="Times New Roman"/>
          <w:szCs w:val="24"/>
          <w:lang w:val="en"/>
        </w:rPr>
        <w:t>Actions contrary to the LMC's advice;</w:t>
      </w:r>
    </w:p>
    <w:p w14:paraId="4C6AC7A5" w14:textId="77777777" w:rsidR="002B19B3" w:rsidRPr="00040BF8" w:rsidRDefault="002B19B3" w:rsidP="00781A70">
      <w:pPr>
        <w:numPr>
          <w:ilvl w:val="0"/>
          <w:numId w:val="3"/>
        </w:numPr>
        <w:rPr>
          <w:rFonts w:eastAsia="Times New Roman"/>
          <w:szCs w:val="24"/>
          <w:lang w:val="en"/>
        </w:rPr>
      </w:pPr>
      <w:r w:rsidRPr="00040BF8">
        <w:rPr>
          <w:rFonts w:eastAsia="Times New Roman"/>
          <w:szCs w:val="24"/>
          <w:lang w:val="en"/>
        </w:rPr>
        <w:t>Hiring new consultants; and</w:t>
      </w:r>
    </w:p>
    <w:p w14:paraId="3779ED51" w14:textId="77777777" w:rsidR="002B19B3" w:rsidRDefault="002B19B3" w:rsidP="00781A70">
      <w:pPr>
        <w:numPr>
          <w:ilvl w:val="0"/>
          <w:numId w:val="3"/>
        </w:numPr>
        <w:rPr>
          <w:ins w:id="5" w:author="Author"/>
          <w:rFonts w:eastAsia="Times New Roman"/>
          <w:szCs w:val="24"/>
          <w:lang w:val="en"/>
        </w:rPr>
      </w:pPr>
      <w:r w:rsidRPr="00040BF8">
        <w:rPr>
          <w:rFonts w:eastAsia="Times New Roman"/>
          <w:szCs w:val="24"/>
          <w:lang w:val="en"/>
        </w:rPr>
        <w:t>Services, procedures, and programs with special requirements.</w:t>
      </w:r>
    </w:p>
    <w:p w14:paraId="5B92173D" w14:textId="77777777" w:rsidR="002B19B3" w:rsidRPr="00040BF8" w:rsidRDefault="002B19B3" w:rsidP="002B19B3">
      <w:pPr>
        <w:rPr>
          <w:rFonts w:eastAsia="Times New Roman"/>
          <w:szCs w:val="24"/>
          <w:lang w:val="en"/>
        </w:rPr>
      </w:pPr>
      <w:ins w:id="6" w:author="Author">
        <w:r>
          <w:rPr>
            <w:rFonts w:eastAsia="Times New Roman"/>
            <w:szCs w:val="24"/>
            <w:lang w:val="en"/>
          </w:rPr>
          <w:lastRenderedPageBreak/>
          <w:t>VR staff must consult with the VR Manager prior to requesting review and approval by the medical director.</w:t>
        </w:r>
      </w:ins>
    </w:p>
    <w:p w14:paraId="0E925EB2" w14:textId="77777777" w:rsidR="002B19B3" w:rsidRPr="00040BF8" w:rsidRDefault="002B19B3" w:rsidP="002B19B3">
      <w:pPr>
        <w:pStyle w:val="Heading4"/>
        <w:rPr>
          <w:rFonts w:eastAsia="Calibri"/>
          <w:lang w:val="en"/>
        </w:rPr>
      </w:pPr>
      <w:r w:rsidRPr="00040BF8">
        <w:rPr>
          <w:rFonts w:eastAsia="Calibri"/>
          <w:lang w:val="en"/>
        </w:rPr>
        <w:t>State Ophthalmology Consultants</w:t>
      </w:r>
    </w:p>
    <w:p w14:paraId="20479CD8" w14:textId="77777777" w:rsidR="002B19B3" w:rsidRPr="00040BF8" w:rsidRDefault="002B19B3" w:rsidP="002B19B3">
      <w:pPr>
        <w:rPr>
          <w:rFonts w:eastAsia="Times New Roman"/>
          <w:szCs w:val="24"/>
          <w:lang w:val="en"/>
        </w:rPr>
      </w:pPr>
      <w:r w:rsidRPr="00040BF8">
        <w:rPr>
          <w:rFonts w:eastAsia="Times New Roman"/>
          <w:szCs w:val="24"/>
          <w:lang w:val="en"/>
        </w:rPr>
        <w:t>The state ophthalmology consultants are ophthalmologists and retinal specialists and surgeons. Ophthalmological and surgical questions are directed to their attention.</w:t>
      </w:r>
    </w:p>
    <w:p w14:paraId="7658DD90" w14:textId="77777777" w:rsidR="002B19B3" w:rsidRPr="00040BF8" w:rsidRDefault="002B19B3" w:rsidP="002B19B3">
      <w:pPr>
        <w:pStyle w:val="Heading4"/>
      </w:pPr>
      <w:r w:rsidRPr="00040BF8">
        <w:t>State Optometric Consultants</w:t>
      </w:r>
    </w:p>
    <w:p w14:paraId="4A38C803" w14:textId="77777777" w:rsidR="002B19B3" w:rsidRPr="00040BF8" w:rsidRDefault="002B19B3" w:rsidP="002B19B3">
      <w:pPr>
        <w:rPr>
          <w:rFonts w:eastAsia="Times New Roman"/>
          <w:szCs w:val="24"/>
          <w:lang w:val="en"/>
        </w:rPr>
      </w:pPr>
      <w:r w:rsidRPr="00040BF8">
        <w:rPr>
          <w:rFonts w:eastAsia="Times New Roman"/>
          <w:szCs w:val="24"/>
          <w:lang w:val="en"/>
        </w:rPr>
        <w:t>State optometric consultants are optometrists and clinical low-vision specialists. Low-vision, vision therapy, and related optometric questions are directed to their attention.</w:t>
      </w:r>
    </w:p>
    <w:p w14:paraId="7F5DE7BD" w14:textId="77777777" w:rsidR="002B19B3" w:rsidRPr="00040BF8" w:rsidRDefault="002B19B3" w:rsidP="002B19B3">
      <w:pPr>
        <w:pStyle w:val="Heading4"/>
      </w:pPr>
      <w:r w:rsidRPr="00040BF8">
        <w:t>Regional Dental Consultant</w:t>
      </w:r>
    </w:p>
    <w:p w14:paraId="509036E5" w14:textId="77777777" w:rsidR="002B19B3" w:rsidRPr="00040BF8" w:rsidRDefault="002B19B3" w:rsidP="002B19B3">
      <w:pPr>
        <w:rPr>
          <w:rFonts w:eastAsia="Times New Roman"/>
          <w:szCs w:val="24"/>
          <w:lang w:val="en"/>
        </w:rPr>
      </w:pPr>
      <w:r w:rsidRPr="00040BF8">
        <w:rPr>
          <w:rFonts w:eastAsia="Times New Roman"/>
          <w:szCs w:val="24"/>
          <w:lang w:val="en"/>
        </w:rPr>
        <w:t>A regional dental consultant (RDC) is required for all dental services.</w:t>
      </w:r>
    </w:p>
    <w:p w14:paraId="4796C522" w14:textId="77777777" w:rsidR="002B19B3" w:rsidRPr="00040BF8" w:rsidRDefault="002B19B3" w:rsidP="002B19B3">
      <w:pPr>
        <w:pStyle w:val="Heading4"/>
        <w:rPr>
          <w:rFonts w:eastAsia="Calibri"/>
          <w:lang w:val="en"/>
        </w:rPr>
      </w:pPr>
      <w:r w:rsidRPr="00040BF8">
        <w:rPr>
          <w:rFonts w:eastAsia="Calibri"/>
          <w:lang w:val="en"/>
        </w:rPr>
        <w:t>Local Medical Consultant</w:t>
      </w:r>
    </w:p>
    <w:p w14:paraId="7E15904D" w14:textId="77777777" w:rsidR="002B19B3" w:rsidRPr="00040BF8" w:rsidRDefault="002B19B3" w:rsidP="002B19B3">
      <w:pPr>
        <w:rPr>
          <w:rFonts w:eastAsia="Times New Roman"/>
          <w:szCs w:val="24"/>
          <w:lang w:val="en"/>
        </w:rPr>
      </w:pPr>
      <w:r w:rsidRPr="00040BF8">
        <w:rPr>
          <w:rFonts w:eastAsia="Times New Roman"/>
          <w:szCs w:val="24"/>
          <w:lang w:val="en"/>
        </w:rPr>
        <w:t>The following require review and consultation by an LMC:</w:t>
      </w:r>
    </w:p>
    <w:p w14:paraId="1C4DC9D8" w14:textId="77777777" w:rsidR="002B19B3" w:rsidRPr="00040BF8" w:rsidRDefault="002B19B3" w:rsidP="00781A70">
      <w:pPr>
        <w:numPr>
          <w:ilvl w:val="0"/>
          <w:numId w:val="4"/>
        </w:numPr>
        <w:rPr>
          <w:rFonts w:eastAsia="Times New Roman"/>
          <w:szCs w:val="24"/>
          <w:lang w:val="en"/>
        </w:rPr>
      </w:pPr>
      <w:r w:rsidRPr="00040BF8">
        <w:rPr>
          <w:rFonts w:eastAsia="Times New Roman"/>
          <w:szCs w:val="24"/>
          <w:lang w:val="en"/>
        </w:rPr>
        <w:t>Surgical services with the exception of eye surgeries.</w:t>
      </w:r>
    </w:p>
    <w:p w14:paraId="6F451E49" w14:textId="77777777" w:rsidR="002B19B3" w:rsidRPr="00040BF8" w:rsidRDefault="002B19B3" w:rsidP="00781A70">
      <w:pPr>
        <w:numPr>
          <w:ilvl w:val="0"/>
          <w:numId w:val="4"/>
        </w:numPr>
        <w:rPr>
          <w:rFonts w:eastAsia="Times New Roman"/>
          <w:szCs w:val="24"/>
          <w:lang w:val="en"/>
        </w:rPr>
      </w:pPr>
      <w:r w:rsidRPr="00040BF8">
        <w:rPr>
          <w:rFonts w:eastAsia="Times New Roman"/>
          <w:szCs w:val="24"/>
          <w:lang w:val="en"/>
        </w:rPr>
        <w:t>Procedures requiring local and general anesthesia</w:t>
      </w:r>
    </w:p>
    <w:p w14:paraId="49A7C6E9" w14:textId="77777777" w:rsidR="002B19B3" w:rsidRPr="00040BF8" w:rsidRDefault="002B19B3" w:rsidP="00781A70">
      <w:pPr>
        <w:numPr>
          <w:ilvl w:val="0"/>
          <w:numId w:val="4"/>
        </w:numPr>
        <w:rPr>
          <w:rFonts w:eastAsia="Times New Roman"/>
          <w:szCs w:val="24"/>
          <w:lang w:val="en"/>
        </w:rPr>
      </w:pPr>
      <w:r w:rsidRPr="00040BF8">
        <w:rPr>
          <w:rFonts w:eastAsia="Times New Roman"/>
          <w:szCs w:val="24"/>
          <w:lang w:val="en"/>
        </w:rPr>
        <w:t>Services, procedures, and programs with special requirements</w:t>
      </w:r>
    </w:p>
    <w:p w14:paraId="4486C42B" w14:textId="77777777" w:rsidR="002B19B3" w:rsidRPr="00040BF8" w:rsidRDefault="002B19B3" w:rsidP="002B19B3">
      <w:pPr>
        <w:rPr>
          <w:rFonts w:eastAsia="Times New Roman"/>
          <w:szCs w:val="24"/>
          <w:lang w:val="en"/>
        </w:rPr>
      </w:pPr>
      <w:r w:rsidRPr="00040BF8">
        <w:rPr>
          <w:rFonts w:eastAsia="Times New Roman"/>
          <w:szCs w:val="24"/>
          <w:lang w:val="en"/>
        </w:rPr>
        <w:t>Eye surgeries with complex procedures may need more consultation, staff may contact State office program specialist for blind services.</w:t>
      </w:r>
    </w:p>
    <w:p w14:paraId="01207234" w14:textId="77777777" w:rsidR="002B19B3" w:rsidRPr="00040BF8" w:rsidRDefault="002B19B3" w:rsidP="002B19B3">
      <w:pPr>
        <w:pStyle w:val="Heading4"/>
      </w:pPr>
      <w:r w:rsidRPr="00040BF8">
        <w:t>Limitations on LMC Services</w:t>
      </w:r>
    </w:p>
    <w:p w14:paraId="54C9DA6E" w14:textId="77777777" w:rsidR="002B19B3" w:rsidRPr="00040BF8" w:rsidRDefault="002B19B3" w:rsidP="002B19B3">
      <w:pPr>
        <w:rPr>
          <w:rFonts w:eastAsia="Times New Roman"/>
          <w:szCs w:val="24"/>
          <w:lang w:val="en"/>
        </w:rPr>
      </w:pPr>
      <w:r w:rsidRPr="00040BF8">
        <w:rPr>
          <w:rFonts w:eastAsia="Times New Roman"/>
          <w:szCs w:val="24"/>
          <w:lang w:val="en"/>
        </w:rPr>
        <w:t>The LMC does not examine or treat VR customers, except when:</w:t>
      </w:r>
    </w:p>
    <w:p w14:paraId="5ECD87E0" w14:textId="77777777" w:rsidR="002B19B3" w:rsidRPr="00040BF8" w:rsidRDefault="002B19B3" w:rsidP="00781A70">
      <w:pPr>
        <w:numPr>
          <w:ilvl w:val="0"/>
          <w:numId w:val="5"/>
        </w:numPr>
        <w:rPr>
          <w:rFonts w:eastAsia="Times New Roman"/>
          <w:szCs w:val="24"/>
          <w:lang w:val="en"/>
        </w:rPr>
      </w:pPr>
      <w:r w:rsidRPr="00040BF8">
        <w:rPr>
          <w:rFonts w:eastAsia="Times New Roman"/>
          <w:szCs w:val="24"/>
          <w:lang w:val="en"/>
        </w:rPr>
        <w:t>the customer is, or has been, the LMC's patient before becoming a VR customer;</w:t>
      </w:r>
    </w:p>
    <w:p w14:paraId="0DE2807C" w14:textId="77777777" w:rsidR="002B19B3" w:rsidRPr="00040BF8" w:rsidRDefault="002B19B3" w:rsidP="00781A70">
      <w:pPr>
        <w:numPr>
          <w:ilvl w:val="0"/>
          <w:numId w:val="5"/>
        </w:numPr>
        <w:rPr>
          <w:rFonts w:eastAsia="Times New Roman"/>
          <w:szCs w:val="24"/>
          <w:lang w:val="en"/>
        </w:rPr>
      </w:pPr>
      <w:r w:rsidRPr="00040BF8">
        <w:rPr>
          <w:rFonts w:eastAsia="Times New Roman"/>
          <w:szCs w:val="24"/>
          <w:lang w:val="en"/>
        </w:rPr>
        <w:t>the LMC is asked to provide ancillary services, such as assisting the principal surgeon, giving emergency treatment, etc.; or</w:t>
      </w:r>
    </w:p>
    <w:p w14:paraId="4567BBEF" w14:textId="77777777" w:rsidR="002B19B3" w:rsidRPr="00040BF8" w:rsidRDefault="002B19B3" w:rsidP="00781A70">
      <w:pPr>
        <w:numPr>
          <w:ilvl w:val="0"/>
          <w:numId w:val="5"/>
        </w:numPr>
        <w:rPr>
          <w:rFonts w:eastAsia="Times New Roman"/>
          <w:szCs w:val="24"/>
          <w:lang w:val="en"/>
        </w:rPr>
      </w:pPr>
      <w:r w:rsidRPr="00040BF8">
        <w:rPr>
          <w:rFonts w:eastAsia="Times New Roman"/>
          <w:szCs w:val="24"/>
          <w:lang w:val="en"/>
        </w:rPr>
        <w:t>the LMC is the only, or one of the few, specialists in the immediate area.</w:t>
      </w:r>
    </w:p>
    <w:p w14:paraId="37A1A414" w14:textId="77777777" w:rsidR="002B19B3" w:rsidRPr="00040BF8" w:rsidRDefault="002B19B3" w:rsidP="002B19B3">
      <w:pPr>
        <w:rPr>
          <w:rFonts w:eastAsia="Times New Roman"/>
          <w:szCs w:val="24"/>
          <w:lang w:val="en"/>
        </w:rPr>
      </w:pPr>
      <w:r w:rsidRPr="00040BF8">
        <w:rPr>
          <w:rFonts w:eastAsia="Times New Roman"/>
          <w:szCs w:val="24"/>
          <w:lang w:val="en"/>
        </w:rPr>
        <w:t>Other cases may be referred to the LMC for treatment only when</w:t>
      </w:r>
    </w:p>
    <w:p w14:paraId="4F206E74" w14:textId="77777777" w:rsidR="002B19B3" w:rsidRPr="00040BF8" w:rsidRDefault="002B19B3" w:rsidP="00781A70">
      <w:pPr>
        <w:numPr>
          <w:ilvl w:val="0"/>
          <w:numId w:val="6"/>
        </w:numPr>
        <w:rPr>
          <w:rFonts w:eastAsia="Times New Roman"/>
          <w:szCs w:val="24"/>
          <w:lang w:val="en"/>
        </w:rPr>
      </w:pPr>
      <w:r w:rsidRPr="00040BF8">
        <w:rPr>
          <w:rFonts w:eastAsia="Times New Roman"/>
          <w:szCs w:val="24"/>
          <w:lang w:val="en"/>
        </w:rPr>
        <w:t>there is no apparent conflict of interest, and</w:t>
      </w:r>
    </w:p>
    <w:p w14:paraId="2A3A3427" w14:textId="77777777" w:rsidR="002B19B3" w:rsidRPr="00040BF8" w:rsidRDefault="002B19B3" w:rsidP="00781A70">
      <w:pPr>
        <w:numPr>
          <w:ilvl w:val="0"/>
          <w:numId w:val="6"/>
        </w:numPr>
        <w:rPr>
          <w:rFonts w:eastAsia="Times New Roman"/>
          <w:szCs w:val="24"/>
          <w:lang w:val="en"/>
        </w:rPr>
      </w:pPr>
      <w:r w:rsidRPr="00040BF8">
        <w:rPr>
          <w:rFonts w:eastAsia="Times New Roman"/>
          <w:szCs w:val="24"/>
          <w:lang w:val="en"/>
        </w:rPr>
        <w:t xml:space="preserve">the VR counselor has obtained an approval from the VR </w:t>
      </w:r>
      <w:ins w:id="7" w:author="Author">
        <w:r w:rsidRPr="00040BF8">
          <w:rPr>
            <w:rFonts w:eastAsia="Times New Roman"/>
            <w:szCs w:val="24"/>
            <w:lang w:val="en"/>
          </w:rPr>
          <w:t>Manager</w:t>
        </w:r>
      </w:ins>
      <w:del w:id="8" w:author="Author">
        <w:r w:rsidDel="00FD33B2">
          <w:rPr>
            <w:rFonts w:eastAsia="Times New Roman"/>
            <w:szCs w:val="24"/>
            <w:lang w:val="en"/>
          </w:rPr>
          <w:delText>Supervisor</w:delText>
        </w:r>
      </w:del>
      <w:r w:rsidRPr="00040BF8">
        <w:rPr>
          <w:rFonts w:eastAsia="Times New Roman"/>
          <w:szCs w:val="24"/>
          <w:lang w:val="en"/>
        </w:rPr>
        <w:t>.</w:t>
      </w:r>
    </w:p>
    <w:p w14:paraId="15EF981C" w14:textId="77777777" w:rsidR="002B19B3" w:rsidRDefault="002B19B3" w:rsidP="002B19B3">
      <w:pPr>
        <w:pStyle w:val="Heading4"/>
      </w:pPr>
      <w:ins w:id="9" w:author="Author">
        <w:r w:rsidRPr="00040BF8">
          <w:t xml:space="preserve">Medical Services </w:t>
        </w:r>
      </w:ins>
      <w:r w:rsidRPr="00040BF8">
        <w:t>Procedures</w:t>
      </w:r>
    </w:p>
    <w:p w14:paraId="23AB18C8" w14:textId="77777777" w:rsidR="002B19B3" w:rsidRPr="00040BF8" w:rsidRDefault="002B19B3" w:rsidP="002B19B3">
      <w:pPr>
        <w:rPr>
          <w:rFonts w:eastAsia="Times New Roman"/>
          <w:szCs w:val="24"/>
          <w:lang w:val="en"/>
        </w:rPr>
      </w:pPr>
      <w:r w:rsidRPr="00040BF8">
        <w:rPr>
          <w:rFonts w:eastAsia="Calibri"/>
        </w:rPr>
        <w:t>When</w:t>
      </w:r>
      <w:r w:rsidRPr="00040BF8">
        <w:rPr>
          <w:rFonts w:eastAsia="Times New Roman"/>
          <w:szCs w:val="24"/>
          <w:lang w:val="en"/>
        </w:rPr>
        <w:t xml:space="preserve"> medical services are being considered, the following procedures must be followed:</w:t>
      </w:r>
    </w:p>
    <w:p w14:paraId="75E26361" w14:textId="77777777" w:rsidR="002B19B3" w:rsidRPr="00040BF8" w:rsidRDefault="002B19B3" w:rsidP="00781A70">
      <w:pPr>
        <w:numPr>
          <w:ilvl w:val="0"/>
          <w:numId w:val="7"/>
        </w:numPr>
        <w:rPr>
          <w:rFonts w:eastAsia="Times New Roman"/>
          <w:szCs w:val="24"/>
          <w:lang w:val="en"/>
        </w:rPr>
      </w:pPr>
      <w:r w:rsidRPr="00040BF8">
        <w:rPr>
          <w:rFonts w:eastAsia="Times New Roman"/>
          <w:szCs w:val="24"/>
          <w:lang w:val="en"/>
        </w:rPr>
        <w:lastRenderedPageBreak/>
        <w:t>The vocational rehabilitation counselor (VR counselor) documents in a case note how the customer's substantial impediments to employment will be addressed by the proposed medical services to allow the customer to return to, obtain, maintain, or advance in competitive integrated employment.</w:t>
      </w:r>
    </w:p>
    <w:p w14:paraId="090B7F52" w14:textId="77777777" w:rsidR="002B19B3" w:rsidRPr="00040BF8" w:rsidRDefault="002B19B3" w:rsidP="00781A70">
      <w:pPr>
        <w:numPr>
          <w:ilvl w:val="0"/>
          <w:numId w:val="7"/>
        </w:numPr>
        <w:rPr>
          <w:rFonts w:eastAsia="Times New Roman"/>
          <w:szCs w:val="24"/>
          <w:lang w:val="en"/>
        </w:rPr>
      </w:pPr>
      <w:r w:rsidRPr="00040BF8">
        <w:rPr>
          <w:rFonts w:eastAsia="Times New Roman"/>
          <w:szCs w:val="24"/>
          <w:lang w:val="en"/>
        </w:rPr>
        <w:t>The VR counselor or the designee submits all required documentation for required reviews and approvals to the appropriate source for review and approval.</w:t>
      </w:r>
    </w:p>
    <w:p w14:paraId="192022AA" w14:textId="77777777" w:rsidR="002B19B3" w:rsidRPr="00040BF8" w:rsidRDefault="002B19B3" w:rsidP="00781A70">
      <w:pPr>
        <w:numPr>
          <w:ilvl w:val="0"/>
          <w:numId w:val="7"/>
        </w:numPr>
        <w:rPr>
          <w:rFonts w:eastAsia="Times New Roman"/>
          <w:szCs w:val="24"/>
          <w:lang w:val="en"/>
        </w:rPr>
      </w:pPr>
      <w:r w:rsidRPr="00040BF8">
        <w:rPr>
          <w:rFonts w:eastAsia="Times New Roman"/>
          <w:szCs w:val="24"/>
          <w:lang w:val="en"/>
        </w:rPr>
        <w:t>All required reviews and approvals are documented in RHW before VR commitment to VR sponsorship of a medical service by its inclusion in the IPE or an IPE amendment.</w:t>
      </w:r>
    </w:p>
    <w:p w14:paraId="00DE9E3E" w14:textId="77777777" w:rsidR="002B19B3" w:rsidRPr="00040BF8" w:rsidRDefault="002B19B3" w:rsidP="00781A70">
      <w:pPr>
        <w:numPr>
          <w:ilvl w:val="0"/>
          <w:numId w:val="7"/>
        </w:numPr>
        <w:rPr>
          <w:rFonts w:eastAsia="Times New Roman"/>
          <w:szCs w:val="24"/>
          <w:lang w:val="en"/>
        </w:rPr>
      </w:pPr>
      <w:r w:rsidRPr="00040BF8">
        <w:rPr>
          <w:rFonts w:eastAsia="Times New Roman"/>
          <w:szCs w:val="24"/>
          <w:lang w:val="en"/>
        </w:rPr>
        <w:t>After confirming documentation of all required reviews and approvals, medical services must be included in the customer's IPE or IPE amendment.</w:t>
      </w:r>
    </w:p>
    <w:p w14:paraId="776952C3" w14:textId="77777777" w:rsidR="002B19B3" w:rsidRPr="00040BF8" w:rsidRDefault="002B19B3" w:rsidP="00781A70">
      <w:pPr>
        <w:numPr>
          <w:ilvl w:val="0"/>
          <w:numId w:val="7"/>
        </w:numPr>
        <w:rPr>
          <w:rFonts w:eastAsia="Times New Roman"/>
          <w:szCs w:val="24"/>
          <w:lang w:val="en"/>
        </w:rPr>
      </w:pPr>
      <w:r w:rsidRPr="00040BF8">
        <w:rPr>
          <w:rFonts w:eastAsia="Times New Roman"/>
          <w:szCs w:val="24"/>
          <w:lang w:val="en"/>
        </w:rPr>
        <w:t>The VR counselor provides counseling and guidance to ensure that the customer understands the recommended treatment and the customer's responsibilities throughout the physical restoration process.</w:t>
      </w:r>
    </w:p>
    <w:p w14:paraId="1E99036C" w14:textId="77777777" w:rsidR="002B19B3" w:rsidRPr="00040BF8" w:rsidRDefault="002B19B3" w:rsidP="002B19B3">
      <w:pPr>
        <w:rPr>
          <w:rFonts w:eastAsia="Times New Roman"/>
          <w:szCs w:val="24"/>
          <w:lang w:val="en"/>
        </w:rPr>
      </w:pPr>
      <w:r w:rsidRPr="00040BF8">
        <w:rPr>
          <w:rFonts w:eastAsia="Times New Roman"/>
          <w:szCs w:val="24"/>
          <w:lang w:val="en"/>
        </w:rPr>
        <w:t xml:space="preserve">For additional information about the customer's medical condition, treatment options, and potential employment impact, consult the </w:t>
      </w:r>
      <w:hyperlink r:id="rId11" w:history="1">
        <w:r w:rsidRPr="00040BF8">
          <w:rPr>
            <w:rFonts w:eastAsia="Calibri"/>
            <w:color w:val="0000FF"/>
            <w:szCs w:val="24"/>
            <w:u w:val="single"/>
          </w:rPr>
          <w:t>Medical Disability Guidelines (PDF)</w:t>
        </w:r>
      </w:hyperlink>
      <w:r w:rsidRPr="00040BF8">
        <w:rPr>
          <w:rFonts w:eastAsia="Times New Roman"/>
          <w:szCs w:val="24"/>
          <w:lang w:val="en"/>
        </w:rPr>
        <w:t>.</w:t>
      </w:r>
    </w:p>
    <w:p w14:paraId="6F24F98F" w14:textId="77777777" w:rsidR="002B19B3" w:rsidRPr="00040BF8" w:rsidRDefault="002B19B3" w:rsidP="002B19B3">
      <w:pPr>
        <w:rPr>
          <w:rFonts w:eastAsia="Times New Roman"/>
          <w:szCs w:val="24"/>
          <w:lang w:val="en"/>
        </w:rPr>
      </w:pPr>
      <w:r w:rsidRPr="00040BF8">
        <w:rPr>
          <w:rFonts w:eastAsia="Times New Roman"/>
          <w:szCs w:val="24"/>
          <w:lang w:val="en"/>
        </w:rPr>
        <w:t>The VR counselor uses the following procedures when authorizing medical services.</w:t>
      </w:r>
    </w:p>
    <w:p w14:paraId="7886CD0B" w14:textId="77777777" w:rsidR="002B19B3" w:rsidRPr="00040BF8" w:rsidRDefault="002B19B3" w:rsidP="00781A70">
      <w:pPr>
        <w:numPr>
          <w:ilvl w:val="0"/>
          <w:numId w:val="8"/>
        </w:numPr>
        <w:rPr>
          <w:rFonts w:eastAsia="Times New Roman"/>
          <w:szCs w:val="24"/>
          <w:lang w:val="en"/>
        </w:rPr>
      </w:pPr>
      <w:r w:rsidRPr="00040BF8">
        <w:rPr>
          <w:rFonts w:eastAsia="Times New Roman"/>
          <w:szCs w:val="24"/>
          <w:lang w:val="en"/>
        </w:rPr>
        <w:t>Review the customer's medical records related to the reported disability.</w:t>
      </w:r>
    </w:p>
    <w:p w14:paraId="667526FD" w14:textId="77777777" w:rsidR="002B19B3" w:rsidRPr="00040BF8" w:rsidRDefault="002B19B3" w:rsidP="00781A70">
      <w:pPr>
        <w:numPr>
          <w:ilvl w:val="0"/>
          <w:numId w:val="8"/>
        </w:numPr>
        <w:rPr>
          <w:rFonts w:eastAsia="Times New Roman"/>
          <w:szCs w:val="24"/>
          <w:lang w:val="en"/>
        </w:rPr>
      </w:pPr>
      <w:r w:rsidRPr="00040BF8">
        <w:rPr>
          <w:rFonts w:eastAsia="Times New Roman"/>
          <w:szCs w:val="24"/>
          <w:lang w:val="en"/>
        </w:rPr>
        <w:t>Obtain a written recommendation for planned medical services.</w:t>
      </w:r>
    </w:p>
    <w:p w14:paraId="3765ABD3" w14:textId="77777777" w:rsidR="002B19B3" w:rsidRPr="00040BF8" w:rsidRDefault="002B19B3" w:rsidP="00781A70">
      <w:pPr>
        <w:numPr>
          <w:ilvl w:val="0"/>
          <w:numId w:val="8"/>
        </w:numPr>
        <w:rPr>
          <w:rFonts w:eastAsia="Times New Roman"/>
          <w:szCs w:val="24"/>
          <w:lang w:val="en"/>
        </w:rPr>
      </w:pPr>
      <w:r w:rsidRPr="00040BF8">
        <w:rPr>
          <w:rFonts w:eastAsia="Times New Roman"/>
          <w:szCs w:val="24"/>
          <w:lang w:val="en"/>
        </w:rPr>
        <w:t>Obtain the current procedural terminology codes from the surgeon or physician for the recommended procedures.</w:t>
      </w:r>
    </w:p>
    <w:p w14:paraId="527D976A" w14:textId="77777777" w:rsidR="002B19B3" w:rsidRPr="00040BF8" w:rsidRDefault="002B19B3" w:rsidP="002B19B3">
      <w:pPr>
        <w:rPr>
          <w:rFonts w:eastAsia="Times New Roman"/>
          <w:szCs w:val="24"/>
          <w:lang w:val="en"/>
        </w:rPr>
      </w:pPr>
      <w:r w:rsidRPr="00040BF8">
        <w:rPr>
          <w:rFonts w:eastAsia="Times New Roman"/>
          <w:szCs w:val="24"/>
          <w:lang w:val="en"/>
        </w:rPr>
        <w:t>If the recommendations include VR-sponsored surgeries or invasive medical procedures requiring general and or local anesthesia, VR staff:</w:t>
      </w:r>
    </w:p>
    <w:p w14:paraId="3726AE93" w14:textId="77777777" w:rsidR="002B19B3" w:rsidRPr="00040BF8" w:rsidRDefault="002B19B3" w:rsidP="00781A70">
      <w:pPr>
        <w:numPr>
          <w:ilvl w:val="0"/>
          <w:numId w:val="9"/>
        </w:numPr>
        <w:rPr>
          <w:rFonts w:eastAsia="Times New Roman"/>
          <w:szCs w:val="24"/>
          <w:lang w:val="en"/>
        </w:rPr>
      </w:pPr>
      <w:r w:rsidRPr="00040BF8">
        <w:rPr>
          <w:rFonts w:eastAsia="Times New Roman"/>
          <w:szCs w:val="24"/>
          <w:lang w:val="en"/>
        </w:rPr>
        <w:t xml:space="preserve">obtain a completed a </w:t>
      </w:r>
      <w:hyperlink r:id="rId12" w:history="1">
        <w:r w:rsidRPr="00040BF8">
          <w:rPr>
            <w:rFonts w:eastAsia="Calibri"/>
            <w:color w:val="0000FF"/>
            <w:szCs w:val="24"/>
            <w:u w:val="single"/>
          </w:rPr>
          <w:t>DARS3110, Surgery and Treatment Recommendations</w:t>
        </w:r>
      </w:hyperlink>
      <w:r w:rsidRPr="00040BF8">
        <w:rPr>
          <w:rFonts w:eastAsia="Times New Roman"/>
          <w:szCs w:val="24"/>
          <w:lang w:val="en"/>
        </w:rPr>
        <w:t>;</w:t>
      </w:r>
    </w:p>
    <w:p w14:paraId="62041AE9" w14:textId="77777777" w:rsidR="002B19B3" w:rsidRPr="00040BF8" w:rsidRDefault="002B19B3" w:rsidP="00781A70">
      <w:pPr>
        <w:numPr>
          <w:ilvl w:val="0"/>
          <w:numId w:val="9"/>
        </w:numPr>
        <w:rPr>
          <w:rFonts w:eastAsia="Times New Roman"/>
          <w:szCs w:val="24"/>
          <w:lang w:val="en"/>
        </w:rPr>
      </w:pPr>
      <w:r w:rsidRPr="00040BF8">
        <w:rPr>
          <w:rFonts w:eastAsia="Times New Roman"/>
          <w:szCs w:val="24"/>
          <w:lang w:val="en"/>
        </w:rPr>
        <w:t>has the LMC review the DARS3110;</w:t>
      </w:r>
    </w:p>
    <w:p w14:paraId="528950DC" w14:textId="77777777" w:rsidR="002B19B3" w:rsidRPr="00040BF8" w:rsidRDefault="002B19B3" w:rsidP="00781A70">
      <w:pPr>
        <w:numPr>
          <w:ilvl w:val="0"/>
          <w:numId w:val="9"/>
        </w:numPr>
        <w:rPr>
          <w:rFonts w:eastAsia="Times New Roman"/>
          <w:szCs w:val="24"/>
          <w:lang w:val="en"/>
        </w:rPr>
      </w:pPr>
      <w:r w:rsidRPr="00040BF8">
        <w:rPr>
          <w:rFonts w:eastAsia="Times New Roman"/>
          <w:szCs w:val="24"/>
          <w:lang w:val="en"/>
        </w:rPr>
        <w:t xml:space="preserve">has the LMC complete a </w:t>
      </w:r>
      <w:hyperlink r:id="rId13" w:history="1">
        <w:r w:rsidRPr="00040BF8">
          <w:rPr>
            <w:rFonts w:eastAsia="Calibri"/>
            <w:color w:val="0000FF"/>
            <w:szCs w:val="24"/>
            <w:u w:val="single"/>
          </w:rPr>
          <w:t>DARS3101, Medical Consultant Review</w:t>
        </w:r>
      </w:hyperlink>
      <w:r w:rsidRPr="00040BF8">
        <w:rPr>
          <w:rFonts w:eastAsia="Times New Roman"/>
          <w:szCs w:val="24"/>
          <w:lang w:val="en"/>
        </w:rPr>
        <w:t>, before purchasing medical services;</w:t>
      </w:r>
    </w:p>
    <w:p w14:paraId="78EFD731" w14:textId="77777777" w:rsidR="002B19B3" w:rsidRPr="00040BF8" w:rsidRDefault="002B19B3" w:rsidP="00781A70">
      <w:pPr>
        <w:numPr>
          <w:ilvl w:val="0"/>
          <w:numId w:val="9"/>
        </w:numPr>
        <w:rPr>
          <w:rFonts w:eastAsia="Times New Roman"/>
          <w:szCs w:val="24"/>
          <w:lang w:val="en"/>
        </w:rPr>
      </w:pPr>
      <w:r w:rsidRPr="00040BF8">
        <w:rPr>
          <w:rFonts w:eastAsia="Times New Roman"/>
          <w:szCs w:val="24"/>
          <w:lang w:val="en"/>
        </w:rPr>
        <w:t xml:space="preserve">consult with the VR program specialist for physical restoration for medical services that: </w:t>
      </w:r>
    </w:p>
    <w:p w14:paraId="241F79C0" w14:textId="77777777" w:rsidR="002B19B3" w:rsidRPr="00040BF8" w:rsidRDefault="002B19B3" w:rsidP="00781A70">
      <w:pPr>
        <w:numPr>
          <w:ilvl w:val="1"/>
          <w:numId w:val="9"/>
        </w:numPr>
        <w:rPr>
          <w:rFonts w:eastAsia="Times New Roman"/>
          <w:szCs w:val="24"/>
          <w:lang w:val="en"/>
        </w:rPr>
      </w:pPr>
      <w:r w:rsidRPr="00040BF8">
        <w:rPr>
          <w:rFonts w:eastAsia="Times New Roman"/>
          <w:szCs w:val="24"/>
          <w:lang w:val="en"/>
        </w:rPr>
        <w:t>are not listed in MAPS;</w:t>
      </w:r>
    </w:p>
    <w:p w14:paraId="668E7378" w14:textId="77777777" w:rsidR="002B19B3" w:rsidRPr="00040BF8" w:rsidRDefault="002B19B3" w:rsidP="00781A70">
      <w:pPr>
        <w:numPr>
          <w:ilvl w:val="1"/>
          <w:numId w:val="9"/>
        </w:numPr>
        <w:rPr>
          <w:rFonts w:eastAsia="Times New Roman"/>
          <w:szCs w:val="24"/>
          <w:lang w:val="en"/>
        </w:rPr>
      </w:pPr>
      <w:r w:rsidRPr="00040BF8">
        <w:rPr>
          <w:rFonts w:eastAsia="Times New Roman"/>
          <w:szCs w:val="24"/>
          <w:lang w:val="en"/>
        </w:rPr>
        <w:t>use codes listed as $0; or</w:t>
      </w:r>
    </w:p>
    <w:p w14:paraId="01F0AFB2" w14:textId="77777777" w:rsidR="002B19B3" w:rsidRPr="00040BF8" w:rsidRDefault="002B19B3" w:rsidP="00781A70">
      <w:pPr>
        <w:numPr>
          <w:ilvl w:val="1"/>
          <w:numId w:val="9"/>
        </w:numPr>
        <w:rPr>
          <w:rFonts w:eastAsia="Times New Roman"/>
          <w:szCs w:val="24"/>
          <w:lang w:val="en"/>
        </w:rPr>
      </w:pPr>
      <w:r w:rsidRPr="00040BF8">
        <w:rPr>
          <w:rFonts w:eastAsia="Times New Roman"/>
          <w:szCs w:val="24"/>
          <w:lang w:val="en"/>
        </w:rPr>
        <w:t>use codes ending in "99" or the letter "T"; and</w:t>
      </w:r>
    </w:p>
    <w:p w14:paraId="0990DEC3" w14:textId="77777777" w:rsidR="002B19B3" w:rsidRPr="00040BF8" w:rsidRDefault="002B19B3" w:rsidP="00781A70">
      <w:pPr>
        <w:numPr>
          <w:ilvl w:val="0"/>
          <w:numId w:val="9"/>
        </w:numPr>
        <w:rPr>
          <w:rFonts w:eastAsia="Times New Roman"/>
          <w:szCs w:val="24"/>
          <w:lang w:val="en"/>
        </w:rPr>
      </w:pPr>
      <w:r w:rsidRPr="00040BF8">
        <w:rPr>
          <w:rFonts w:eastAsia="Times New Roman"/>
          <w:szCs w:val="24"/>
          <w:lang w:val="en"/>
        </w:rPr>
        <w:t>documents the outcome of the LMC in a case note in RHW.</w:t>
      </w:r>
    </w:p>
    <w:p w14:paraId="15BEA0EF" w14:textId="77777777" w:rsidR="002B19B3" w:rsidRPr="00040BF8" w:rsidRDefault="002B19B3" w:rsidP="002B19B3">
      <w:pPr>
        <w:rPr>
          <w:rFonts w:eastAsia="Times New Roman"/>
          <w:szCs w:val="24"/>
          <w:lang w:val="en"/>
        </w:rPr>
      </w:pPr>
      <w:r w:rsidRPr="00040BF8">
        <w:rPr>
          <w:rFonts w:eastAsia="Times New Roman"/>
          <w:szCs w:val="24"/>
          <w:lang w:val="en"/>
        </w:rPr>
        <w:t xml:space="preserve">When dental services require review and approval, the VR counselor completes each of the steps that are listed above and asks the regional dental consultant to complete the </w:t>
      </w:r>
      <w:hyperlink r:id="rId14" w:history="1">
        <w:r w:rsidRPr="00040BF8">
          <w:rPr>
            <w:rFonts w:eastAsia="Calibri"/>
            <w:color w:val="0000FF"/>
            <w:szCs w:val="24"/>
            <w:u w:val="single"/>
          </w:rPr>
          <w:t>DARS3108, Dental Report</w:t>
        </w:r>
      </w:hyperlink>
      <w:r w:rsidRPr="00040BF8">
        <w:rPr>
          <w:rFonts w:eastAsia="Times New Roman"/>
          <w:szCs w:val="24"/>
          <w:lang w:val="en"/>
        </w:rPr>
        <w:t xml:space="preserve"> form before services are approved.</w:t>
      </w:r>
    </w:p>
    <w:p w14:paraId="4D309CDF" w14:textId="77777777" w:rsidR="002B19B3" w:rsidRPr="00040BF8" w:rsidRDefault="002B19B3" w:rsidP="002B19B3">
      <w:pPr>
        <w:rPr>
          <w:rFonts w:eastAsia="Times New Roman"/>
          <w:szCs w:val="24"/>
          <w:lang w:val="en"/>
        </w:rPr>
      </w:pPr>
      <w:r w:rsidRPr="00040BF8">
        <w:rPr>
          <w:rFonts w:eastAsia="Times New Roman"/>
          <w:szCs w:val="24"/>
          <w:lang w:val="en"/>
        </w:rPr>
        <w:t>If the provider requests authorization for services that exceed the MAPS rates, the VR counselor must obtain approval from the VR medical director.</w:t>
      </w:r>
    </w:p>
    <w:p w14:paraId="5CFF0079" w14:textId="77777777" w:rsidR="002B19B3" w:rsidRPr="00040BF8" w:rsidRDefault="002B19B3" w:rsidP="002B19B3">
      <w:pPr>
        <w:rPr>
          <w:rFonts w:eastAsia="Times New Roman"/>
          <w:szCs w:val="24"/>
          <w:lang w:val="en"/>
        </w:rPr>
      </w:pPr>
      <w:r w:rsidRPr="00040BF8">
        <w:rPr>
          <w:rFonts w:eastAsia="Times New Roman"/>
          <w:szCs w:val="24"/>
          <w:lang w:val="en"/>
        </w:rPr>
        <w:lastRenderedPageBreak/>
        <w:t>Justification of a payment rate that exceeds the MAPS rate must show that the:</w:t>
      </w:r>
    </w:p>
    <w:p w14:paraId="3DC201DE" w14:textId="77777777" w:rsidR="002B19B3" w:rsidRPr="00040BF8" w:rsidRDefault="002B19B3" w:rsidP="00781A70">
      <w:pPr>
        <w:numPr>
          <w:ilvl w:val="0"/>
          <w:numId w:val="10"/>
        </w:numPr>
        <w:rPr>
          <w:rFonts w:eastAsia="Times New Roman"/>
          <w:szCs w:val="24"/>
          <w:lang w:val="en"/>
        </w:rPr>
      </w:pPr>
      <w:r w:rsidRPr="00040BF8">
        <w:rPr>
          <w:rFonts w:eastAsia="Times New Roman"/>
          <w:szCs w:val="24"/>
          <w:lang w:val="en"/>
        </w:rPr>
        <w:t>customer is an established patient of the medical provider;</w:t>
      </w:r>
    </w:p>
    <w:p w14:paraId="56CE684E" w14:textId="77777777" w:rsidR="002B19B3" w:rsidRPr="00040BF8" w:rsidRDefault="002B19B3" w:rsidP="00781A70">
      <w:pPr>
        <w:numPr>
          <w:ilvl w:val="0"/>
          <w:numId w:val="10"/>
        </w:numPr>
        <w:rPr>
          <w:rFonts w:eastAsia="Times New Roman"/>
          <w:szCs w:val="24"/>
          <w:lang w:val="en"/>
        </w:rPr>
      </w:pPr>
      <w:r w:rsidRPr="00040BF8">
        <w:rPr>
          <w:rFonts w:eastAsia="Times New Roman"/>
          <w:szCs w:val="24"/>
          <w:lang w:val="en"/>
        </w:rPr>
        <w:t>a limited number of medical providers exists in the geographical area where the customer resides;</w:t>
      </w:r>
    </w:p>
    <w:p w14:paraId="47845D30" w14:textId="77777777" w:rsidR="002B19B3" w:rsidRPr="00040BF8" w:rsidRDefault="002B19B3" w:rsidP="00781A70">
      <w:pPr>
        <w:numPr>
          <w:ilvl w:val="0"/>
          <w:numId w:val="10"/>
        </w:numPr>
        <w:rPr>
          <w:rFonts w:eastAsia="Times New Roman"/>
          <w:szCs w:val="24"/>
          <w:lang w:val="en"/>
        </w:rPr>
      </w:pPr>
      <w:r w:rsidRPr="00040BF8">
        <w:rPr>
          <w:rFonts w:eastAsia="Times New Roman"/>
          <w:szCs w:val="24"/>
          <w:lang w:val="en"/>
        </w:rPr>
        <w:t>surgery or procedure is complicated and requires the special expertise of the medical provider; or</w:t>
      </w:r>
    </w:p>
    <w:p w14:paraId="3BF7E702" w14:textId="77777777" w:rsidR="002B19B3" w:rsidRPr="00040BF8" w:rsidRDefault="002B19B3" w:rsidP="00781A70">
      <w:pPr>
        <w:numPr>
          <w:ilvl w:val="0"/>
          <w:numId w:val="10"/>
        </w:numPr>
        <w:rPr>
          <w:rFonts w:eastAsia="Times New Roman"/>
          <w:szCs w:val="24"/>
          <w:lang w:val="en"/>
        </w:rPr>
      </w:pPr>
      <w:r w:rsidRPr="00040BF8">
        <w:rPr>
          <w:rFonts w:eastAsia="Times New Roman"/>
          <w:szCs w:val="24"/>
          <w:lang w:val="en"/>
        </w:rPr>
        <w:t>rate is the best value to VR.</w:t>
      </w:r>
    </w:p>
    <w:p w14:paraId="30661922" w14:textId="77777777" w:rsidR="002B19B3" w:rsidRPr="00040BF8" w:rsidRDefault="002B19B3" w:rsidP="002B19B3">
      <w:pPr>
        <w:rPr>
          <w:rFonts w:eastAsia="Times New Roman"/>
          <w:szCs w:val="24"/>
          <w:lang w:val="en"/>
        </w:rPr>
      </w:pPr>
      <w:r w:rsidRPr="00040BF8">
        <w:rPr>
          <w:rFonts w:eastAsia="Times New Roman"/>
          <w:szCs w:val="24"/>
          <w:lang w:val="en"/>
        </w:rPr>
        <w:t>When needing a state ophthalmology or state optometric consultants review, the VR counselor:</w:t>
      </w:r>
    </w:p>
    <w:p w14:paraId="57DF0C49" w14:textId="77777777" w:rsidR="002B19B3" w:rsidRPr="00040BF8" w:rsidRDefault="002B19B3" w:rsidP="00781A70">
      <w:pPr>
        <w:numPr>
          <w:ilvl w:val="0"/>
          <w:numId w:val="11"/>
        </w:numPr>
        <w:rPr>
          <w:rFonts w:eastAsia="Times New Roman"/>
          <w:szCs w:val="24"/>
          <w:lang w:val="en"/>
        </w:rPr>
      </w:pPr>
      <w:r w:rsidRPr="00040BF8">
        <w:rPr>
          <w:rFonts w:eastAsia="Times New Roman"/>
          <w:szCs w:val="24"/>
          <w:lang w:val="en"/>
        </w:rPr>
        <w:t xml:space="preserve">completes </w:t>
      </w:r>
      <w:hyperlink r:id="rId15" w:history="1">
        <w:r w:rsidRPr="00040BF8">
          <w:rPr>
            <w:rFonts w:eastAsia="Calibri"/>
            <w:color w:val="0000FF"/>
            <w:szCs w:val="24"/>
            <w:u w:val="single"/>
          </w:rPr>
          <w:t>DARS2351, Request for MAPS Consultation (PDF)</w:t>
        </w:r>
      </w:hyperlink>
      <w:r w:rsidRPr="00040BF8">
        <w:rPr>
          <w:rFonts w:eastAsia="Times New Roman"/>
          <w:szCs w:val="24"/>
          <w:lang w:val="en"/>
        </w:rPr>
        <w:t>, that states the name of the appropriate consultant, explains the reason for the request, and lists all the codes and dollar amounts associated with the request;</w:t>
      </w:r>
    </w:p>
    <w:p w14:paraId="22E72BAE" w14:textId="77777777" w:rsidR="002B19B3" w:rsidRPr="00040BF8" w:rsidRDefault="002B19B3" w:rsidP="00781A70">
      <w:pPr>
        <w:numPr>
          <w:ilvl w:val="0"/>
          <w:numId w:val="11"/>
        </w:numPr>
        <w:rPr>
          <w:rFonts w:eastAsia="Times New Roman"/>
          <w:szCs w:val="24"/>
          <w:lang w:val="en"/>
        </w:rPr>
      </w:pPr>
      <w:r w:rsidRPr="00040BF8">
        <w:rPr>
          <w:rFonts w:eastAsia="Times New Roman"/>
          <w:szCs w:val="24"/>
          <w:lang w:val="en"/>
        </w:rPr>
        <w:t>includes all pertinent background materials (such as eye exams, other medical reports, and provider comments and recommendations) as well as invoices or other documentation submitted by the provider;</w:t>
      </w:r>
    </w:p>
    <w:p w14:paraId="19837FEA" w14:textId="77777777" w:rsidR="002B19B3" w:rsidRPr="00040BF8" w:rsidRDefault="002B19B3" w:rsidP="00781A70">
      <w:pPr>
        <w:numPr>
          <w:ilvl w:val="0"/>
          <w:numId w:val="11"/>
        </w:numPr>
        <w:rPr>
          <w:rFonts w:eastAsia="Times New Roman"/>
          <w:szCs w:val="24"/>
          <w:lang w:val="en"/>
        </w:rPr>
      </w:pPr>
      <w:r w:rsidRPr="00040BF8">
        <w:rPr>
          <w:rFonts w:eastAsia="Times New Roman"/>
          <w:szCs w:val="24"/>
          <w:lang w:val="en"/>
        </w:rPr>
        <w:t xml:space="preserve">emails information to the program specialist for physical restoration at </w:t>
      </w:r>
      <w:hyperlink r:id="rId16" w:history="1">
        <w:r w:rsidRPr="00040BF8">
          <w:rPr>
            <w:rFonts w:eastAsia="Calibri"/>
            <w:color w:val="0000FF"/>
            <w:szCs w:val="24"/>
            <w:u w:val="single"/>
          </w:rPr>
          <w:t>VR Medical Services</w:t>
        </w:r>
      </w:hyperlink>
      <w:r w:rsidRPr="00040BF8">
        <w:rPr>
          <w:rFonts w:eastAsia="Times New Roman"/>
          <w:szCs w:val="24"/>
          <w:lang w:val="en"/>
        </w:rPr>
        <w:t xml:space="preserve"> (</w:t>
      </w:r>
      <w:hyperlink r:id="rId17" w:history="1">
        <w:r w:rsidRPr="00040BF8">
          <w:rPr>
            <w:rFonts w:eastAsia="Calibri"/>
            <w:color w:val="0000FF"/>
            <w:szCs w:val="24"/>
            <w:u w:val="single"/>
          </w:rPr>
          <w:t>vr.medicalservices@twc.state.tx.us</w:t>
        </w:r>
      </w:hyperlink>
      <w:r w:rsidRPr="00040BF8">
        <w:rPr>
          <w:rFonts w:eastAsia="Times New Roman"/>
          <w:szCs w:val="24"/>
          <w:lang w:val="en"/>
        </w:rPr>
        <w:t>);</w:t>
      </w:r>
    </w:p>
    <w:p w14:paraId="64CEF558" w14:textId="77777777" w:rsidR="002B19B3" w:rsidRPr="00040BF8" w:rsidRDefault="002B19B3" w:rsidP="00781A70">
      <w:pPr>
        <w:numPr>
          <w:ilvl w:val="0"/>
          <w:numId w:val="11"/>
        </w:numPr>
        <w:rPr>
          <w:rFonts w:eastAsia="Times New Roman"/>
          <w:szCs w:val="24"/>
          <w:lang w:val="en"/>
        </w:rPr>
      </w:pPr>
      <w:r w:rsidRPr="00040BF8">
        <w:rPr>
          <w:rFonts w:eastAsia="Times New Roman"/>
          <w:szCs w:val="24"/>
          <w:lang w:val="en"/>
        </w:rPr>
        <w:t>ensures that the program support specialist forwards the request to the consultant, coordinates with the consultant regarding any additional information that may be needed, receives the consultant's response, and provides a written response to the originator; and</w:t>
      </w:r>
    </w:p>
    <w:p w14:paraId="72A719CA" w14:textId="77777777" w:rsidR="002B19B3" w:rsidRPr="00040BF8" w:rsidRDefault="002B19B3" w:rsidP="00781A70">
      <w:pPr>
        <w:numPr>
          <w:ilvl w:val="0"/>
          <w:numId w:val="11"/>
        </w:numPr>
        <w:rPr>
          <w:rFonts w:eastAsia="Times New Roman"/>
          <w:szCs w:val="24"/>
          <w:lang w:val="en"/>
        </w:rPr>
      </w:pPr>
      <w:r w:rsidRPr="00040BF8">
        <w:rPr>
          <w:rFonts w:eastAsia="Times New Roman"/>
          <w:szCs w:val="24"/>
          <w:lang w:val="en"/>
        </w:rPr>
        <w:t xml:space="preserve">takes responsibility for: </w:t>
      </w:r>
    </w:p>
    <w:p w14:paraId="0F955F02" w14:textId="77777777" w:rsidR="002B19B3" w:rsidRPr="00040BF8" w:rsidRDefault="002B19B3" w:rsidP="00781A70">
      <w:pPr>
        <w:numPr>
          <w:ilvl w:val="1"/>
          <w:numId w:val="11"/>
        </w:numPr>
        <w:rPr>
          <w:rFonts w:eastAsia="Times New Roman"/>
          <w:szCs w:val="24"/>
          <w:lang w:val="en"/>
        </w:rPr>
      </w:pPr>
      <w:r w:rsidRPr="00040BF8">
        <w:rPr>
          <w:rFonts w:eastAsia="Times New Roman"/>
          <w:szCs w:val="24"/>
          <w:lang w:val="en"/>
        </w:rPr>
        <w:t>documenting the consultant's response in the customer's case records;</w:t>
      </w:r>
    </w:p>
    <w:p w14:paraId="706A96AE" w14:textId="77777777" w:rsidR="002B19B3" w:rsidRPr="00040BF8" w:rsidRDefault="002B19B3" w:rsidP="00781A70">
      <w:pPr>
        <w:numPr>
          <w:ilvl w:val="1"/>
          <w:numId w:val="11"/>
        </w:numPr>
        <w:rPr>
          <w:rFonts w:eastAsia="Times New Roman"/>
          <w:szCs w:val="24"/>
          <w:lang w:val="en"/>
        </w:rPr>
      </w:pPr>
      <w:r w:rsidRPr="00040BF8">
        <w:rPr>
          <w:rFonts w:eastAsia="Times New Roman"/>
          <w:szCs w:val="24"/>
          <w:lang w:val="en"/>
        </w:rPr>
        <w:t>ensuring that the service is provided in accordance with the consultant's recommendations; and</w:t>
      </w:r>
    </w:p>
    <w:p w14:paraId="442391F0" w14:textId="77777777" w:rsidR="002B19B3" w:rsidRPr="00040BF8" w:rsidRDefault="002B19B3" w:rsidP="00781A70">
      <w:pPr>
        <w:numPr>
          <w:ilvl w:val="1"/>
          <w:numId w:val="11"/>
        </w:numPr>
        <w:rPr>
          <w:rFonts w:eastAsia="Times New Roman"/>
          <w:szCs w:val="24"/>
          <w:lang w:val="en"/>
        </w:rPr>
      </w:pPr>
      <w:r w:rsidRPr="00040BF8">
        <w:rPr>
          <w:rFonts w:eastAsia="Times New Roman"/>
          <w:szCs w:val="24"/>
          <w:lang w:val="en"/>
        </w:rPr>
        <w:t>processing payment for the completed service in accordance with all programmatic and purchasing requirements.</w:t>
      </w:r>
    </w:p>
    <w:p w14:paraId="23A2806D" w14:textId="77777777" w:rsidR="002B19B3" w:rsidRDefault="002B19B3" w:rsidP="002B19B3">
      <w:pPr>
        <w:rPr>
          <w:rFonts w:eastAsia="Times New Roman"/>
          <w:szCs w:val="24"/>
          <w:lang w:val="en"/>
        </w:rPr>
      </w:pPr>
      <w:r w:rsidRPr="00040BF8">
        <w:rPr>
          <w:rFonts w:eastAsia="Times New Roman"/>
          <w:szCs w:val="24"/>
          <w:lang w:val="en"/>
        </w:rPr>
        <w:t>Local field office staff coordinates customer medical services that are not provided in a hospital, facility, or medical school. These include medical evaluation and treatment in a physician's office, including surgical and physical restoration procedures, therapy services, durable medical equipment, and prosthetic or orthotic services.</w:t>
      </w:r>
    </w:p>
    <w:p w14:paraId="2C25A014" w14:textId="77777777" w:rsidR="002B19B3" w:rsidRPr="00040BF8" w:rsidRDefault="002B19B3" w:rsidP="002B19B3">
      <w:pPr>
        <w:rPr>
          <w:rFonts w:eastAsia="Times New Roman"/>
          <w:szCs w:val="24"/>
          <w:lang w:val="en"/>
        </w:rPr>
      </w:pPr>
      <w:ins w:id="10" w:author="Author">
        <w:r>
          <w:rPr>
            <w:rFonts w:eastAsia="Times New Roman"/>
            <w:szCs w:val="24"/>
            <w:lang w:val="en"/>
          </w:rPr>
          <w:t>The VR counselor sends a complete courtesy case to the medical services coordinator (MSC). After consultation with the VR counselor, the</w:t>
        </w:r>
      </w:ins>
      <w:del w:id="11" w:author="Author">
        <w:r w:rsidRPr="0011682A" w:rsidDel="0011682A">
          <w:rPr>
            <w:rFonts w:eastAsia="Times New Roman"/>
            <w:szCs w:val="24"/>
            <w:lang w:val="en"/>
          </w:rPr>
          <w:delText xml:space="preserve">The </w:delText>
        </w:r>
      </w:del>
      <w:r w:rsidRPr="0011682A">
        <w:rPr>
          <w:rFonts w:eastAsia="Times New Roman"/>
          <w:szCs w:val="24"/>
          <w:lang w:val="en"/>
        </w:rPr>
        <w:t xml:space="preserve">designated </w:t>
      </w:r>
      <w:del w:id="12" w:author="Author">
        <w:r w:rsidRPr="0011682A" w:rsidDel="00FA38EF">
          <w:rPr>
            <w:rFonts w:eastAsia="Times New Roman"/>
            <w:szCs w:val="24"/>
            <w:lang w:val="en"/>
          </w:rPr>
          <w:delText>medical services coordinator (</w:delText>
        </w:r>
      </w:del>
      <w:r w:rsidRPr="0011682A">
        <w:rPr>
          <w:rFonts w:eastAsia="Times New Roman"/>
          <w:szCs w:val="24"/>
          <w:lang w:val="en"/>
        </w:rPr>
        <w:t>MSC</w:t>
      </w:r>
      <w:del w:id="13" w:author="Author">
        <w:r w:rsidRPr="0011682A" w:rsidDel="00FA38EF">
          <w:rPr>
            <w:rFonts w:eastAsia="Times New Roman"/>
            <w:szCs w:val="24"/>
            <w:lang w:val="en"/>
          </w:rPr>
          <w:delText>)</w:delText>
        </w:r>
      </w:del>
      <w:r w:rsidRPr="0011682A">
        <w:rPr>
          <w:rFonts w:eastAsia="Times New Roman"/>
          <w:szCs w:val="24"/>
          <w:lang w:val="en"/>
        </w:rPr>
        <w:t xml:space="preserve"> coordinates all customer physical restoration services that will be provided in a hospital, ambulatory surgical center, post-acute brain injury facility, or medical school.</w:t>
      </w:r>
      <w:del w:id="14" w:author="Author">
        <w:r w:rsidRPr="0011682A" w:rsidDel="00FA38EF">
          <w:rPr>
            <w:rFonts w:eastAsia="Times New Roman"/>
            <w:szCs w:val="24"/>
            <w:lang w:val="en"/>
          </w:rPr>
          <w:delText xml:space="preserve"> The VR counselor sends a complete courtesy case to the MSC to assist with coordination of the services.</w:delText>
        </w:r>
      </w:del>
    </w:p>
    <w:p w14:paraId="3A7AE7DF" w14:textId="77777777" w:rsidR="002B19B3" w:rsidRPr="00040BF8" w:rsidRDefault="002B19B3" w:rsidP="002B19B3">
      <w:pPr>
        <w:rPr>
          <w:rFonts w:eastAsia="Times New Roman"/>
          <w:szCs w:val="24"/>
          <w:lang w:val="en"/>
        </w:rPr>
      </w:pPr>
      <w:r>
        <w:rPr>
          <w:rFonts w:eastAsia="Times New Roman"/>
          <w:szCs w:val="24"/>
          <w:lang w:val="en"/>
        </w:rPr>
        <w:t>……..</w:t>
      </w:r>
    </w:p>
    <w:p w14:paraId="181E303A" w14:textId="77777777" w:rsidR="002B19B3" w:rsidRPr="002B19B3" w:rsidRDefault="002B19B3" w:rsidP="002B19B3">
      <w:pPr>
        <w:pStyle w:val="Heading3"/>
      </w:pPr>
      <w:r w:rsidRPr="002B19B3">
        <w:lastRenderedPageBreak/>
        <w:t>C-701-4: Necessary Unplanned Medical Services</w:t>
      </w:r>
    </w:p>
    <w:p w14:paraId="592CEF38" w14:textId="77777777" w:rsidR="002B19B3" w:rsidRPr="00796B35" w:rsidRDefault="002B19B3" w:rsidP="002B19B3">
      <w:pPr>
        <w:rPr>
          <w:rFonts w:eastAsia="Times New Roman"/>
          <w:szCs w:val="24"/>
          <w:lang w:val="en"/>
        </w:rPr>
      </w:pPr>
      <w:r w:rsidRPr="00796B35">
        <w:rPr>
          <w:rFonts w:eastAsia="Times New Roman"/>
          <w:szCs w:val="24"/>
          <w:lang w:val="en"/>
        </w:rPr>
        <w:t>The VR counselor or MSC must not authorize payment for any vocationally necessary medical service that has not been approved by means of a service authorization before the provision of the service. If additional medical services are necessary, the provider must ask the VR counselor or the MSC to request a service authorization before providing the additional services.</w:t>
      </w:r>
    </w:p>
    <w:p w14:paraId="2BE2227E" w14:textId="77777777" w:rsidR="002B19B3" w:rsidRPr="00796B35" w:rsidDel="00865D88" w:rsidRDefault="002B19B3" w:rsidP="002B19B3">
      <w:pPr>
        <w:rPr>
          <w:del w:id="15" w:author="Author"/>
          <w:rFonts w:eastAsia="Times New Roman"/>
          <w:szCs w:val="24"/>
          <w:lang w:val="en"/>
        </w:rPr>
      </w:pPr>
      <w:r w:rsidRPr="00796B35">
        <w:rPr>
          <w:rFonts w:eastAsia="Times New Roman"/>
          <w:szCs w:val="24"/>
          <w:lang w:val="en"/>
        </w:rPr>
        <w:t xml:space="preserve">Exceptions: Invoices to VR for vocationally necessary medical services that were provided without prior VR approval should be infrequent and must be for immediate services that were required for a customer's safety and welfare. </w:t>
      </w:r>
      <w:del w:id="16" w:author="Author">
        <w:r w:rsidRPr="00796B35" w:rsidDel="00865D88">
          <w:rPr>
            <w:rFonts w:eastAsia="Times New Roman"/>
            <w:szCs w:val="24"/>
            <w:lang w:val="en"/>
          </w:rPr>
          <w:delText>These invoices are submitted for review and approval of an after-the-fact service authorization for payment to:</w:delText>
        </w:r>
      </w:del>
    </w:p>
    <w:p w14:paraId="1D520BE0" w14:textId="77777777" w:rsidR="002B19B3" w:rsidRPr="00796B35" w:rsidDel="00865D88" w:rsidRDefault="002B19B3" w:rsidP="00781A70">
      <w:pPr>
        <w:numPr>
          <w:ilvl w:val="0"/>
          <w:numId w:val="1"/>
        </w:numPr>
        <w:rPr>
          <w:del w:id="17" w:author="Author"/>
          <w:rFonts w:eastAsia="Times New Roman"/>
          <w:szCs w:val="24"/>
          <w:lang w:val="en"/>
        </w:rPr>
      </w:pPr>
      <w:del w:id="18" w:author="Author">
        <w:r w:rsidRPr="00796B35" w:rsidDel="00865D88">
          <w:rPr>
            <w:rFonts w:eastAsia="Times New Roman"/>
            <w:szCs w:val="24"/>
            <w:lang w:val="en"/>
          </w:rPr>
          <w:delText>the VR Supervisor for medical services that are coordinated at the local field office; or</w:delText>
        </w:r>
      </w:del>
    </w:p>
    <w:p w14:paraId="6F9E4A84" w14:textId="77777777" w:rsidR="002B19B3" w:rsidRPr="00796B35" w:rsidDel="00865D88" w:rsidRDefault="002B19B3" w:rsidP="00781A70">
      <w:pPr>
        <w:numPr>
          <w:ilvl w:val="0"/>
          <w:numId w:val="1"/>
        </w:numPr>
        <w:rPr>
          <w:del w:id="19" w:author="Author"/>
          <w:rFonts w:eastAsia="Times New Roman"/>
          <w:szCs w:val="24"/>
          <w:lang w:val="en"/>
        </w:rPr>
      </w:pPr>
      <w:del w:id="20" w:author="Author">
        <w:r w:rsidRPr="00796B35" w:rsidDel="00865D88">
          <w:rPr>
            <w:rFonts w:eastAsia="Times New Roman"/>
            <w:szCs w:val="24"/>
            <w:lang w:val="en"/>
          </w:rPr>
          <w:delText>the program support manager of the MSC for MSC-coordinated medical services.</w:delText>
        </w:r>
      </w:del>
    </w:p>
    <w:p w14:paraId="269DA85C" w14:textId="77777777" w:rsidR="002B19B3" w:rsidRPr="00796B35" w:rsidDel="00865D88" w:rsidRDefault="002B19B3" w:rsidP="002B19B3">
      <w:pPr>
        <w:rPr>
          <w:del w:id="21" w:author="Author"/>
          <w:rFonts w:eastAsia="Times New Roman"/>
          <w:szCs w:val="24"/>
          <w:lang w:val="en"/>
        </w:rPr>
      </w:pPr>
      <w:del w:id="22" w:author="Author">
        <w:r w:rsidRPr="00796B35" w:rsidDel="00865D88">
          <w:rPr>
            <w:rFonts w:eastAsia="Times New Roman"/>
            <w:szCs w:val="24"/>
            <w:lang w:val="en"/>
          </w:rPr>
          <w:delText>The VR Supervisor or program support manager must document the review of the invoice and the decision regarding payment in RHW.</w:delText>
        </w:r>
      </w:del>
    </w:p>
    <w:p w14:paraId="09509563" w14:textId="77777777" w:rsidR="002B19B3" w:rsidRDefault="002B19B3" w:rsidP="002B19B3">
      <w:pPr>
        <w:rPr>
          <w:rFonts w:eastAsia="Times New Roman"/>
          <w:szCs w:val="24"/>
          <w:lang w:val="en"/>
        </w:rPr>
      </w:pPr>
      <w:r w:rsidRPr="00796B35">
        <w:rPr>
          <w:rFonts w:eastAsia="Times New Roman"/>
          <w:szCs w:val="24"/>
          <w:lang w:val="en"/>
        </w:rPr>
        <w:t xml:space="preserve">Refer to </w:t>
      </w:r>
      <w:hyperlink r:id="rId18" w:anchor="d204" w:history="1">
        <w:r w:rsidRPr="00796B35">
          <w:rPr>
            <w:rFonts w:eastAsia="Times New Roman"/>
            <w:color w:val="0000FF"/>
            <w:szCs w:val="24"/>
            <w:u w:val="single"/>
            <w:lang w:val="en"/>
          </w:rPr>
          <w:t>VRSM D-204: The Purchasing Process</w:t>
        </w:r>
      </w:hyperlink>
      <w:r w:rsidRPr="00796B35">
        <w:rPr>
          <w:rFonts w:eastAsia="Times New Roman"/>
          <w:szCs w:val="24"/>
          <w:lang w:val="en"/>
        </w:rPr>
        <w:t xml:space="preserve"> for more information about processing after-the-fact service authorizations.</w:t>
      </w:r>
    </w:p>
    <w:p w14:paraId="737FA0C6" w14:textId="77777777" w:rsidR="002B19B3" w:rsidRPr="00796B35" w:rsidRDefault="002B19B3" w:rsidP="002B19B3">
      <w:pPr>
        <w:rPr>
          <w:rFonts w:eastAsia="Times New Roman"/>
          <w:szCs w:val="24"/>
          <w:lang w:val="en"/>
        </w:rPr>
      </w:pPr>
      <w:r>
        <w:rPr>
          <w:rFonts w:eastAsia="Times New Roman"/>
          <w:szCs w:val="24"/>
          <w:lang w:val="en"/>
        </w:rPr>
        <w:t>….</w:t>
      </w:r>
    </w:p>
    <w:p w14:paraId="0247B369" w14:textId="77777777" w:rsidR="002B19B3" w:rsidRPr="002B19B3" w:rsidRDefault="002B19B3" w:rsidP="002B19B3">
      <w:pPr>
        <w:pStyle w:val="Heading3"/>
      </w:pPr>
      <w:r w:rsidRPr="002B19B3">
        <w:t>C-701-8: Payment to Medical Providers</w:t>
      </w:r>
    </w:p>
    <w:p w14:paraId="13BA70C7" w14:textId="77777777" w:rsidR="002B19B3" w:rsidRPr="00040BF8" w:rsidDel="00040BF8" w:rsidRDefault="002B19B3" w:rsidP="002B19B3">
      <w:pPr>
        <w:pStyle w:val="Heading4"/>
        <w:rPr>
          <w:del w:id="23" w:author="Author"/>
          <w:lang w:val="en"/>
        </w:rPr>
      </w:pPr>
      <w:del w:id="24" w:author="Author">
        <w:r w:rsidDel="00040BF8">
          <w:rPr>
            <w:lang w:val="en"/>
          </w:rPr>
          <w:delText>Policy</w:delText>
        </w:r>
      </w:del>
    </w:p>
    <w:p w14:paraId="72854D85" w14:textId="77777777" w:rsidR="002B19B3" w:rsidRPr="00CE6F89" w:rsidRDefault="002B19B3" w:rsidP="002B19B3">
      <w:pPr>
        <w:rPr>
          <w:rFonts w:eastAsia="Times New Roman"/>
          <w:szCs w:val="24"/>
          <w:lang w:val="en"/>
        </w:rPr>
      </w:pPr>
      <w:r w:rsidRPr="00CE6F89">
        <w:rPr>
          <w:rFonts w:eastAsia="Times New Roman"/>
          <w:szCs w:val="24"/>
          <w:lang w:val="en"/>
        </w:rPr>
        <w:t>The following conditions apply to payment for professional medical services:</w:t>
      </w:r>
    </w:p>
    <w:p w14:paraId="7EFBE63E" w14:textId="77777777" w:rsidR="002B19B3" w:rsidRPr="00CE6F89" w:rsidRDefault="002B19B3" w:rsidP="00781A70">
      <w:pPr>
        <w:numPr>
          <w:ilvl w:val="0"/>
          <w:numId w:val="2"/>
        </w:numPr>
        <w:rPr>
          <w:rFonts w:eastAsia="Times New Roman"/>
          <w:szCs w:val="24"/>
          <w:lang w:val="en"/>
        </w:rPr>
      </w:pPr>
      <w:r w:rsidRPr="00CE6F89">
        <w:rPr>
          <w:rFonts w:eastAsia="Times New Roman"/>
          <w:szCs w:val="24"/>
          <w:lang w:val="en"/>
        </w:rPr>
        <w:t>Payment for medical treatment must be the professional's usual fees or the MAPS maximum payment rate for the medical service, whichever is less.</w:t>
      </w:r>
    </w:p>
    <w:p w14:paraId="20BCCD57" w14:textId="77777777" w:rsidR="002B19B3" w:rsidRPr="00CE6F89" w:rsidRDefault="002B19B3" w:rsidP="00781A70">
      <w:pPr>
        <w:numPr>
          <w:ilvl w:val="0"/>
          <w:numId w:val="2"/>
        </w:numPr>
        <w:rPr>
          <w:rFonts w:eastAsia="Times New Roman"/>
          <w:szCs w:val="24"/>
          <w:lang w:val="en"/>
        </w:rPr>
      </w:pPr>
      <w:r w:rsidRPr="00CE6F89">
        <w:rPr>
          <w:rFonts w:eastAsia="Times New Roman"/>
          <w:szCs w:val="24"/>
          <w:lang w:val="en"/>
        </w:rPr>
        <w:t>If the medical professional's usual fee exceeds the MAPS maximum payment rate, the VR counselor verifies that the medical professional providing the service will agree to accept the VR allowance in MAPS as payment in full before coordinating services.</w:t>
      </w:r>
    </w:p>
    <w:p w14:paraId="061E3CFA" w14:textId="77777777" w:rsidR="002B19B3" w:rsidRDefault="002B19B3" w:rsidP="00781A70">
      <w:pPr>
        <w:numPr>
          <w:ilvl w:val="0"/>
          <w:numId w:val="2"/>
        </w:numPr>
        <w:rPr>
          <w:rFonts w:eastAsia="Times New Roman"/>
          <w:szCs w:val="24"/>
          <w:lang w:val="en"/>
        </w:rPr>
      </w:pPr>
      <w:r w:rsidRPr="00CE6F89">
        <w:rPr>
          <w:rFonts w:eastAsia="Times New Roman"/>
          <w:szCs w:val="24"/>
          <w:lang w:val="en"/>
        </w:rPr>
        <w:t>If the medical provider requests payment that exceeds the MAPS rate for the medical service, the VR counselor obtains approval from the VR medical director.</w:t>
      </w:r>
    </w:p>
    <w:p w14:paraId="51160967" w14:textId="77777777" w:rsidR="002B19B3" w:rsidRPr="00CE6F89" w:rsidRDefault="002B19B3" w:rsidP="00781A70">
      <w:pPr>
        <w:numPr>
          <w:ilvl w:val="0"/>
          <w:numId w:val="2"/>
        </w:numPr>
        <w:rPr>
          <w:rFonts w:eastAsia="Times New Roman"/>
          <w:szCs w:val="24"/>
          <w:lang w:val="en"/>
        </w:rPr>
      </w:pPr>
      <w:r w:rsidRPr="003434C6">
        <w:rPr>
          <w:rFonts w:eastAsia="Times New Roman"/>
          <w:szCs w:val="24"/>
          <w:lang w:val="en"/>
        </w:rPr>
        <w:t>If the medical provider requests payment for travel costs, the VR counselor sends the request to state office program specialist for physical disabilities for</w:t>
      </w:r>
      <w:ins w:id="25" w:author="Author">
        <w:r>
          <w:rPr>
            <w:rFonts w:eastAsia="Times New Roman"/>
            <w:szCs w:val="24"/>
            <w:lang w:val="en"/>
          </w:rPr>
          <w:t xml:space="preserve"> consultation and obtains Deputy Regional Director approval before authorizing travel costs</w:t>
        </w:r>
      </w:ins>
      <w:del w:id="26" w:author="Author">
        <w:r w:rsidRPr="003434C6" w:rsidDel="00202C26">
          <w:rPr>
            <w:rFonts w:eastAsia="Times New Roman"/>
            <w:szCs w:val="24"/>
            <w:lang w:val="en"/>
          </w:rPr>
          <w:delText xml:space="preserve"> approval before coordinating services</w:delText>
        </w:r>
      </w:del>
      <w:r w:rsidRPr="003434C6">
        <w:rPr>
          <w:rFonts w:eastAsia="Times New Roman"/>
          <w:szCs w:val="24"/>
          <w:lang w:val="en"/>
        </w:rPr>
        <w:t>.</w:t>
      </w:r>
    </w:p>
    <w:p w14:paraId="5573924D" w14:textId="77777777" w:rsidR="002B19B3" w:rsidRPr="00CE6F89" w:rsidRDefault="002B19B3" w:rsidP="00781A70">
      <w:pPr>
        <w:numPr>
          <w:ilvl w:val="0"/>
          <w:numId w:val="2"/>
        </w:numPr>
        <w:rPr>
          <w:rFonts w:eastAsia="Times New Roman"/>
          <w:szCs w:val="24"/>
          <w:lang w:val="en"/>
        </w:rPr>
      </w:pPr>
      <w:r w:rsidRPr="00CE6F89">
        <w:rPr>
          <w:rFonts w:eastAsia="Times New Roman"/>
          <w:szCs w:val="24"/>
          <w:lang w:val="en"/>
        </w:rPr>
        <w:lastRenderedPageBreak/>
        <w:t>The VR counselor consults with the VR program specialist for physical restoration if the VR counselor is requested to authorize medical services not listed in MAPS.</w:t>
      </w:r>
    </w:p>
    <w:p w14:paraId="4DC084AA" w14:textId="77777777" w:rsidR="002B19B3" w:rsidRPr="00CE6F89" w:rsidRDefault="002B19B3" w:rsidP="00781A70">
      <w:pPr>
        <w:numPr>
          <w:ilvl w:val="0"/>
          <w:numId w:val="2"/>
        </w:numPr>
        <w:rPr>
          <w:rFonts w:eastAsia="Times New Roman"/>
          <w:szCs w:val="24"/>
          <w:lang w:val="en"/>
        </w:rPr>
      </w:pPr>
      <w:r w:rsidRPr="00CE6F89">
        <w:rPr>
          <w:rFonts w:eastAsia="Times New Roman"/>
          <w:szCs w:val="24"/>
          <w:lang w:val="en"/>
        </w:rPr>
        <w:t>Medical providers are not paid maintenance or a per diem.</w:t>
      </w:r>
    </w:p>
    <w:p w14:paraId="6DAE4ECA" w14:textId="15B452B9" w:rsidR="002B19B3" w:rsidRPr="006216B3" w:rsidRDefault="002322DC" w:rsidP="002B19B3">
      <w:r>
        <w:t>…</w:t>
      </w:r>
    </w:p>
    <w:p w14:paraId="00E8FB5E" w14:textId="77777777" w:rsidR="002322DC" w:rsidRPr="002322DC" w:rsidRDefault="002322DC" w:rsidP="002322DC">
      <w:pPr>
        <w:pStyle w:val="Heading2"/>
      </w:pPr>
      <w:r w:rsidRPr="002322DC">
        <w:t>C-702: Clinical Settings Policies</w:t>
      </w:r>
    </w:p>
    <w:p w14:paraId="6A622A43" w14:textId="77777777" w:rsidR="002322DC" w:rsidRDefault="002322DC" w:rsidP="002322DC">
      <w:pPr>
        <w:rPr>
          <w:lang w:val="en"/>
        </w:rPr>
      </w:pPr>
      <w:r>
        <w:rPr>
          <w:lang w:val="en"/>
        </w:rPr>
        <w:t>……..</w:t>
      </w:r>
    </w:p>
    <w:p w14:paraId="321B7AC5" w14:textId="77777777" w:rsidR="002322DC" w:rsidRPr="002322DC" w:rsidRDefault="002322DC" w:rsidP="002322DC">
      <w:pPr>
        <w:pStyle w:val="Heading3"/>
      </w:pPr>
      <w:r w:rsidRPr="002322DC">
        <w:t>C-702-6: Reduced Payment Agreement</w:t>
      </w:r>
    </w:p>
    <w:p w14:paraId="6341966E" w14:textId="77777777" w:rsidR="002322DC" w:rsidRPr="009922AD" w:rsidRDefault="002322DC" w:rsidP="002322DC">
      <w:pPr>
        <w:rPr>
          <w:rFonts w:eastAsia="Times New Roman"/>
          <w:szCs w:val="24"/>
          <w:lang w:val="en"/>
        </w:rPr>
      </w:pPr>
      <w:r w:rsidRPr="009922AD">
        <w:rPr>
          <w:rFonts w:eastAsia="Times New Roman"/>
          <w:szCs w:val="24"/>
          <w:lang w:val="en"/>
        </w:rPr>
        <w:t>When the customer's circumstances warrant, hospital contracts allow for payments to be less than or more than the contracted rate. A special reduced-payment agreement may be negotiated with a hospital under the terms of the hospital contract when the customer:</w:t>
      </w:r>
    </w:p>
    <w:p w14:paraId="6634E302" w14:textId="77777777" w:rsidR="002322DC" w:rsidRPr="009922AD" w:rsidRDefault="002322DC" w:rsidP="00781A70">
      <w:pPr>
        <w:numPr>
          <w:ilvl w:val="0"/>
          <w:numId w:val="15"/>
        </w:numPr>
        <w:rPr>
          <w:rFonts w:eastAsia="Times New Roman"/>
          <w:szCs w:val="24"/>
          <w:lang w:val="en"/>
        </w:rPr>
      </w:pPr>
      <w:r w:rsidRPr="009922AD">
        <w:rPr>
          <w:rFonts w:eastAsia="Times New Roman"/>
          <w:szCs w:val="24"/>
          <w:lang w:val="en"/>
        </w:rPr>
        <w:t>is having a procedure with a projected high cost;</w:t>
      </w:r>
    </w:p>
    <w:p w14:paraId="15F5B6E5" w14:textId="77777777" w:rsidR="002322DC" w:rsidRPr="009922AD" w:rsidRDefault="002322DC" w:rsidP="00781A70">
      <w:pPr>
        <w:numPr>
          <w:ilvl w:val="0"/>
          <w:numId w:val="15"/>
        </w:numPr>
        <w:rPr>
          <w:rFonts w:eastAsia="Times New Roman"/>
          <w:szCs w:val="24"/>
          <w:lang w:val="en"/>
        </w:rPr>
      </w:pPr>
      <w:r w:rsidRPr="009922AD">
        <w:rPr>
          <w:rFonts w:eastAsia="Times New Roman"/>
          <w:szCs w:val="24"/>
          <w:lang w:val="en"/>
        </w:rPr>
        <w:t>is undergoing a series of surgical procedures; or</w:t>
      </w:r>
    </w:p>
    <w:p w14:paraId="0E7629A4" w14:textId="77777777" w:rsidR="002322DC" w:rsidRPr="009922AD" w:rsidRDefault="002322DC" w:rsidP="00781A70">
      <w:pPr>
        <w:numPr>
          <w:ilvl w:val="0"/>
          <w:numId w:val="15"/>
        </w:numPr>
        <w:rPr>
          <w:rFonts w:eastAsia="Times New Roman"/>
          <w:szCs w:val="24"/>
          <w:lang w:val="en"/>
        </w:rPr>
      </w:pPr>
      <w:r w:rsidRPr="009922AD">
        <w:rPr>
          <w:rFonts w:eastAsia="Times New Roman"/>
          <w:szCs w:val="24"/>
          <w:lang w:val="en"/>
        </w:rPr>
        <w:t>has medical complications following surgery and is therefore having a hospital stay beyond the generally expected time frames associated with typical recovery.</w:t>
      </w:r>
    </w:p>
    <w:p w14:paraId="66281FC3" w14:textId="77777777" w:rsidR="002322DC" w:rsidRPr="009922AD" w:rsidRDefault="002322DC" w:rsidP="002322DC">
      <w:pPr>
        <w:rPr>
          <w:ins w:id="27" w:author="Author"/>
          <w:rFonts w:eastAsia="Times New Roman"/>
          <w:szCs w:val="24"/>
          <w:lang w:val="en"/>
        </w:rPr>
      </w:pPr>
      <w:ins w:id="28" w:author="Author">
        <w:r>
          <w:t xml:space="preserve">The MSC consults with the VR Manager and completes the </w:t>
        </w:r>
        <w:r>
          <w:fldChar w:fldCharType="begin"/>
        </w:r>
        <w:r>
          <w:instrText xml:space="preserve"> HYPERLINK "https://twc.texas.gov/forms/DARS3422.docx" </w:instrText>
        </w:r>
        <w:r>
          <w:fldChar w:fldCharType="separate"/>
        </w:r>
        <w:r w:rsidRPr="009922AD">
          <w:rPr>
            <w:rFonts w:eastAsia="Times New Roman"/>
            <w:color w:val="0000FF"/>
            <w:szCs w:val="24"/>
            <w:u w:val="single"/>
            <w:lang w:val="en"/>
          </w:rPr>
          <w:t>DARS3422, Reduced Payment Agreement</w:t>
        </w:r>
        <w:r>
          <w:rPr>
            <w:rFonts w:eastAsia="Times New Roman"/>
            <w:color w:val="0000FF"/>
            <w:szCs w:val="24"/>
            <w:u w:val="single"/>
            <w:lang w:val="en"/>
          </w:rPr>
          <w:fldChar w:fldCharType="end"/>
        </w:r>
        <w:r>
          <w:rPr>
            <w:rFonts w:eastAsia="Times New Roman"/>
            <w:color w:val="0000FF"/>
            <w:szCs w:val="24"/>
            <w:u w:val="single"/>
            <w:lang w:val="en"/>
          </w:rPr>
          <w:t>.</w:t>
        </w:r>
        <w:r w:rsidRPr="009922AD">
          <w:rPr>
            <w:rFonts w:eastAsia="Times New Roman"/>
            <w:szCs w:val="24"/>
            <w:lang w:val="en"/>
          </w:rPr>
          <w:t xml:space="preserve"> </w:t>
        </w:r>
        <w:r>
          <w:rPr>
            <w:rFonts w:eastAsia="Times New Roman"/>
            <w:szCs w:val="24"/>
            <w:lang w:val="en"/>
          </w:rPr>
          <w:t>and the DARS3422 is</w:t>
        </w:r>
        <w:r w:rsidRPr="009922AD">
          <w:rPr>
            <w:rFonts w:eastAsia="Times New Roman"/>
            <w:szCs w:val="24"/>
            <w:lang w:val="en"/>
          </w:rPr>
          <w:t xml:space="preserve"> signed by </w:t>
        </w:r>
        <w:r>
          <w:rPr>
            <w:rFonts w:eastAsia="Times New Roman"/>
            <w:szCs w:val="24"/>
            <w:lang w:val="en"/>
          </w:rPr>
          <w:t xml:space="preserve">both </w:t>
        </w:r>
        <w:r w:rsidRPr="009922AD">
          <w:rPr>
            <w:rFonts w:eastAsia="Times New Roman"/>
            <w:szCs w:val="24"/>
            <w:lang w:val="en"/>
          </w:rPr>
          <w:t>the MSC and an authorized hospital representative</w:t>
        </w:r>
        <w:r>
          <w:rPr>
            <w:rFonts w:eastAsia="Times New Roman"/>
            <w:szCs w:val="24"/>
            <w:lang w:val="en"/>
          </w:rPr>
          <w:t xml:space="preserve"> and a copy is placed in the customers paper case file</w:t>
        </w:r>
        <w:r w:rsidRPr="009922AD">
          <w:rPr>
            <w:rFonts w:eastAsia="Times New Roman"/>
            <w:szCs w:val="24"/>
            <w:lang w:val="en"/>
          </w:rPr>
          <w:t>. The MSC</w:t>
        </w:r>
        <w:r>
          <w:rPr>
            <w:rFonts w:eastAsia="Times New Roman"/>
            <w:szCs w:val="24"/>
            <w:lang w:val="en"/>
          </w:rPr>
          <w:t xml:space="preserve"> then notifies the</w:t>
        </w:r>
        <w:r w:rsidRPr="009922AD">
          <w:rPr>
            <w:rFonts w:eastAsia="Times New Roman"/>
            <w:szCs w:val="24"/>
            <w:lang w:val="en"/>
          </w:rPr>
          <w:t xml:space="preserve"> </w:t>
        </w:r>
        <w:r>
          <w:rPr>
            <w:rFonts w:eastAsia="Times New Roman"/>
            <w:szCs w:val="24"/>
            <w:lang w:val="en"/>
          </w:rPr>
          <w:t>s</w:t>
        </w:r>
        <w:r w:rsidRPr="009922AD">
          <w:rPr>
            <w:rFonts w:eastAsia="Times New Roman"/>
            <w:szCs w:val="24"/>
            <w:lang w:val="en"/>
          </w:rPr>
          <w:t xml:space="preserve">tate </w:t>
        </w:r>
        <w:r>
          <w:rPr>
            <w:rFonts w:eastAsia="Times New Roman"/>
            <w:szCs w:val="24"/>
            <w:lang w:val="en"/>
          </w:rPr>
          <w:t>o</w:t>
        </w:r>
        <w:r w:rsidRPr="009922AD">
          <w:rPr>
            <w:rFonts w:eastAsia="Times New Roman"/>
            <w:szCs w:val="24"/>
            <w:lang w:val="en"/>
          </w:rPr>
          <w:t xml:space="preserve">ffice </w:t>
        </w:r>
        <w:r>
          <w:rPr>
            <w:rFonts w:eastAsia="Times New Roman"/>
            <w:szCs w:val="24"/>
            <w:lang w:val="en"/>
          </w:rPr>
          <w:t>p</w:t>
        </w:r>
        <w:r w:rsidRPr="009922AD">
          <w:rPr>
            <w:rFonts w:eastAsia="Times New Roman"/>
            <w:szCs w:val="24"/>
            <w:lang w:val="en"/>
          </w:rPr>
          <w:t xml:space="preserve">rogram </w:t>
        </w:r>
        <w:r>
          <w:rPr>
            <w:rFonts w:eastAsia="Times New Roman"/>
            <w:szCs w:val="24"/>
            <w:lang w:val="en"/>
          </w:rPr>
          <w:t>s</w:t>
        </w:r>
        <w:r w:rsidRPr="009922AD">
          <w:rPr>
            <w:rFonts w:eastAsia="Times New Roman"/>
            <w:szCs w:val="24"/>
            <w:lang w:val="en"/>
          </w:rPr>
          <w:t xml:space="preserve">pecialist for </w:t>
        </w:r>
        <w:r>
          <w:rPr>
            <w:rFonts w:eastAsia="Times New Roman"/>
            <w:szCs w:val="24"/>
            <w:lang w:val="en"/>
          </w:rPr>
          <w:t>p</w:t>
        </w:r>
        <w:r w:rsidRPr="009922AD">
          <w:rPr>
            <w:rFonts w:eastAsia="Times New Roman"/>
            <w:szCs w:val="24"/>
            <w:lang w:val="en"/>
          </w:rPr>
          <w:t xml:space="preserve">hysical </w:t>
        </w:r>
        <w:r>
          <w:rPr>
            <w:rFonts w:eastAsia="Times New Roman"/>
            <w:szCs w:val="24"/>
            <w:lang w:val="en"/>
          </w:rPr>
          <w:t>d</w:t>
        </w:r>
        <w:r w:rsidRPr="009922AD">
          <w:rPr>
            <w:rFonts w:eastAsia="Times New Roman"/>
            <w:szCs w:val="24"/>
            <w:lang w:val="en"/>
          </w:rPr>
          <w:t>isabilities</w:t>
        </w:r>
        <w:r>
          <w:rPr>
            <w:rFonts w:eastAsia="Times New Roman"/>
            <w:szCs w:val="24"/>
            <w:lang w:val="en"/>
          </w:rPr>
          <w:t>.</w:t>
        </w:r>
      </w:ins>
    </w:p>
    <w:p w14:paraId="2C577BF8" w14:textId="77777777" w:rsidR="002322DC" w:rsidRPr="009922AD" w:rsidDel="00841D8C" w:rsidRDefault="002322DC" w:rsidP="002322DC">
      <w:pPr>
        <w:rPr>
          <w:del w:id="29" w:author="Author"/>
          <w:rFonts w:eastAsia="Times New Roman"/>
          <w:szCs w:val="24"/>
          <w:lang w:val="en"/>
        </w:rPr>
      </w:pPr>
      <w:del w:id="30" w:author="Author">
        <w:r w:rsidDel="00841D8C">
          <w:fldChar w:fldCharType="begin"/>
        </w:r>
        <w:r w:rsidDel="00841D8C">
          <w:delInstrText xml:space="preserve"> HYPERLINK "https://twc.texas.gov/forms/DARS3422.docx" </w:delInstrText>
        </w:r>
        <w:r w:rsidDel="00841D8C">
          <w:fldChar w:fldCharType="separate"/>
        </w:r>
        <w:r w:rsidRPr="009922AD" w:rsidDel="00841D8C">
          <w:rPr>
            <w:rFonts w:eastAsia="Times New Roman"/>
            <w:color w:val="0000FF"/>
            <w:szCs w:val="24"/>
            <w:u w:val="single"/>
            <w:lang w:val="en"/>
          </w:rPr>
          <w:delText>DARS3422, Reduced Payment Agreement</w:delText>
        </w:r>
        <w:r w:rsidDel="00841D8C">
          <w:rPr>
            <w:rFonts w:eastAsia="Times New Roman"/>
            <w:color w:val="0000FF"/>
            <w:szCs w:val="24"/>
            <w:u w:val="single"/>
            <w:lang w:val="en"/>
          </w:rPr>
          <w:fldChar w:fldCharType="end"/>
        </w:r>
        <w:r w:rsidRPr="009922AD" w:rsidDel="00841D8C">
          <w:rPr>
            <w:rFonts w:eastAsia="Times New Roman"/>
            <w:szCs w:val="24"/>
            <w:lang w:val="en"/>
          </w:rPr>
          <w:delText xml:space="preserve"> must be completed by the MSC and signed by the MSC and an authorized hospital representative. The MSC notifies State Office Program Specialist for Physical Disabilities and, a copy of the reduced-payment agreement is placed in the customer's case file.</w:delText>
        </w:r>
      </w:del>
    </w:p>
    <w:p w14:paraId="333BA3CC" w14:textId="77777777" w:rsidR="002322DC" w:rsidRPr="002322DC" w:rsidRDefault="002322DC" w:rsidP="002322DC">
      <w:pPr>
        <w:pStyle w:val="Heading3"/>
      </w:pPr>
      <w:r w:rsidRPr="002322DC">
        <w:t>C-702-7: Length of Hospital Stay—Required Review</w:t>
      </w:r>
    </w:p>
    <w:p w14:paraId="1207A69F" w14:textId="77777777" w:rsidR="002322DC" w:rsidRPr="006C6F59" w:rsidRDefault="002322DC" w:rsidP="002322DC">
      <w:pPr>
        <w:rPr>
          <w:lang w:val="en"/>
        </w:rPr>
      </w:pPr>
      <w:r w:rsidRPr="006C6F59">
        <w:rPr>
          <w:lang w:val="en"/>
        </w:rPr>
        <w:t xml:space="preserve">If the treating physician expects the recommended hospitalization to exceed 14 days, excluding inpatient comprehensive rehabilitation services and PABI services, </w:t>
      </w:r>
      <w:del w:id="31" w:author="Author">
        <w:r w:rsidRPr="006C6F59" w:rsidDel="006C6F59">
          <w:rPr>
            <w:lang w:val="en"/>
          </w:rPr>
          <w:delText xml:space="preserve">the VR Manager must review the medical treatment and consult with </w:delText>
        </w:r>
        <w:r w:rsidDel="006C6F59">
          <w:rPr>
            <w:lang w:val="en"/>
          </w:rPr>
          <w:delText>the</w:delText>
        </w:r>
      </w:del>
      <w:ins w:id="32" w:author="Author">
        <w:r>
          <w:rPr>
            <w:lang w:val="en"/>
          </w:rPr>
          <w:t>the VR counselor consults with the VR Manager and then consults with the state office</w:t>
        </w:r>
      </w:ins>
      <w:r w:rsidRPr="006C6F59">
        <w:rPr>
          <w:lang w:val="en"/>
        </w:rPr>
        <w:t xml:space="preserve"> program specialist for physical disabilities to ensure that the proposed treatment or surgery is an appropriate physical restoration service</w:t>
      </w:r>
      <w:ins w:id="33" w:author="Author">
        <w:r>
          <w:rPr>
            <w:lang w:val="en"/>
          </w:rPr>
          <w:t xml:space="preserve"> within the scope of VR services</w:t>
        </w:r>
      </w:ins>
      <w:r w:rsidRPr="006C6F59">
        <w:rPr>
          <w:lang w:val="en"/>
        </w:rPr>
        <w:t xml:space="preserve">. </w:t>
      </w:r>
      <w:ins w:id="34" w:author="Author">
        <w:r>
          <w:rPr>
            <w:lang w:val="en"/>
          </w:rPr>
          <w:t>VR Manager approval is required prior to authorizing hospitalization that will exceed 14 days.</w:t>
        </w:r>
      </w:ins>
      <w:del w:id="35" w:author="Author">
        <w:r w:rsidRPr="006C6F59" w:rsidDel="006C6F59">
          <w:rPr>
            <w:lang w:val="en"/>
          </w:rPr>
          <w:delText>The manager's review must be documented in the Texas Review, Oversight, and Coaching System (TxROCS). Refer to Standards for Providers Chapter 19: Technical Information and References, 19.5 Case Reviews, for additional information.</w:delText>
        </w:r>
      </w:del>
    </w:p>
    <w:p w14:paraId="4A8FEF9D" w14:textId="77777777" w:rsidR="002322DC" w:rsidRPr="009922AD" w:rsidRDefault="002322DC" w:rsidP="002322DC">
      <w:pPr>
        <w:rPr>
          <w:rFonts w:eastAsia="Times New Roman"/>
          <w:szCs w:val="24"/>
          <w:lang w:val="en"/>
        </w:rPr>
      </w:pPr>
      <w:r w:rsidRPr="009922AD">
        <w:rPr>
          <w:rFonts w:eastAsia="Times New Roman"/>
          <w:szCs w:val="24"/>
          <w:lang w:val="en"/>
        </w:rPr>
        <w:lastRenderedPageBreak/>
        <w:t xml:space="preserve">When a customer requires hospitalization beyond the length of time to which VR originally agreed and VR payment </w:t>
      </w:r>
      <w:del w:id="36" w:author="Author">
        <w:r w:rsidRPr="009922AD" w:rsidDel="00841D8C">
          <w:rPr>
            <w:rFonts w:eastAsia="Times New Roman"/>
            <w:szCs w:val="24"/>
            <w:lang w:val="en"/>
          </w:rPr>
          <w:delText xml:space="preserve">does </w:delText>
        </w:r>
      </w:del>
      <w:ins w:id="37" w:author="Author">
        <w:r>
          <w:rPr>
            <w:rFonts w:eastAsia="Times New Roman"/>
            <w:szCs w:val="24"/>
            <w:lang w:val="en"/>
          </w:rPr>
          <w:t>will</w:t>
        </w:r>
        <w:r w:rsidRPr="009922AD">
          <w:rPr>
            <w:rFonts w:eastAsia="Times New Roman"/>
            <w:szCs w:val="24"/>
            <w:lang w:val="en"/>
          </w:rPr>
          <w:t xml:space="preserve"> </w:t>
        </w:r>
      </w:ins>
      <w:r w:rsidRPr="009922AD">
        <w:rPr>
          <w:rFonts w:eastAsia="Times New Roman"/>
          <w:szCs w:val="24"/>
          <w:lang w:val="en"/>
        </w:rPr>
        <w:t xml:space="preserve">not continue, the VR counselor </w:t>
      </w:r>
      <w:del w:id="38" w:author="Author">
        <w:r w:rsidRPr="009922AD" w:rsidDel="00004F0F">
          <w:rPr>
            <w:rFonts w:eastAsia="Times New Roman"/>
            <w:szCs w:val="24"/>
            <w:lang w:val="en"/>
          </w:rPr>
          <w:delText>makes other arrangements to pay for the additional hospitalization</w:delText>
        </w:r>
      </w:del>
      <w:ins w:id="39" w:author="Author">
        <w:r>
          <w:rPr>
            <w:rFonts w:eastAsia="Times New Roman"/>
            <w:szCs w:val="24"/>
            <w:lang w:val="en"/>
          </w:rPr>
          <w:t>notifies the customer of the change in writing and refers the customer to other resources or supports for continued hospitalization</w:t>
        </w:r>
      </w:ins>
      <w:r w:rsidRPr="009922AD">
        <w:rPr>
          <w:rFonts w:eastAsia="Times New Roman"/>
          <w:szCs w:val="24"/>
          <w:lang w:val="en"/>
        </w:rPr>
        <w:t>.</w:t>
      </w:r>
    </w:p>
    <w:p w14:paraId="0EE82950" w14:textId="77777777" w:rsidR="002322DC" w:rsidRPr="009922AD" w:rsidRDefault="002322DC" w:rsidP="002322DC">
      <w:pPr>
        <w:rPr>
          <w:rFonts w:eastAsia="Times New Roman"/>
          <w:szCs w:val="24"/>
          <w:lang w:val="en"/>
        </w:rPr>
      </w:pPr>
      <w:r w:rsidRPr="009922AD">
        <w:rPr>
          <w:rFonts w:eastAsia="Times New Roman"/>
          <w:szCs w:val="24"/>
          <w:lang w:val="en"/>
        </w:rPr>
        <w:t>VR Manager approval of written notification of the change in payment authorization must be provided to:</w:t>
      </w:r>
    </w:p>
    <w:p w14:paraId="7B859C47" w14:textId="77777777" w:rsidR="002322DC" w:rsidRPr="009922AD" w:rsidRDefault="002322DC" w:rsidP="00781A70">
      <w:pPr>
        <w:numPr>
          <w:ilvl w:val="0"/>
          <w:numId w:val="16"/>
        </w:numPr>
        <w:rPr>
          <w:rFonts w:eastAsia="Times New Roman"/>
          <w:szCs w:val="24"/>
          <w:lang w:val="en"/>
        </w:rPr>
      </w:pPr>
      <w:r w:rsidRPr="009922AD">
        <w:rPr>
          <w:rFonts w:eastAsia="Times New Roman"/>
          <w:szCs w:val="24"/>
          <w:lang w:val="en"/>
        </w:rPr>
        <w:t>the customer;</w:t>
      </w:r>
    </w:p>
    <w:p w14:paraId="4FC9552A" w14:textId="77777777" w:rsidR="002322DC" w:rsidRPr="009922AD" w:rsidRDefault="002322DC" w:rsidP="00781A70">
      <w:pPr>
        <w:numPr>
          <w:ilvl w:val="0"/>
          <w:numId w:val="16"/>
        </w:numPr>
        <w:rPr>
          <w:rFonts w:eastAsia="Times New Roman"/>
          <w:szCs w:val="24"/>
          <w:lang w:val="en"/>
        </w:rPr>
      </w:pPr>
      <w:r w:rsidRPr="009922AD">
        <w:rPr>
          <w:rFonts w:eastAsia="Times New Roman"/>
          <w:szCs w:val="24"/>
          <w:lang w:val="en"/>
        </w:rPr>
        <w:t>the hospital;</w:t>
      </w:r>
    </w:p>
    <w:p w14:paraId="79D51262" w14:textId="77777777" w:rsidR="002322DC" w:rsidRPr="009922AD" w:rsidRDefault="002322DC" w:rsidP="00781A70">
      <w:pPr>
        <w:numPr>
          <w:ilvl w:val="0"/>
          <w:numId w:val="16"/>
        </w:numPr>
        <w:rPr>
          <w:rFonts w:eastAsia="Times New Roman"/>
          <w:szCs w:val="24"/>
          <w:lang w:val="en"/>
        </w:rPr>
      </w:pPr>
      <w:r w:rsidRPr="009922AD">
        <w:rPr>
          <w:rFonts w:eastAsia="Times New Roman"/>
          <w:szCs w:val="24"/>
          <w:lang w:val="en"/>
        </w:rPr>
        <w:t>the attending physicians; and</w:t>
      </w:r>
    </w:p>
    <w:p w14:paraId="7E2F298A" w14:textId="253923A3" w:rsidR="002322DC" w:rsidRDefault="002322DC" w:rsidP="00781A70">
      <w:pPr>
        <w:numPr>
          <w:ilvl w:val="0"/>
          <w:numId w:val="16"/>
        </w:numPr>
        <w:rPr>
          <w:rFonts w:eastAsia="Times New Roman"/>
          <w:szCs w:val="24"/>
          <w:lang w:val="en"/>
        </w:rPr>
      </w:pPr>
      <w:r w:rsidRPr="009922AD">
        <w:rPr>
          <w:rFonts w:eastAsia="Times New Roman"/>
          <w:szCs w:val="24"/>
          <w:lang w:val="en"/>
        </w:rPr>
        <w:t>all other parties concerned.</w:t>
      </w:r>
    </w:p>
    <w:p w14:paraId="1C18E495" w14:textId="52370C12" w:rsidR="002322DC" w:rsidRPr="009922AD" w:rsidRDefault="002322DC" w:rsidP="002322DC">
      <w:pPr>
        <w:rPr>
          <w:rFonts w:eastAsia="Times New Roman"/>
          <w:szCs w:val="24"/>
          <w:lang w:val="en"/>
        </w:rPr>
      </w:pPr>
      <w:r>
        <w:rPr>
          <w:rFonts w:eastAsia="Times New Roman"/>
          <w:szCs w:val="24"/>
          <w:lang w:val="en"/>
        </w:rPr>
        <w:t>…</w:t>
      </w:r>
    </w:p>
    <w:p w14:paraId="44E73537" w14:textId="77777777" w:rsidR="002322DC" w:rsidRPr="004B4A93" w:rsidRDefault="002322DC" w:rsidP="002322DC">
      <w:pPr>
        <w:pStyle w:val="Heading2"/>
      </w:pPr>
      <w:r w:rsidRPr="004B4A93">
        <w:t>C-703: Policies for Services, Procedures, and Programs with Special Requirements</w:t>
      </w:r>
    </w:p>
    <w:p w14:paraId="74F15346" w14:textId="77777777" w:rsidR="002322DC" w:rsidRDefault="002322DC" w:rsidP="002322DC">
      <w:pPr>
        <w:outlineLvl w:val="2"/>
        <w:rPr>
          <w:rFonts w:eastAsia="Times New Roman"/>
          <w:b/>
          <w:bCs/>
          <w:szCs w:val="24"/>
          <w:lang w:val="en"/>
        </w:rPr>
      </w:pPr>
      <w:r>
        <w:rPr>
          <w:rFonts w:eastAsia="Times New Roman"/>
          <w:b/>
          <w:bCs/>
          <w:szCs w:val="24"/>
          <w:lang w:val="en"/>
        </w:rPr>
        <w:t>…………….</w:t>
      </w:r>
    </w:p>
    <w:p w14:paraId="69148B87" w14:textId="77777777" w:rsidR="002322DC" w:rsidRPr="004B4A93" w:rsidRDefault="002322DC" w:rsidP="002322DC">
      <w:pPr>
        <w:pStyle w:val="Heading3"/>
      </w:pPr>
      <w:r w:rsidRPr="004B4A93">
        <w:t>C-703-1: Back or Neck Injections or Neurotomy</w:t>
      </w:r>
    </w:p>
    <w:p w14:paraId="5439B7D9" w14:textId="77777777" w:rsidR="002322DC" w:rsidRPr="004B4A93" w:rsidRDefault="002322DC" w:rsidP="002322DC">
      <w:pPr>
        <w:rPr>
          <w:rFonts w:eastAsia="Times New Roman"/>
          <w:szCs w:val="24"/>
          <w:lang w:val="en"/>
        </w:rPr>
      </w:pPr>
      <w:bookmarkStart w:id="40" w:name="_Hlk522197628"/>
      <w:r w:rsidRPr="004B4A93">
        <w:rPr>
          <w:rFonts w:eastAsia="Times New Roman"/>
          <w:szCs w:val="24"/>
          <w:lang w:val="en"/>
        </w:rPr>
        <w:t xml:space="preserve">The following procedures for back or neck pain require </w:t>
      </w:r>
      <w:del w:id="41" w:author="Author">
        <w:r w:rsidRPr="004B4A93" w:rsidDel="00CB796F">
          <w:rPr>
            <w:rFonts w:eastAsia="Times New Roman"/>
            <w:szCs w:val="24"/>
            <w:lang w:val="en"/>
          </w:rPr>
          <w:delText xml:space="preserve">the </w:delText>
        </w:r>
      </w:del>
      <w:r w:rsidRPr="004B4A93">
        <w:rPr>
          <w:rFonts w:eastAsia="Times New Roman"/>
          <w:szCs w:val="24"/>
          <w:lang w:val="en"/>
        </w:rPr>
        <w:t xml:space="preserve">review </w:t>
      </w:r>
      <w:del w:id="42" w:author="Author">
        <w:r w:rsidRPr="004B4A93" w:rsidDel="00460EAD">
          <w:rPr>
            <w:rFonts w:eastAsia="Times New Roman"/>
            <w:szCs w:val="24"/>
            <w:lang w:val="en"/>
          </w:rPr>
          <w:delText xml:space="preserve">and approval of </w:delText>
        </w:r>
      </w:del>
      <w:ins w:id="43" w:author="Author">
        <w:r>
          <w:rPr>
            <w:rFonts w:eastAsia="Times New Roman"/>
            <w:szCs w:val="24"/>
            <w:lang w:val="en"/>
          </w:rPr>
          <w:t xml:space="preserve">by </w:t>
        </w:r>
      </w:ins>
      <w:r w:rsidRPr="004B4A93">
        <w:rPr>
          <w:rFonts w:eastAsia="Times New Roman"/>
          <w:szCs w:val="24"/>
          <w:lang w:val="en"/>
        </w:rPr>
        <w:t xml:space="preserve">the LMC and the </w:t>
      </w:r>
      <w:ins w:id="44" w:author="Author">
        <w:r>
          <w:rPr>
            <w:rFonts w:eastAsia="Times New Roman"/>
            <w:szCs w:val="24"/>
            <w:lang w:val="en"/>
          </w:rPr>
          <w:t xml:space="preserve">approval of both the deputy regional director (DRD) and </w:t>
        </w:r>
      </w:ins>
      <w:r w:rsidRPr="004B4A93">
        <w:rPr>
          <w:rFonts w:eastAsia="Times New Roman"/>
          <w:szCs w:val="24"/>
          <w:lang w:val="en"/>
        </w:rPr>
        <w:t>VR medical director:</w:t>
      </w:r>
    </w:p>
    <w:bookmarkEnd w:id="40"/>
    <w:p w14:paraId="454ED8B2" w14:textId="77777777" w:rsidR="002322DC" w:rsidRPr="004B4A93" w:rsidRDefault="002322DC" w:rsidP="00781A70">
      <w:pPr>
        <w:numPr>
          <w:ilvl w:val="0"/>
          <w:numId w:val="18"/>
        </w:numPr>
        <w:rPr>
          <w:rFonts w:eastAsia="Times New Roman"/>
          <w:szCs w:val="24"/>
          <w:lang w:val="en"/>
        </w:rPr>
      </w:pPr>
      <w:r w:rsidRPr="004B4A93">
        <w:rPr>
          <w:rFonts w:eastAsia="Times New Roman"/>
          <w:szCs w:val="24"/>
          <w:lang w:val="en"/>
        </w:rPr>
        <w:t>Epidural steroid injections of the spine</w:t>
      </w:r>
    </w:p>
    <w:p w14:paraId="7CDC0ED6" w14:textId="77777777" w:rsidR="002322DC" w:rsidRPr="004B4A93" w:rsidRDefault="002322DC" w:rsidP="00781A70">
      <w:pPr>
        <w:numPr>
          <w:ilvl w:val="0"/>
          <w:numId w:val="18"/>
        </w:numPr>
        <w:rPr>
          <w:rFonts w:eastAsia="Times New Roman"/>
          <w:szCs w:val="24"/>
          <w:lang w:val="en"/>
        </w:rPr>
      </w:pPr>
      <w:r w:rsidRPr="004B4A93">
        <w:rPr>
          <w:rFonts w:eastAsia="Times New Roman"/>
          <w:szCs w:val="24"/>
          <w:lang w:val="en"/>
        </w:rPr>
        <w:t>Facet injections of the spine</w:t>
      </w:r>
    </w:p>
    <w:p w14:paraId="21321058" w14:textId="77777777" w:rsidR="002322DC" w:rsidRPr="004B4A93" w:rsidRDefault="002322DC" w:rsidP="00781A70">
      <w:pPr>
        <w:numPr>
          <w:ilvl w:val="0"/>
          <w:numId w:val="18"/>
        </w:numPr>
        <w:rPr>
          <w:rFonts w:eastAsia="Times New Roman"/>
          <w:szCs w:val="24"/>
          <w:lang w:val="en"/>
        </w:rPr>
      </w:pPr>
      <w:r w:rsidRPr="004B4A93">
        <w:rPr>
          <w:rFonts w:eastAsia="Times New Roman"/>
          <w:szCs w:val="24"/>
          <w:lang w:val="en"/>
        </w:rPr>
        <w:t>Medial branch blocks</w:t>
      </w:r>
    </w:p>
    <w:p w14:paraId="18A9C954" w14:textId="77777777" w:rsidR="002322DC" w:rsidRPr="004B4A93" w:rsidRDefault="002322DC" w:rsidP="00781A70">
      <w:pPr>
        <w:numPr>
          <w:ilvl w:val="0"/>
          <w:numId w:val="18"/>
        </w:numPr>
        <w:rPr>
          <w:rFonts w:eastAsia="Times New Roman"/>
          <w:szCs w:val="24"/>
          <w:lang w:val="en"/>
        </w:rPr>
      </w:pPr>
      <w:r w:rsidRPr="004B4A93">
        <w:rPr>
          <w:rFonts w:eastAsia="Times New Roman"/>
          <w:szCs w:val="24"/>
          <w:lang w:val="en"/>
        </w:rPr>
        <w:t>Radiofrequency neurotomy</w:t>
      </w:r>
    </w:p>
    <w:p w14:paraId="449D4853" w14:textId="77777777" w:rsidR="002322DC" w:rsidRPr="004B4A93" w:rsidRDefault="002322DC" w:rsidP="002322DC">
      <w:pPr>
        <w:pStyle w:val="Heading3"/>
      </w:pPr>
      <w:r w:rsidRPr="004B4A93">
        <w:t>C-703-2: Back or Neck Treatment</w:t>
      </w:r>
    </w:p>
    <w:p w14:paraId="60EC6374" w14:textId="77777777" w:rsidR="002322DC" w:rsidRPr="00460EAD" w:rsidRDefault="002322DC" w:rsidP="002322DC">
      <w:pPr>
        <w:rPr>
          <w:ins w:id="45" w:author="Author"/>
          <w:rFonts w:eastAsia="Times New Roman"/>
          <w:szCs w:val="24"/>
          <w:lang w:val="en"/>
        </w:rPr>
      </w:pPr>
      <w:r w:rsidRPr="004B4A93">
        <w:rPr>
          <w:rFonts w:eastAsia="Times New Roman"/>
          <w:szCs w:val="24"/>
          <w:lang w:val="en"/>
        </w:rPr>
        <w:t>Back or neck surgery</w:t>
      </w:r>
      <w:ins w:id="46" w:author="Author">
        <w:r>
          <w:rPr>
            <w:rFonts w:eastAsia="Times New Roman"/>
            <w:szCs w:val="24"/>
            <w:lang w:val="en"/>
          </w:rPr>
          <w:t>, including spinal fusions,</w:t>
        </w:r>
      </w:ins>
      <w:r w:rsidRPr="004B4A93">
        <w:rPr>
          <w:rFonts w:eastAsia="Times New Roman"/>
          <w:szCs w:val="24"/>
          <w:lang w:val="en"/>
        </w:rPr>
        <w:t xml:space="preserve"> </w:t>
      </w:r>
      <w:ins w:id="47" w:author="Author">
        <w:r w:rsidRPr="00460EAD">
          <w:rPr>
            <w:rFonts w:eastAsia="Times New Roman"/>
            <w:szCs w:val="24"/>
            <w:lang w:val="en"/>
          </w:rPr>
          <w:t>require review by the LMC and the approval of both the deputy regional director (DRD) and VR medical director</w:t>
        </w:r>
        <w:r>
          <w:rPr>
            <w:rFonts w:eastAsia="Times New Roman"/>
            <w:szCs w:val="24"/>
            <w:lang w:val="en"/>
          </w:rPr>
          <w:t>.</w:t>
        </w:r>
      </w:ins>
    </w:p>
    <w:p w14:paraId="67B04808" w14:textId="77777777" w:rsidR="002322DC" w:rsidRPr="004B4A93" w:rsidRDefault="002322DC" w:rsidP="002322DC">
      <w:pPr>
        <w:rPr>
          <w:rFonts w:eastAsia="Times New Roman"/>
          <w:szCs w:val="24"/>
          <w:lang w:val="en"/>
        </w:rPr>
      </w:pPr>
      <w:ins w:id="48" w:author="Author">
        <w:r>
          <w:rPr>
            <w:rFonts w:eastAsia="Times New Roman"/>
            <w:szCs w:val="24"/>
            <w:lang w:val="en"/>
          </w:rPr>
          <w:t xml:space="preserve">They </w:t>
        </w:r>
      </w:ins>
      <w:r w:rsidRPr="00460EAD">
        <w:rPr>
          <w:rFonts w:eastAsia="Times New Roman"/>
          <w:szCs w:val="24"/>
          <w:lang w:val="en"/>
        </w:rPr>
        <w:t>may</w:t>
      </w:r>
      <w:r w:rsidRPr="004B4A93">
        <w:rPr>
          <w:rFonts w:eastAsia="Times New Roman"/>
          <w:szCs w:val="24"/>
          <w:lang w:val="en"/>
        </w:rPr>
        <w:t xml:space="preserve"> be purchased for a customer who meets the following criteria:</w:t>
      </w:r>
    </w:p>
    <w:p w14:paraId="70C85483" w14:textId="77777777" w:rsidR="002322DC" w:rsidRPr="004B4A93" w:rsidRDefault="002322DC" w:rsidP="00781A70">
      <w:pPr>
        <w:numPr>
          <w:ilvl w:val="0"/>
          <w:numId w:val="19"/>
        </w:numPr>
        <w:rPr>
          <w:rFonts w:eastAsia="Times New Roman"/>
          <w:szCs w:val="24"/>
          <w:lang w:val="en"/>
        </w:rPr>
      </w:pPr>
      <w:r w:rsidRPr="004B4A93">
        <w:rPr>
          <w:rFonts w:eastAsia="Times New Roman"/>
          <w:szCs w:val="24"/>
          <w:lang w:val="en"/>
        </w:rPr>
        <w:t xml:space="preserve">The medical records must show evidence of: </w:t>
      </w:r>
    </w:p>
    <w:p w14:paraId="505F1E39" w14:textId="77777777" w:rsidR="002322DC" w:rsidRPr="004B4A93" w:rsidRDefault="002322DC" w:rsidP="00781A70">
      <w:pPr>
        <w:numPr>
          <w:ilvl w:val="1"/>
          <w:numId w:val="19"/>
        </w:numPr>
        <w:rPr>
          <w:rFonts w:eastAsia="Times New Roman"/>
          <w:szCs w:val="24"/>
          <w:lang w:val="en"/>
        </w:rPr>
      </w:pPr>
      <w:r w:rsidRPr="004B4A93">
        <w:rPr>
          <w:rFonts w:eastAsia="Times New Roman"/>
          <w:szCs w:val="24"/>
          <w:lang w:val="en"/>
        </w:rPr>
        <w:t>abnormal radiographic imaging and clinical findings that correlate to the customer's symptoms;</w:t>
      </w:r>
    </w:p>
    <w:p w14:paraId="6C175BA1" w14:textId="77777777" w:rsidR="002322DC" w:rsidRPr="004B4A93" w:rsidRDefault="002322DC" w:rsidP="00781A70">
      <w:pPr>
        <w:numPr>
          <w:ilvl w:val="1"/>
          <w:numId w:val="19"/>
        </w:numPr>
        <w:rPr>
          <w:rFonts w:eastAsia="Times New Roman"/>
          <w:szCs w:val="24"/>
          <w:lang w:val="en"/>
        </w:rPr>
      </w:pPr>
      <w:r w:rsidRPr="004B4A93">
        <w:rPr>
          <w:rFonts w:eastAsia="Times New Roman"/>
          <w:szCs w:val="24"/>
          <w:lang w:val="en"/>
        </w:rPr>
        <w:t>a course of conservative treatment if the treating physician has determined that conservative treatment is a reasonable treatment option for the customer's medical condition; or</w:t>
      </w:r>
    </w:p>
    <w:p w14:paraId="5723110B" w14:textId="77777777" w:rsidR="002322DC" w:rsidRPr="004B4A93" w:rsidRDefault="002322DC" w:rsidP="00781A70">
      <w:pPr>
        <w:numPr>
          <w:ilvl w:val="1"/>
          <w:numId w:val="19"/>
        </w:numPr>
        <w:rPr>
          <w:rFonts w:eastAsia="Times New Roman"/>
          <w:szCs w:val="24"/>
          <w:lang w:val="en"/>
        </w:rPr>
      </w:pPr>
      <w:r w:rsidRPr="004B4A93">
        <w:rPr>
          <w:rFonts w:eastAsia="Times New Roman"/>
          <w:szCs w:val="24"/>
          <w:lang w:val="en"/>
        </w:rPr>
        <w:lastRenderedPageBreak/>
        <w:t>other potential causes of the customer's symptoms being ruled out;</w:t>
      </w:r>
    </w:p>
    <w:p w14:paraId="7751C004" w14:textId="77777777" w:rsidR="002322DC" w:rsidRPr="004B4A93" w:rsidRDefault="002322DC" w:rsidP="00781A70">
      <w:pPr>
        <w:numPr>
          <w:ilvl w:val="0"/>
          <w:numId w:val="19"/>
        </w:numPr>
        <w:rPr>
          <w:rFonts w:eastAsia="Times New Roman"/>
          <w:szCs w:val="24"/>
          <w:lang w:val="en"/>
        </w:rPr>
      </w:pPr>
      <w:r w:rsidRPr="004B4A93">
        <w:rPr>
          <w:rFonts w:eastAsia="Times New Roman"/>
          <w:szCs w:val="24"/>
          <w:lang w:val="en"/>
        </w:rPr>
        <w:t>The back or neck surgery is expected to remove the substantial impediment to employment by enhancing a customer's employability or capability to perform activities of daily living that will facilitate employment.</w:t>
      </w:r>
    </w:p>
    <w:p w14:paraId="16403E4F" w14:textId="77777777" w:rsidR="002322DC" w:rsidRPr="00676961" w:rsidDel="00460EAD" w:rsidRDefault="002322DC" w:rsidP="00781A70">
      <w:pPr>
        <w:numPr>
          <w:ilvl w:val="0"/>
          <w:numId w:val="19"/>
        </w:numPr>
        <w:rPr>
          <w:del w:id="49" w:author="Author"/>
          <w:rFonts w:eastAsia="Times New Roman"/>
          <w:szCs w:val="24"/>
          <w:lang w:val="en"/>
        </w:rPr>
      </w:pPr>
      <w:del w:id="50" w:author="Author">
        <w:r w:rsidRPr="004B4A93" w:rsidDel="00460EAD">
          <w:rPr>
            <w:rFonts w:eastAsia="Times New Roman"/>
            <w:szCs w:val="24"/>
            <w:lang w:val="en"/>
          </w:rPr>
          <w:delText xml:space="preserve">LMC review; </w:delText>
        </w:r>
        <w:r w:rsidRPr="00676961" w:rsidDel="00460EAD">
          <w:rPr>
            <w:rFonts w:eastAsia="Times New Roman"/>
            <w:szCs w:val="24"/>
            <w:lang w:val="en"/>
          </w:rPr>
          <w:delText>and</w:delText>
        </w:r>
      </w:del>
    </w:p>
    <w:p w14:paraId="39A3230F" w14:textId="77777777" w:rsidR="002322DC" w:rsidRPr="004B4A93" w:rsidDel="00460EAD" w:rsidRDefault="002322DC" w:rsidP="00781A70">
      <w:pPr>
        <w:numPr>
          <w:ilvl w:val="0"/>
          <w:numId w:val="19"/>
        </w:numPr>
        <w:rPr>
          <w:del w:id="51" w:author="Author"/>
          <w:rFonts w:eastAsia="Times New Roman"/>
          <w:szCs w:val="24"/>
          <w:lang w:val="en"/>
        </w:rPr>
      </w:pPr>
      <w:del w:id="52" w:author="Author">
        <w:r w:rsidRPr="004B4A93" w:rsidDel="00460EAD">
          <w:rPr>
            <w:rFonts w:eastAsia="Times New Roman"/>
            <w:szCs w:val="24"/>
            <w:lang w:val="en"/>
          </w:rPr>
          <w:delText>VR Manager approval.</w:delText>
        </w:r>
      </w:del>
    </w:p>
    <w:p w14:paraId="4284BF6E" w14:textId="77777777" w:rsidR="002322DC" w:rsidRPr="004B4A93" w:rsidDel="00460EAD" w:rsidRDefault="002322DC" w:rsidP="002322DC">
      <w:pPr>
        <w:rPr>
          <w:del w:id="53" w:author="Author"/>
          <w:rFonts w:eastAsia="Times New Roman"/>
          <w:szCs w:val="24"/>
          <w:lang w:val="en"/>
        </w:rPr>
      </w:pPr>
      <w:del w:id="54" w:author="Author">
        <w:r w:rsidRPr="004B4A93" w:rsidDel="00460EAD">
          <w:rPr>
            <w:rFonts w:eastAsia="Times New Roman"/>
            <w:szCs w:val="24"/>
            <w:lang w:val="en"/>
          </w:rPr>
          <w:delText>Note: The VR Manager and VR medical director review and approval is required for all spinal fusion surgeries involving three or more levels.</w:delText>
        </w:r>
      </w:del>
    </w:p>
    <w:p w14:paraId="79B0B5A6" w14:textId="77777777" w:rsidR="002322DC" w:rsidRDefault="002322DC" w:rsidP="002322DC">
      <w:pPr>
        <w:pStyle w:val="Heading3"/>
      </w:pPr>
      <w:r w:rsidRPr="004B4A93">
        <w:t>C-703-3: Breast Implant Removal</w:t>
      </w:r>
    </w:p>
    <w:p w14:paraId="0B35A794" w14:textId="77777777" w:rsidR="002322DC" w:rsidRPr="00E66603" w:rsidDel="00CB796F" w:rsidRDefault="002322DC" w:rsidP="002322DC">
      <w:pPr>
        <w:rPr>
          <w:del w:id="55" w:author="Author"/>
          <w:lang w:val="en"/>
        </w:rPr>
      </w:pPr>
      <w:del w:id="56" w:author="Author">
        <w:r w:rsidRPr="00E66603" w:rsidDel="00CB796F">
          <w:rPr>
            <w:lang w:val="en"/>
          </w:rPr>
          <w:delText xml:space="preserve">The VR Manager and VR medical director must approve sponsorship of breast implant removal. To request medical director approval, see </w:delText>
        </w:r>
        <w:r w:rsidRPr="00E66603" w:rsidDel="00CB796F">
          <w:fldChar w:fldCharType="begin"/>
        </w:r>
        <w:r w:rsidRPr="00E66603" w:rsidDel="00CB796F">
          <w:delInstrText xml:space="preserve"> HYPERLINK "https://twc.texas.gov/node/" </w:delInstrText>
        </w:r>
        <w:r w:rsidRPr="00E66603" w:rsidDel="00CB796F">
          <w:fldChar w:fldCharType="separate"/>
        </w:r>
        <w:r w:rsidRPr="00E66603" w:rsidDel="00CB796F">
          <w:rPr>
            <w:color w:val="0000FF"/>
            <w:u w:val="single"/>
            <w:lang w:val="en"/>
          </w:rPr>
          <w:delText>VRSM E-200: Required Approvals and/or Consultations</w:delText>
        </w:r>
        <w:r w:rsidRPr="00E66603" w:rsidDel="00CB796F">
          <w:rPr>
            <w:color w:val="0000FF"/>
            <w:u w:val="single"/>
            <w:lang w:val="en"/>
          </w:rPr>
          <w:fldChar w:fldCharType="end"/>
        </w:r>
        <w:r w:rsidRPr="00E66603" w:rsidDel="00CB796F">
          <w:rPr>
            <w:lang w:val="en"/>
          </w:rPr>
          <w:delText>.</w:delText>
        </w:r>
      </w:del>
    </w:p>
    <w:p w14:paraId="246A9F6D" w14:textId="77777777" w:rsidR="002322DC" w:rsidRPr="00460EAD" w:rsidRDefault="002322DC" w:rsidP="002322DC">
      <w:pPr>
        <w:rPr>
          <w:ins w:id="57" w:author="Author"/>
          <w:rFonts w:eastAsia="Times New Roman"/>
          <w:szCs w:val="24"/>
          <w:lang w:val="en"/>
        </w:rPr>
      </w:pPr>
      <w:bookmarkStart w:id="58" w:name="_Hlk520873993"/>
      <w:ins w:id="59" w:author="Author">
        <w:r>
          <w:rPr>
            <w:rFonts w:eastAsia="Times New Roman"/>
            <w:szCs w:val="24"/>
            <w:lang w:val="en"/>
          </w:rPr>
          <w:t xml:space="preserve">Sponsorship of breast implant removal </w:t>
        </w:r>
        <w:r w:rsidRPr="00460EAD">
          <w:rPr>
            <w:rFonts w:eastAsia="Times New Roman"/>
            <w:szCs w:val="24"/>
            <w:lang w:val="en"/>
          </w:rPr>
          <w:t>require</w:t>
        </w:r>
        <w:r>
          <w:rPr>
            <w:rFonts w:eastAsia="Times New Roman"/>
            <w:szCs w:val="24"/>
            <w:lang w:val="en"/>
          </w:rPr>
          <w:t>s</w:t>
        </w:r>
        <w:r w:rsidRPr="00460EAD">
          <w:rPr>
            <w:rFonts w:eastAsia="Times New Roman"/>
            <w:szCs w:val="24"/>
            <w:lang w:val="en"/>
          </w:rPr>
          <w:t xml:space="preserve"> review by the LMC and the approval of both the deputy regional director (DRD) and </w:t>
        </w:r>
        <w:r>
          <w:rPr>
            <w:rFonts w:eastAsia="Times New Roman"/>
            <w:szCs w:val="24"/>
            <w:lang w:val="en"/>
          </w:rPr>
          <w:t xml:space="preserve">the </w:t>
        </w:r>
        <w:r w:rsidRPr="00460EAD">
          <w:rPr>
            <w:rFonts w:eastAsia="Times New Roman"/>
            <w:szCs w:val="24"/>
            <w:lang w:val="en"/>
          </w:rPr>
          <w:t>VR medical director</w:t>
        </w:r>
        <w:r>
          <w:rPr>
            <w:rFonts w:eastAsia="Times New Roman"/>
            <w:szCs w:val="24"/>
            <w:lang w:val="en"/>
          </w:rPr>
          <w:t>.</w:t>
        </w:r>
      </w:ins>
    </w:p>
    <w:bookmarkEnd w:id="58"/>
    <w:p w14:paraId="2972D717" w14:textId="77777777" w:rsidR="002322DC" w:rsidRPr="004B4A93" w:rsidRDefault="002322DC" w:rsidP="002322DC">
      <w:pPr>
        <w:pStyle w:val="Heading3"/>
      </w:pPr>
      <w:r w:rsidRPr="004B4A93">
        <w:t>C-703-4: Breast Reduction Surgery</w:t>
      </w:r>
    </w:p>
    <w:p w14:paraId="35B25390" w14:textId="77777777" w:rsidR="002322DC" w:rsidRPr="004B4A93" w:rsidRDefault="002322DC" w:rsidP="002322DC">
      <w:pPr>
        <w:rPr>
          <w:rFonts w:eastAsia="Times New Roman"/>
          <w:szCs w:val="24"/>
          <w:lang w:val="en"/>
        </w:rPr>
      </w:pPr>
      <w:r w:rsidRPr="004B4A93">
        <w:rPr>
          <w:rFonts w:eastAsia="Times New Roman"/>
          <w:szCs w:val="24"/>
          <w:lang w:val="en"/>
        </w:rPr>
        <w:t xml:space="preserve">To be approved, macromastia must be determined to be a substantial impediment to employment. Before surgery can be considered, there must be documentation that less-invasive therapeutic measures were tried first, including proper brassiere support, prescription medication, and/or physical therapy. </w:t>
      </w:r>
      <w:del w:id="60" w:author="Author">
        <w:r w:rsidRPr="004B4A93" w:rsidDel="00582D23">
          <w:rPr>
            <w:rFonts w:eastAsia="Times New Roman"/>
            <w:szCs w:val="24"/>
            <w:lang w:val="en"/>
          </w:rPr>
          <w:delText xml:space="preserve">The VR Manager and VR medical director must approve sponsorship of breast reduction surgery. </w:delText>
        </w:r>
      </w:del>
      <w:r w:rsidRPr="004B4A93">
        <w:rPr>
          <w:rFonts w:eastAsia="Times New Roman"/>
          <w:szCs w:val="24"/>
          <w:lang w:val="en"/>
        </w:rPr>
        <w:t>Symptoms must be shown to have persisted despite reasonable therapeutic efforts. Reduction mammoplasty for macromastia may be purchased for a customer meeting the following criteria:</w:t>
      </w:r>
    </w:p>
    <w:p w14:paraId="153C9CB9" w14:textId="77777777" w:rsidR="002322DC" w:rsidRPr="004B4A93" w:rsidRDefault="002322DC" w:rsidP="00781A70">
      <w:pPr>
        <w:numPr>
          <w:ilvl w:val="0"/>
          <w:numId w:val="20"/>
        </w:numPr>
        <w:rPr>
          <w:rFonts w:eastAsia="Times New Roman"/>
          <w:szCs w:val="24"/>
          <w:lang w:val="en"/>
        </w:rPr>
      </w:pPr>
      <w:r w:rsidRPr="004B4A93">
        <w:rPr>
          <w:rFonts w:eastAsia="Times New Roman"/>
          <w:szCs w:val="24"/>
          <w:lang w:val="en"/>
        </w:rPr>
        <w:t xml:space="preserve">Persistent functional impairment in two or more body areas, such as: </w:t>
      </w:r>
    </w:p>
    <w:p w14:paraId="51551DC7" w14:textId="77777777" w:rsidR="002322DC" w:rsidRPr="004B4A93" w:rsidRDefault="002322DC" w:rsidP="00781A70">
      <w:pPr>
        <w:numPr>
          <w:ilvl w:val="1"/>
          <w:numId w:val="20"/>
        </w:numPr>
        <w:rPr>
          <w:rFonts w:eastAsia="Times New Roman"/>
          <w:szCs w:val="24"/>
          <w:lang w:val="en"/>
        </w:rPr>
      </w:pPr>
      <w:r w:rsidRPr="004B4A93">
        <w:rPr>
          <w:rFonts w:eastAsia="Times New Roman"/>
          <w:szCs w:val="24"/>
          <w:lang w:val="en"/>
        </w:rPr>
        <w:t>neck pain;</w:t>
      </w:r>
    </w:p>
    <w:p w14:paraId="49643A74" w14:textId="77777777" w:rsidR="002322DC" w:rsidRPr="004B4A93" w:rsidRDefault="002322DC" w:rsidP="00781A70">
      <w:pPr>
        <w:numPr>
          <w:ilvl w:val="1"/>
          <w:numId w:val="20"/>
        </w:numPr>
        <w:rPr>
          <w:rFonts w:eastAsia="Times New Roman"/>
          <w:szCs w:val="24"/>
          <w:lang w:val="en"/>
        </w:rPr>
      </w:pPr>
      <w:r w:rsidRPr="004B4A93">
        <w:rPr>
          <w:rFonts w:eastAsia="Times New Roman"/>
          <w:szCs w:val="24"/>
          <w:lang w:val="en"/>
        </w:rPr>
        <w:t>pain in the trapezius muscles (upper shoulder) and/or pain in the lateral cervical group of muscles (back of neck);</w:t>
      </w:r>
    </w:p>
    <w:p w14:paraId="252341D8" w14:textId="77777777" w:rsidR="002322DC" w:rsidRPr="004B4A93" w:rsidRDefault="002322DC" w:rsidP="00781A70">
      <w:pPr>
        <w:numPr>
          <w:ilvl w:val="1"/>
          <w:numId w:val="20"/>
        </w:numPr>
        <w:rPr>
          <w:rFonts w:eastAsia="Times New Roman"/>
          <w:szCs w:val="24"/>
          <w:lang w:val="en"/>
        </w:rPr>
      </w:pPr>
      <w:r w:rsidRPr="004B4A93">
        <w:rPr>
          <w:rFonts w:eastAsia="Times New Roman"/>
          <w:szCs w:val="24"/>
          <w:lang w:val="en"/>
        </w:rPr>
        <w:t>pain from brassiere straps cutting into shoulders;</w:t>
      </w:r>
    </w:p>
    <w:p w14:paraId="54A1BCCE" w14:textId="77777777" w:rsidR="002322DC" w:rsidRPr="004B4A93" w:rsidRDefault="002322DC" w:rsidP="00781A70">
      <w:pPr>
        <w:numPr>
          <w:ilvl w:val="1"/>
          <w:numId w:val="20"/>
        </w:numPr>
        <w:rPr>
          <w:rFonts w:eastAsia="Times New Roman"/>
          <w:szCs w:val="24"/>
          <w:lang w:val="en"/>
        </w:rPr>
      </w:pPr>
      <w:r w:rsidRPr="004B4A93">
        <w:rPr>
          <w:rFonts w:eastAsia="Times New Roman"/>
          <w:szCs w:val="24"/>
          <w:lang w:val="en"/>
        </w:rPr>
        <w:t>upper back pain;</w:t>
      </w:r>
    </w:p>
    <w:p w14:paraId="5BD513A9" w14:textId="77777777" w:rsidR="002322DC" w:rsidRPr="004B4A93" w:rsidRDefault="002322DC" w:rsidP="00781A70">
      <w:pPr>
        <w:numPr>
          <w:ilvl w:val="1"/>
          <w:numId w:val="20"/>
        </w:numPr>
        <w:rPr>
          <w:rFonts w:eastAsia="Times New Roman"/>
          <w:szCs w:val="24"/>
          <w:lang w:val="en"/>
        </w:rPr>
      </w:pPr>
      <w:r w:rsidRPr="004B4A93">
        <w:rPr>
          <w:rFonts w:eastAsia="Times New Roman"/>
          <w:szCs w:val="24"/>
          <w:lang w:val="en"/>
        </w:rPr>
        <w:t>painful kyphosis documented by X-ray; and</w:t>
      </w:r>
    </w:p>
    <w:p w14:paraId="186018A8" w14:textId="77777777" w:rsidR="002322DC" w:rsidRPr="004B4A93" w:rsidRDefault="002322DC" w:rsidP="00781A70">
      <w:pPr>
        <w:numPr>
          <w:ilvl w:val="1"/>
          <w:numId w:val="20"/>
        </w:numPr>
        <w:rPr>
          <w:rFonts w:eastAsia="Times New Roman"/>
          <w:szCs w:val="24"/>
          <w:lang w:val="en"/>
        </w:rPr>
      </w:pPr>
      <w:r w:rsidRPr="004B4A93">
        <w:rPr>
          <w:rFonts w:eastAsia="Times New Roman"/>
          <w:szCs w:val="24"/>
          <w:lang w:val="en"/>
        </w:rPr>
        <w:t>chronic skin breakdown despite treatment;</w:t>
      </w:r>
    </w:p>
    <w:p w14:paraId="399EABD7" w14:textId="77777777" w:rsidR="002322DC" w:rsidRPr="004B4A93" w:rsidRDefault="002322DC" w:rsidP="00781A70">
      <w:pPr>
        <w:numPr>
          <w:ilvl w:val="0"/>
          <w:numId w:val="20"/>
        </w:numPr>
        <w:rPr>
          <w:rFonts w:eastAsia="Times New Roman"/>
          <w:szCs w:val="24"/>
          <w:lang w:val="en"/>
        </w:rPr>
      </w:pPr>
      <w:r w:rsidRPr="004B4A93">
        <w:rPr>
          <w:rFonts w:eastAsia="Times New Roman"/>
          <w:szCs w:val="24"/>
          <w:lang w:val="en"/>
        </w:rPr>
        <w:t>Evaluation by an orthopedic or spine surgeon noting that the customer's symptoms are primarily due to macromastia.</w:t>
      </w:r>
    </w:p>
    <w:p w14:paraId="17332389" w14:textId="77777777" w:rsidR="002322DC" w:rsidRPr="00460EAD" w:rsidRDefault="002322DC" w:rsidP="002322DC">
      <w:pPr>
        <w:rPr>
          <w:ins w:id="61" w:author="Author"/>
          <w:rFonts w:eastAsia="Times New Roman"/>
          <w:szCs w:val="24"/>
          <w:lang w:val="en"/>
        </w:rPr>
      </w:pPr>
      <w:ins w:id="62" w:author="Author">
        <w:r>
          <w:rPr>
            <w:rFonts w:eastAsia="Times New Roman"/>
            <w:szCs w:val="24"/>
            <w:lang w:val="en"/>
          </w:rPr>
          <w:t xml:space="preserve">Breast reduction surgery </w:t>
        </w:r>
        <w:r w:rsidRPr="00460EAD">
          <w:rPr>
            <w:rFonts w:eastAsia="Times New Roman"/>
            <w:szCs w:val="24"/>
            <w:lang w:val="en"/>
          </w:rPr>
          <w:t>require</w:t>
        </w:r>
        <w:r>
          <w:rPr>
            <w:rFonts w:eastAsia="Times New Roman"/>
            <w:szCs w:val="24"/>
            <w:lang w:val="en"/>
          </w:rPr>
          <w:t>s</w:t>
        </w:r>
        <w:r w:rsidRPr="00460EAD">
          <w:rPr>
            <w:rFonts w:eastAsia="Times New Roman"/>
            <w:szCs w:val="24"/>
            <w:lang w:val="en"/>
          </w:rPr>
          <w:t xml:space="preserve"> review by the LMC and the approval of both the deputy regional director (DRD) and </w:t>
        </w:r>
        <w:r>
          <w:rPr>
            <w:rFonts w:eastAsia="Times New Roman"/>
            <w:szCs w:val="24"/>
            <w:lang w:val="en"/>
          </w:rPr>
          <w:t xml:space="preserve">the </w:t>
        </w:r>
        <w:r w:rsidRPr="00460EAD">
          <w:rPr>
            <w:rFonts w:eastAsia="Times New Roman"/>
            <w:szCs w:val="24"/>
            <w:lang w:val="en"/>
          </w:rPr>
          <w:t>VR medical director</w:t>
        </w:r>
        <w:r>
          <w:rPr>
            <w:rFonts w:eastAsia="Times New Roman"/>
            <w:szCs w:val="24"/>
            <w:lang w:val="en"/>
          </w:rPr>
          <w:t>.</w:t>
        </w:r>
      </w:ins>
    </w:p>
    <w:p w14:paraId="1FE6FCBD" w14:textId="77777777" w:rsidR="002322DC" w:rsidRPr="004B4A93" w:rsidDel="00582D23" w:rsidRDefault="002322DC" w:rsidP="002322DC">
      <w:pPr>
        <w:rPr>
          <w:del w:id="63" w:author="Author"/>
          <w:rFonts w:eastAsia="Times New Roman"/>
          <w:szCs w:val="24"/>
          <w:lang w:val="en"/>
        </w:rPr>
      </w:pPr>
      <w:del w:id="64" w:author="Author">
        <w:r w:rsidRPr="004B4A93" w:rsidDel="00582D23">
          <w:rPr>
            <w:rFonts w:eastAsia="Times New Roman"/>
            <w:szCs w:val="24"/>
            <w:lang w:val="en"/>
          </w:rPr>
          <w:delText>The VR Manager and VR medical director must approve sponsorship of breast reduction surgery.</w:delText>
        </w:r>
      </w:del>
    </w:p>
    <w:p w14:paraId="7B7A9A73" w14:textId="77777777" w:rsidR="002322DC" w:rsidRPr="004B4A93" w:rsidRDefault="002322DC" w:rsidP="002322DC">
      <w:pPr>
        <w:rPr>
          <w:rFonts w:eastAsia="Times New Roman"/>
          <w:szCs w:val="24"/>
          <w:lang w:val="en"/>
        </w:rPr>
      </w:pPr>
      <w:r>
        <w:rPr>
          <w:rFonts w:eastAsia="Times New Roman"/>
          <w:szCs w:val="24"/>
          <w:lang w:val="en"/>
        </w:rPr>
        <w:lastRenderedPageBreak/>
        <w:t>…</w:t>
      </w:r>
    </w:p>
    <w:p w14:paraId="29842C09" w14:textId="77777777" w:rsidR="002322DC" w:rsidRPr="004B4A93" w:rsidRDefault="002322DC" w:rsidP="002322DC">
      <w:pPr>
        <w:pStyle w:val="Heading3"/>
      </w:pPr>
      <w:r w:rsidRPr="004B4A93">
        <w:t>C-703-6: Chiropractic Treatment</w:t>
      </w:r>
    </w:p>
    <w:p w14:paraId="4E9A0B4B" w14:textId="77777777" w:rsidR="002322DC" w:rsidRPr="004B4A93" w:rsidRDefault="002322DC" w:rsidP="002322DC">
      <w:pPr>
        <w:rPr>
          <w:rFonts w:eastAsia="Times New Roman"/>
          <w:szCs w:val="24"/>
          <w:lang w:val="en"/>
        </w:rPr>
      </w:pPr>
      <w:r w:rsidRPr="004B4A93">
        <w:rPr>
          <w:rFonts w:eastAsia="Times New Roman"/>
          <w:szCs w:val="24"/>
          <w:lang w:val="en"/>
        </w:rPr>
        <w:t>Chiropractic treatment may be purchased for a customer only under the following conditions:</w:t>
      </w:r>
    </w:p>
    <w:p w14:paraId="06B014AA" w14:textId="77777777" w:rsidR="002322DC" w:rsidRPr="004B4A93" w:rsidRDefault="002322DC" w:rsidP="00781A70">
      <w:pPr>
        <w:numPr>
          <w:ilvl w:val="0"/>
          <w:numId w:val="21"/>
        </w:numPr>
        <w:rPr>
          <w:rFonts w:eastAsia="Times New Roman"/>
          <w:szCs w:val="24"/>
          <w:lang w:val="en"/>
        </w:rPr>
      </w:pPr>
      <w:r w:rsidRPr="004B4A93">
        <w:rPr>
          <w:rFonts w:eastAsia="Times New Roman"/>
          <w:szCs w:val="24"/>
          <w:lang w:val="en"/>
        </w:rPr>
        <w:t xml:space="preserve">A board-certified orthopedic or physical medicine and rehabilitation physician has submitted a written recommendation for </w:t>
      </w:r>
      <w:del w:id="65" w:author="Author">
        <w:r w:rsidRPr="004B4A93" w:rsidDel="00F06EE2">
          <w:rPr>
            <w:rFonts w:eastAsia="Times New Roman"/>
            <w:szCs w:val="24"/>
            <w:lang w:val="en"/>
          </w:rPr>
          <w:delText>chiropractic treatment and included the number of recommended sessions</w:delText>
        </w:r>
      </w:del>
      <w:ins w:id="66" w:author="Author">
        <w:r>
          <w:rPr>
            <w:rFonts w:eastAsia="Times New Roman"/>
            <w:szCs w:val="24"/>
            <w:lang w:val="en"/>
          </w:rPr>
          <w:t>the maximum number of allowed chiropractic treatments</w:t>
        </w:r>
      </w:ins>
      <w:r w:rsidRPr="004B4A93">
        <w:rPr>
          <w:rFonts w:eastAsia="Times New Roman"/>
          <w:szCs w:val="24"/>
          <w:lang w:val="en"/>
        </w:rPr>
        <w:t>.</w:t>
      </w:r>
    </w:p>
    <w:p w14:paraId="2C157E1F" w14:textId="77777777" w:rsidR="002322DC" w:rsidRPr="004B4A93" w:rsidRDefault="002322DC" w:rsidP="00781A70">
      <w:pPr>
        <w:numPr>
          <w:ilvl w:val="0"/>
          <w:numId w:val="21"/>
        </w:numPr>
        <w:rPr>
          <w:rFonts w:eastAsia="Times New Roman"/>
          <w:szCs w:val="24"/>
          <w:lang w:val="en"/>
        </w:rPr>
      </w:pPr>
      <w:r w:rsidRPr="004B4A93">
        <w:rPr>
          <w:rFonts w:eastAsia="Times New Roman"/>
          <w:szCs w:val="24"/>
          <w:lang w:val="en"/>
        </w:rPr>
        <w:t xml:space="preserve">The number of sessions does not exceed 10 sessions for the life of the case. Additional sessions require </w:t>
      </w:r>
      <w:ins w:id="67" w:author="Author">
        <w:r>
          <w:rPr>
            <w:rFonts w:eastAsia="Times New Roman"/>
            <w:szCs w:val="24"/>
            <w:lang w:val="en"/>
          </w:rPr>
          <w:t xml:space="preserve">consultation with the VR Manager and state </w:t>
        </w:r>
      </w:ins>
      <w:r w:rsidRPr="004B4A93">
        <w:rPr>
          <w:rFonts w:eastAsia="Times New Roman"/>
          <w:szCs w:val="24"/>
          <w:lang w:val="en"/>
        </w:rPr>
        <w:t>medical director approval.</w:t>
      </w:r>
    </w:p>
    <w:p w14:paraId="4F944639" w14:textId="77777777" w:rsidR="002322DC" w:rsidRPr="004B4A93" w:rsidRDefault="002322DC" w:rsidP="00781A70">
      <w:pPr>
        <w:numPr>
          <w:ilvl w:val="0"/>
          <w:numId w:val="21"/>
        </w:numPr>
        <w:rPr>
          <w:rFonts w:eastAsia="Times New Roman"/>
          <w:szCs w:val="24"/>
          <w:lang w:val="en"/>
        </w:rPr>
      </w:pPr>
      <w:r w:rsidRPr="004B4A93">
        <w:rPr>
          <w:rFonts w:eastAsia="Times New Roman"/>
          <w:szCs w:val="24"/>
          <w:lang w:val="en"/>
        </w:rPr>
        <w:t>Only chiropractic manipulative treatment is purchased (MAPS 98940, 98941, or 98942).</w:t>
      </w:r>
    </w:p>
    <w:p w14:paraId="0656E62E" w14:textId="77777777" w:rsidR="002322DC" w:rsidRPr="004B4A93" w:rsidRDefault="002322DC" w:rsidP="002322DC">
      <w:pPr>
        <w:pStyle w:val="Heading3"/>
      </w:pPr>
      <w:r w:rsidRPr="004B4A93">
        <w:t xml:space="preserve">C-703-7: </w:t>
      </w:r>
      <w:bookmarkStart w:id="68" w:name="_Hlk520876646"/>
      <w:r w:rsidRPr="004B4A93">
        <w:t>Cochlear Implant and Bone Anchored Hearing Aid Surgery</w:t>
      </w:r>
    </w:p>
    <w:bookmarkEnd w:id="68"/>
    <w:p w14:paraId="4EC934A6" w14:textId="77777777" w:rsidR="002322DC" w:rsidRPr="004B4A93" w:rsidRDefault="002322DC" w:rsidP="002322DC">
      <w:pPr>
        <w:rPr>
          <w:rFonts w:eastAsia="Times New Roman"/>
          <w:szCs w:val="24"/>
          <w:lang w:val="en"/>
        </w:rPr>
      </w:pPr>
      <w:r w:rsidRPr="004B4A93">
        <w:rPr>
          <w:rFonts w:eastAsia="Times New Roman"/>
          <w:szCs w:val="24"/>
          <w:lang w:val="en"/>
        </w:rPr>
        <w:t>Surgery for a cochlear implant or a bone anchored hearing aid (BAHA) may be authorized when it is expected to correct or substantially modify a stable or slowly progressive hearing impairment that constitutes a substantial impediment to employment and/or training that is required for a specific employment outcome.</w:t>
      </w:r>
    </w:p>
    <w:p w14:paraId="17F59827" w14:textId="77777777" w:rsidR="002322DC" w:rsidRPr="004B4A93" w:rsidRDefault="002322DC" w:rsidP="002322DC">
      <w:pPr>
        <w:rPr>
          <w:rFonts w:eastAsia="Times New Roman"/>
          <w:szCs w:val="24"/>
          <w:lang w:val="en"/>
        </w:rPr>
      </w:pPr>
      <w:r w:rsidRPr="004B4A93">
        <w:rPr>
          <w:rFonts w:eastAsia="Times New Roman"/>
          <w:szCs w:val="24"/>
          <w:lang w:val="en"/>
        </w:rPr>
        <w:t>Documentation must address how the surgery will correct or modify substantially, within a reasonable period, the hearing impairment that constitutes a substantial impediment to employment.</w:t>
      </w:r>
    </w:p>
    <w:p w14:paraId="43DACD76" w14:textId="77777777" w:rsidR="002322DC" w:rsidRPr="004B4A93" w:rsidRDefault="002322DC" w:rsidP="002322DC">
      <w:pPr>
        <w:rPr>
          <w:rFonts w:eastAsia="Times New Roman"/>
          <w:szCs w:val="24"/>
          <w:lang w:val="en"/>
        </w:rPr>
      </w:pPr>
      <w:r w:rsidRPr="004B4A93">
        <w:rPr>
          <w:rFonts w:eastAsia="Times New Roman"/>
          <w:szCs w:val="24"/>
          <w:lang w:val="en"/>
        </w:rPr>
        <w:t>TWC must use comparable benefits when possible when planning services related to hearing aids, cochlear implants, and BAHA for customers aged 18 and younger. To this extent, TWC may pay for any deductible, co-payments, and/or coinsurance for the provision of these goods and services if the total cost (insurance paid amount plus VR funds paid toward cost) does not exceed allowable VR contract rates.</w:t>
      </w:r>
    </w:p>
    <w:p w14:paraId="3C08F1AC" w14:textId="77777777" w:rsidR="002322DC" w:rsidRPr="004B4A93" w:rsidRDefault="002322DC" w:rsidP="002322DC">
      <w:pPr>
        <w:rPr>
          <w:rFonts w:eastAsia="Times New Roman"/>
          <w:szCs w:val="24"/>
          <w:lang w:val="en"/>
        </w:rPr>
      </w:pPr>
      <w:r w:rsidRPr="004B4A93">
        <w:rPr>
          <w:rFonts w:eastAsia="Times New Roman"/>
          <w:szCs w:val="24"/>
          <w:lang w:val="en"/>
        </w:rPr>
        <w:t>Additionally, before planning surgical services, the customer must have:</w:t>
      </w:r>
    </w:p>
    <w:p w14:paraId="3E2C2A1A" w14:textId="77777777" w:rsidR="002322DC" w:rsidRPr="004B4A93" w:rsidRDefault="002322DC" w:rsidP="00781A70">
      <w:pPr>
        <w:numPr>
          <w:ilvl w:val="0"/>
          <w:numId w:val="22"/>
        </w:numPr>
        <w:rPr>
          <w:rFonts w:eastAsia="Times New Roman"/>
          <w:szCs w:val="24"/>
          <w:lang w:val="en"/>
        </w:rPr>
      </w:pPr>
      <w:r w:rsidRPr="004B4A93">
        <w:rPr>
          <w:rFonts w:eastAsia="Times New Roman"/>
          <w:szCs w:val="24"/>
          <w:lang w:val="en"/>
        </w:rPr>
        <w:t>been diagnosed with a significant hearing loss and be unable to use a hearing aid effectively in the ear to be implanted;</w:t>
      </w:r>
    </w:p>
    <w:p w14:paraId="3F580063" w14:textId="77777777" w:rsidR="002322DC" w:rsidRPr="004B4A93" w:rsidRDefault="002322DC" w:rsidP="00781A70">
      <w:pPr>
        <w:numPr>
          <w:ilvl w:val="0"/>
          <w:numId w:val="22"/>
        </w:numPr>
        <w:rPr>
          <w:rFonts w:eastAsia="Times New Roman"/>
          <w:szCs w:val="24"/>
          <w:lang w:val="en"/>
        </w:rPr>
      </w:pPr>
      <w:r w:rsidRPr="004B4A93">
        <w:rPr>
          <w:rFonts w:eastAsia="Times New Roman"/>
          <w:szCs w:val="24"/>
          <w:lang w:val="en"/>
        </w:rPr>
        <w:t>a stable or slowly progressive hearing impairment;</w:t>
      </w:r>
    </w:p>
    <w:p w14:paraId="2E13A0BF" w14:textId="77777777" w:rsidR="002322DC" w:rsidRPr="004B4A93" w:rsidRDefault="002322DC" w:rsidP="00781A70">
      <w:pPr>
        <w:numPr>
          <w:ilvl w:val="0"/>
          <w:numId w:val="22"/>
        </w:numPr>
        <w:rPr>
          <w:rFonts w:eastAsia="Times New Roman"/>
          <w:szCs w:val="24"/>
          <w:lang w:val="en"/>
        </w:rPr>
      </w:pPr>
      <w:r w:rsidRPr="004B4A93">
        <w:rPr>
          <w:rFonts w:eastAsia="Times New Roman"/>
          <w:szCs w:val="24"/>
          <w:lang w:val="en"/>
        </w:rPr>
        <w:t>good overall general health, as evaluated by a general history and physical examination;</w:t>
      </w:r>
    </w:p>
    <w:p w14:paraId="420A7D81" w14:textId="77777777" w:rsidR="002322DC" w:rsidRPr="004B4A93" w:rsidRDefault="002322DC" w:rsidP="00781A70">
      <w:pPr>
        <w:numPr>
          <w:ilvl w:val="0"/>
          <w:numId w:val="22"/>
        </w:numPr>
        <w:rPr>
          <w:rFonts w:eastAsia="Times New Roman"/>
          <w:szCs w:val="24"/>
          <w:lang w:val="en"/>
        </w:rPr>
      </w:pPr>
      <w:r w:rsidRPr="004B4A93">
        <w:rPr>
          <w:rFonts w:eastAsia="Times New Roman"/>
          <w:szCs w:val="24"/>
          <w:lang w:val="en"/>
        </w:rPr>
        <w:t>no evidence of problems that would preclude surgery or the aural rehabilitation program, including middle ear infection;</w:t>
      </w:r>
    </w:p>
    <w:p w14:paraId="277D8798" w14:textId="77777777" w:rsidR="002322DC" w:rsidRPr="004B4A93" w:rsidRDefault="002322DC" w:rsidP="00781A70">
      <w:pPr>
        <w:numPr>
          <w:ilvl w:val="0"/>
          <w:numId w:val="22"/>
        </w:numPr>
        <w:rPr>
          <w:rFonts w:eastAsia="Times New Roman"/>
          <w:szCs w:val="24"/>
          <w:lang w:val="en"/>
        </w:rPr>
      </w:pPr>
      <w:r w:rsidRPr="004B4A93">
        <w:rPr>
          <w:rFonts w:eastAsia="Times New Roman"/>
          <w:szCs w:val="24"/>
          <w:lang w:val="en"/>
        </w:rPr>
        <w:t xml:space="preserve">for cochlear implant surgery: </w:t>
      </w:r>
    </w:p>
    <w:p w14:paraId="15C7A1DF" w14:textId="77777777" w:rsidR="002322DC" w:rsidRPr="004B4A93" w:rsidRDefault="002322DC" w:rsidP="00781A70">
      <w:pPr>
        <w:numPr>
          <w:ilvl w:val="1"/>
          <w:numId w:val="22"/>
        </w:numPr>
        <w:rPr>
          <w:rFonts w:eastAsia="Times New Roman"/>
          <w:szCs w:val="24"/>
          <w:lang w:val="en"/>
        </w:rPr>
      </w:pPr>
      <w:r w:rsidRPr="004B4A93">
        <w:rPr>
          <w:rFonts w:eastAsia="Times New Roman"/>
          <w:szCs w:val="24"/>
          <w:lang w:val="en"/>
        </w:rPr>
        <w:t>an optimal inner ear structure, including an accessible cochlear lumen that is structurally suited to taking an implant; and</w:t>
      </w:r>
    </w:p>
    <w:p w14:paraId="26999EB6" w14:textId="77777777" w:rsidR="002322DC" w:rsidRPr="004B4A93" w:rsidRDefault="002322DC" w:rsidP="00781A70">
      <w:pPr>
        <w:numPr>
          <w:ilvl w:val="1"/>
          <w:numId w:val="22"/>
        </w:numPr>
        <w:rPr>
          <w:rFonts w:eastAsia="Times New Roman"/>
          <w:szCs w:val="24"/>
          <w:lang w:val="en"/>
        </w:rPr>
      </w:pPr>
      <w:r w:rsidRPr="004B4A93">
        <w:rPr>
          <w:rFonts w:eastAsia="Times New Roman"/>
          <w:szCs w:val="24"/>
          <w:lang w:val="en"/>
        </w:rPr>
        <w:lastRenderedPageBreak/>
        <w:t>no evidence of lesions in the auditory nerve and acoustic areas of the central nervous system;</w:t>
      </w:r>
    </w:p>
    <w:p w14:paraId="6E6A7685" w14:textId="77777777" w:rsidR="002322DC" w:rsidRPr="004B4A93" w:rsidRDefault="002322DC" w:rsidP="00781A70">
      <w:pPr>
        <w:numPr>
          <w:ilvl w:val="0"/>
          <w:numId w:val="22"/>
        </w:numPr>
        <w:rPr>
          <w:rFonts w:eastAsia="Times New Roman"/>
          <w:szCs w:val="24"/>
          <w:lang w:val="en"/>
        </w:rPr>
      </w:pPr>
      <w:r w:rsidRPr="004B4A93">
        <w:rPr>
          <w:rFonts w:eastAsia="Times New Roman"/>
          <w:szCs w:val="24"/>
          <w:lang w:val="en"/>
        </w:rPr>
        <w:t>for BAHA surgery, good inner ear function; and</w:t>
      </w:r>
    </w:p>
    <w:p w14:paraId="0551B452" w14:textId="77777777" w:rsidR="002322DC" w:rsidRPr="004B4A93" w:rsidRDefault="002322DC" w:rsidP="00781A70">
      <w:pPr>
        <w:numPr>
          <w:ilvl w:val="0"/>
          <w:numId w:val="22"/>
        </w:numPr>
        <w:rPr>
          <w:rFonts w:eastAsia="Times New Roman"/>
          <w:szCs w:val="24"/>
          <w:lang w:val="en"/>
        </w:rPr>
      </w:pPr>
      <w:r w:rsidRPr="004B4A93">
        <w:rPr>
          <w:rFonts w:eastAsia="Times New Roman"/>
          <w:szCs w:val="24"/>
          <w:lang w:val="en"/>
        </w:rPr>
        <w:t>been evaluated by an otologic surgeon who is qualified to perform cochlear implant and BAHA surgeries.</w:t>
      </w:r>
    </w:p>
    <w:p w14:paraId="2A7F65C3" w14:textId="77777777" w:rsidR="002322DC" w:rsidRPr="004B4A93" w:rsidRDefault="002322DC" w:rsidP="002322DC">
      <w:pPr>
        <w:rPr>
          <w:rFonts w:eastAsia="Times New Roman"/>
          <w:szCs w:val="24"/>
          <w:lang w:val="en"/>
        </w:rPr>
      </w:pPr>
      <w:r w:rsidRPr="004B4A93">
        <w:rPr>
          <w:rFonts w:eastAsia="Times New Roman"/>
          <w:szCs w:val="24"/>
          <w:lang w:val="en"/>
        </w:rPr>
        <w:t>The evaluation report completed by the otologic surgeon must include:</w:t>
      </w:r>
    </w:p>
    <w:p w14:paraId="746FB79D" w14:textId="77777777" w:rsidR="002322DC" w:rsidRPr="004B4A93" w:rsidRDefault="002322DC" w:rsidP="00781A70">
      <w:pPr>
        <w:numPr>
          <w:ilvl w:val="0"/>
          <w:numId w:val="23"/>
        </w:numPr>
        <w:rPr>
          <w:rFonts w:eastAsia="Times New Roman"/>
          <w:szCs w:val="24"/>
          <w:lang w:val="en"/>
        </w:rPr>
      </w:pPr>
      <w:r w:rsidRPr="004B4A93">
        <w:rPr>
          <w:rFonts w:eastAsia="Times New Roman"/>
          <w:szCs w:val="24"/>
          <w:lang w:val="en"/>
        </w:rPr>
        <w:t>diagnosis;</w:t>
      </w:r>
    </w:p>
    <w:p w14:paraId="7CE3F0B3" w14:textId="77777777" w:rsidR="002322DC" w:rsidRPr="004B4A93" w:rsidRDefault="002322DC" w:rsidP="00781A70">
      <w:pPr>
        <w:numPr>
          <w:ilvl w:val="0"/>
          <w:numId w:val="23"/>
        </w:numPr>
        <w:rPr>
          <w:rFonts w:eastAsia="Times New Roman"/>
          <w:szCs w:val="24"/>
          <w:lang w:val="en"/>
        </w:rPr>
      </w:pPr>
      <w:r w:rsidRPr="004B4A93">
        <w:rPr>
          <w:rFonts w:eastAsia="Times New Roman"/>
          <w:szCs w:val="24"/>
          <w:lang w:val="en"/>
        </w:rPr>
        <w:t>recommendations for treatment; and</w:t>
      </w:r>
    </w:p>
    <w:p w14:paraId="4F960E2B" w14:textId="77777777" w:rsidR="002322DC" w:rsidRPr="004B4A93" w:rsidRDefault="002322DC" w:rsidP="00781A70">
      <w:pPr>
        <w:numPr>
          <w:ilvl w:val="0"/>
          <w:numId w:val="23"/>
        </w:numPr>
        <w:rPr>
          <w:rFonts w:eastAsia="Times New Roman"/>
          <w:szCs w:val="24"/>
          <w:lang w:val="en"/>
        </w:rPr>
      </w:pPr>
      <w:r w:rsidRPr="004B4A93">
        <w:rPr>
          <w:rFonts w:eastAsia="Times New Roman"/>
          <w:szCs w:val="24"/>
          <w:lang w:val="en"/>
        </w:rPr>
        <w:t>prognosis.</w:t>
      </w:r>
    </w:p>
    <w:p w14:paraId="4AAA6D4C" w14:textId="77777777" w:rsidR="002322DC" w:rsidRPr="004B4A93" w:rsidRDefault="002322DC" w:rsidP="002322DC">
      <w:pPr>
        <w:rPr>
          <w:rFonts w:eastAsia="Times New Roman"/>
          <w:szCs w:val="24"/>
          <w:lang w:val="en"/>
        </w:rPr>
      </w:pPr>
      <w:r w:rsidRPr="004B4A93">
        <w:rPr>
          <w:rFonts w:eastAsia="Times New Roman"/>
          <w:szCs w:val="24"/>
          <w:lang w:val="en"/>
        </w:rPr>
        <w:t>The VR counselor must ensure that:</w:t>
      </w:r>
    </w:p>
    <w:p w14:paraId="072FE91C" w14:textId="77777777" w:rsidR="002322DC" w:rsidRPr="004B4A93" w:rsidRDefault="002322DC" w:rsidP="00781A70">
      <w:pPr>
        <w:numPr>
          <w:ilvl w:val="0"/>
          <w:numId w:val="24"/>
        </w:numPr>
        <w:rPr>
          <w:rFonts w:eastAsia="Times New Roman"/>
          <w:szCs w:val="24"/>
          <w:lang w:val="en"/>
        </w:rPr>
      </w:pPr>
      <w:r w:rsidRPr="004B4A93">
        <w:rPr>
          <w:rFonts w:eastAsia="Times New Roman"/>
          <w:szCs w:val="24"/>
          <w:lang w:val="en"/>
        </w:rPr>
        <w:t>the consultation with an LMC has occurred;</w:t>
      </w:r>
    </w:p>
    <w:p w14:paraId="540E8B3F" w14:textId="77777777" w:rsidR="002322DC" w:rsidRPr="004B4A93" w:rsidRDefault="002322DC" w:rsidP="00781A70">
      <w:pPr>
        <w:numPr>
          <w:ilvl w:val="0"/>
          <w:numId w:val="24"/>
        </w:numPr>
        <w:rPr>
          <w:rFonts w:eastAsia="Times New Roman"/>
          <w:szCs w:val="24"/>
          <w:lang w:val="en"/>
        </w:rPr>
      </w:pPr>
      <w:r w:rsidRPr="004B4A93">
        <w:rPr>
          <w:rFonts w:eastAsia="Times New Roman"/>
          <w:szCs w:val="24"/>
          <w:lang w:val="en"/>
        </w:rPr>
        <w:t>for cochlear implant candidates, an effective aural rehabilitation program following surgery is available; and</w:t>
      </w:r>
    </w:p>
    <w:p w14:paraId="4D00D2F1" w14:textId="77777777" w:rsidR="002322DC" w:rsidRPr="004B4A93" w:rsidRDefault="002322DC" w:rsidP="00781A70">
      <w:pPr>
        <w:numPr>
          <w:ilvl w:val="0"/>
          <w:numId w:val="24"/>
        </w:numPr>
        <w:rPr>
          <w:rFonts w:eastAsia="Times New Roman"/>
          <w:szCs w:val="24"/>
          <w:lang w:val="en"/>
        </w:rPr>
      </w:pPr>
      <w:r w:rsidRPr="004B4A93">
        <w:rPr>
          <w:rFonts w:eastAsia="Times New Roman"/>
          <w:szCs w:val="24"/>
          <w:lang w:val="en"/>
        </w:rPr>
        <w:t xml:space="preserve">through counseling and guidance, the customer: </w:t>
      </w:r>
    </w:p>
    <w:p w14:paraId="33A94656" w14:textId="77777777" w:rsidR="002322DC" w:rsidRPr="004B4A93" w:rsidRDefault="002322DC" w:rsidP="00781A70">
      <w:pPr>
        <w:numPr>
          <w:ilvl w:val="1"/>
          <w:numId w:val="24"/>
        </w:numPr>
        <w:rPr>
          <w:rFonts w:eastAsia="Times New Roman"/>
          <w:szCs w:val="24"/>
          <w:lang w:val="en"/>
        </w:rPr>
      </w:pPr>
      <w:r w:rsidRPr="004B4A93">
        <w:rPr>
          <w:rFonts w:eastAsia="Times New Roman"/>
          <w:szCs w:val="24"/>
          <w:lang w:val="en"/>
        </w:rPr>
        <w:t>understands the prescribed treatment program and is willing and able to follow through;</w:t>
      </w:r>
    </w:p>
    <w:p w14:paraId="7FFC2276" w14:textId="77777777" w:rsidR="002322DC" w:rsidRPr="004B4A93" w:rsidRDefault="002322DC" w:rsidP="00781A70">
      <w:pPr>
        <w:numPr>
          <w:ilvl w:val="1"/>
          <w:numId w:val="24"/>
        </w:numPr>
        <w:rPr>
          <w:rFonts w:eastAsia="Times New Roman"/>
          <w:szCs w:val="24"/>
          <w:lang w:val="en"/>
        </w:rPr>
      </w:pPr>
      <w:r w:rsidRPr="004B4A93">
        <w:rPr>
          <w:rFonts w:eastAsia="Times New Roman"/>
          <w:szCs w:val="24"/>
          <w:lang w:val="en"/>
        </w:rPr>
        <w:t>acknowledges potential side effects; and</w:t>
      </w:r>
    </w:p>
    <w:p w14:paraId="06C3052D" w14:textId="77777777" w:rsidR="002322DC" w:rsidRPr="004B4A93" w:rsidRDefault="002322DC" w:rsidP="00781A70">
      <w:pPr>
        <w:numPr>
          <w:ilvl w:val="1"/>
          <w:numId w:val="24"/>
        </w:numPr>
        <w:rPr>
          <w:rFonts w:eastAsia="Times New Roman"/>
          <w:szCs w:val="24"/>
          <w:lang w:val="en"/>
        </w:rPr>
      </w:pPr>
      <w:r w:rsidRPr="004B4A93">
        <w:rPr>
          <w:rFonts w:eastAsia="Times New Roman"/>
          <w:szCs w:val="24"/>
          <w:lang w:val="en"/>
        </w:rPr>
        <w:t xml:space="preserve">accepts that the device: </w:t>
      </w:r>
    </w:p>
    <w:p w14:paraId="02AA5004" w14:textId="77777777" w:rsidR="002322DC" w:rsidRPr="004B4A93" w:rsidRDefault="002322DC" w:rsidP="00781A70">
      <w:pPr>
        <w:numPr>
          <w:ilvl w:val="2"/>
          <w:numId w:val="24"/>
        </w:numPr>
        <w:rPr>
          <w:rFonts w:eastAsia="Times New Roman"/>
          <w:szCs w:val="24"/>
          <w:lang w:val="en"/>
        </w:rPr>
      </w:pPr>
      <w:r w:rsidRPr="004B4A93">
        <w:rPr>
          <w:rFonts w:eastAsia="Times New Roman"/>
          <w:szCs w:val="24"/>
          <w:lang w:val="en"/>
        </w:rPr>
        <w:t>may be supplemented by a hearing aid in the other ear and/or use of other assistive listening devices; and</w:t>
      </w:r>
    </w:p>
    <w:p w14:paraId="5ACC5390" w14:textId="77777777" w:rsidR="002322DC" w:rsidRPr="004B4A93" w:rsidRDefault="002322DC" w:rsidP="00781A70">
      <w:pPr>
        <w:numPr>
          <w:ilvl w:val="2"/>
          <w:numId w:val="24"/>
        </w:numPr>
        <w:rPr>
          <w:rFonts w:eastAsia="Times New Roman"/>
          <w:szCs w:val="24"/>
          <w:lang w:val="en"/>
        </w:rPr>
      </w:pPr>
      <w:r w:rsidRPr="004B4A93">
        <w:rPr>
          <w:rFonts w:eastAsia="Times New Roman"/>
          <w:szCs w:val="24"/>
          <w:lang w:val="en"/>
        </w:rPr>
        <w:t>can create the perception of sound, but will not restore normal hearing.</w:t>
      </w:r>
    </w:p>
    <w:p w14:paraId="6BAE984C" w14:textId="77777777" w:rsidR="002322DC" w:rsidDel="00E85943" w:rsidRDefault="002322DC" w:rsidP="002322DC">
      <w:pPr>
        <w:rPr>
          <w:del w:id="69" w:author="Author"/>
          <w:lang w:val="en"/>
        </w:rPr>
      </w:pPr>
      <w:bookmarkStart w:id="70" w:name="_Hlk520975761"/>
      <w:del w:id="71" w:author="Author">
        <w:r w:rsidRPr="00E66603" w:rsidDel="00E85943">
          <w:rPr>
            <w:lang w:val="en"/>
          </w:rPr>
          <w:delText>The VR program specialist for the Deaf and hard of hearing (for customers accessing VR services) or the Blind services manager of field support (for customers accessing deafblind services) must review a courtesy case packet before planning the surgery.</w:delText>
        </w:r>
      </w:del>
    </w:p>
    <w:bookmarkEnd w:id="70"/>
    <w:p w14:paraId="24159C6A" w14:textId="77777777" w:rsidR="002322DC" w:rsidRPr="00E85943" w:rsidRDefault="002322DC" w:rsidP="002322DC">
      <w:pPr>
        <w:rPr>
          <w:ins w:id="72" w:author="Author"/>
          <w:lang w:val="en"/>
        </w:rPr>
      </w:pPr>
      <w:ins w:id="73" w:author="Author">
        <w:r w:rsidRPr="00E85943">
          <w:rPr>
            <w:lang w:val="en"/>
          </w:rPr>
          <w:t>A courtesy packet is sent to the following for consultation before planning the surgery:</w:t>
        </w:r>
      </w:ins>
    </w:p>
    <w:p w14:paraId="6C1E4B46" w14:textId="77777777" w:rsidR="002322DC" w:rsidRPr="00E85943" w:rsidRDefault="002322DC" w:rsidP="00781A70">
      <w:pPr>
        <w:pStyle w:val="ListParagraph"/>
        <w:numPr>
          <w:ilvl w:val="0"/>
          <w:numId w:val="58"/>
        </w:numPr>
        <w:rPr>
          <w:ins w:id="74" w:author="Author"/>
        </w:rPr>
      </w:pPr>
      <w:ins w:id="75" w:author="Author">
        <w:r w:rsidRPr="00E85943">
          <w:t>the VR program specialist for the deaf and hard of hearing (for all caseloads except Blind and Visual Impairment (BVI) caseloads); or</w:t>
        </w:r>
      </w:ins>
    </w:p>
    <w:p w14:paraId="613AA22E" w14:textId="77777777" w:rsidR="002322DC" w:rsidRPr="00E85943" w:rsidRDefault="002322DC" w:rsidP="00781A70">
      <w:pPr>
        <w:pStyle w:val="ListParagraph"/>
        <w:numPr>
          <w:ilvl w:val="0"/>
          <w:numId w:val="58"/>
        </w:numPr>
        <w:rPr>
          <w:ins w:id="76" w:author="Author"/>
        </w:rPr>
      </w:pPr>
      <w:ins w:id="77" w:author="Author">
        <w:r w:rsidRPr="00E85943">
          <w:t>the state office manager for blind services field support (for BVI caseloads).</w:t>
        </w:r>
      </w:ins>
    </w:p>
    <w:p w14:paraId="216CB254" w14:textId="77777777" w:rsidR="002322DC" w:rsidRPr="004B4A93" w:rsidRDefault="002322DC" w:rsidP="002322DC">
      <w:pPr>
        <w:rPr>
          <w:rFonts w:eastAsia="Times New Roman"/>
          <w:szCs w:val="24"/>
          <w:lang w:val="en"/>
        </w:rPr>
      </w:pPr>
      <w:r w:rsidRPr="004B4A93">
        <w:rPr>
          <w:rFonts w:eastAsia="Times New Roman"/>
          <w:szCs w:val="24"/>
          <w:lang w:val="en"/>
        </w:rPr>
        <w:t>The courtesy case packet includes the:</w:t>
      </w:r>
    </w:p>
    <w:p w14:paraId="6201FE68" w14:textId="77777777" w:rsidR="002322DC" w:rsidRPr="004B4A93" w:rsidRDefault="002322DC" w:rsidP="00781A70">
      <w:pPr>
        <w:numPr>
          <w:ilvl w:val="0"/>
          <w:numId w:val="25"/>
        </w:numPr>
        <w:rPr>
          <w:rFonts w:eastAsia="Times New Roman"/>
          <w:szCs w:val="24"/>
          <w:lang w:val="en"/>
        </w:rPr>
      </w:pPr>
      <w:r w:rsidRPr="004B4A93">
        <w:rPr>
          <w:rFonts w:eastAsia="Times New Roman"/>
          <w:szCs w:val="24"/>
          <w:lang w:val="en"/>
        </w:rPr>
        <w:t>medical, audiological, speech, and language evaluations and other reports as specified;</w:t>
      </w:r>
    </w:p>
    <w:p w14:paraId="0189B6F9" w14:textId="77777777" w:rsidR="002322DC" w:rsidRPr="004B4A93" w:rsidRDefault="002322DC" w:rsidP="00781A70">
      <w:pPr>
        <w:numPr>
          <w:ilvl w:val="0"/>
          <w:numId w:val="25"/>
        </w:numPr>
        <w:rPr>
          <w:rFonts w:eastAsia="Times New Roman"/>
          <w:szCs w:val="24"/>
          <w:lang w:val="en"/>
        </w:rPr>
      </w:pPr>
      <w:r w:rsidRPr="004B4A93">
        <w:rPr>
          <w:rFonts w:eastAsia="Times New Roman"/>
          <w:szCs w:val="24"/>
          <w:lang w:val="en"/>
        </w:rPr>
        <w:t>justification of how the surgery will correct or substantially modify the substantial vocational impediment within a reasonable period;</w:t>
      </w:r>
    </w:p>
    <w:p w14:paraId="1B3D241C" w14:textId="77777777" w:rsidR="002322DC" w:rsidRPr="004B4A93" w:rsidRDefault="007C603D" w:rsidP="00781A70">
      <w:pPr>
        <w:numPr>
          <w:ilvl w:val="0"/>
          <w:numId w:val="25"/>
        </w:numPr>
        <w:rPr>
          <w:rFonts w:eastAsia="Times New Roman"/>
          <w:szCs w:val="24"/>
          <w:lang w:val="en"/>
        </w:rPr>
      </w:pPr>
      <w:hyperlink r:id="rId19" w:history="1">
        <w:r w:rsidR="002322DC" w:rsidRPr="004B4A93">
          <w:rPr>
            <w:rFonts w:eastAsia="Times New Roman"/>
            <w:color w:val="0000FF"/>
            <w:szCs w:val="24"/>
            <w:u w:val="single"/>
            <w:lang w:val="en"/>
          </w:rPr>
          <w:t>DARS3101, Consultant Review</w:t>
        </w:r>
      </w:hyperlink>
      <w:r w:rsidR="002322DC" w:rsidRPr="004B4A93">
        <w:rPr>
          <w:rFonts w:eastAsia="Times New Roman"/>
          <w:szCs w:val="24"/>
          <w:lang w:val="en"/>
        </w:rPr>
        <w:t xml:space="preserve"> (completed by the local medical consultant); and</w:t>
      </w:r>
    </w:p>
    <w:p w14:paraId="139EFBC0" w14:textId="77777777" w:rsidR="002322DC" w:rsidRPr="004B4A93" w:rsidRDefault="007C603D" w:rsidP="00781A70">
      <w:pPr>
        <w:numPr>
          <w:ilvl w:val="0"/>
          <w:numId w:val="25"/>
        </w:numPr>
        <w:rPr>
          <w:rFonts w:eastAsia="Times New Roman"/>
          <w:szCs w:val="24"/>
          <w:lang w:val="en"/>
        </w:rPr>
      </w:pPr>
      <w:hyperlink r:id="rId20" w:history="1">
        <w:r w:rsidR="002322DC" w:rsidRPr="004B4A93">
          <w:rPr>
            <w:rFonts w:eastAsia="Times New Roman"/>
            <w:color w:val="0000FF"/>
            <w:szCs w:val="24"/>
            <w:u w:val="single"/>
            <w:lang w:val="en"/>
          </w:rPr>
          <w:t>DARS3110, Surgery and Treatment Recommendations</w:t>
        </w:r>
      </w:hyperlink>
      <w:r w:rsidR="002322DC" w:rsidRPr="004B4A93">
        <w:rPr>
          <w:rFonts w:eastAsia="Times New Roman"/>
          <w:szCs w:val="24"/>
          <w:lang w:val="en"/>
        </w:rPr>
        <w:t xml:space="preserve"> (completed by the otologist performing the surgery).</w:t>
      </w:r>
    </w:p>
    <w:p w14:paraId="552CAEDB" w14:textId="77777777" w:rsidR="002322DC" w:rsidRPr="00E85943" w:rsidRDefault="002322DC" w:rsidP="002322DC">
      <w:bookmarkStart w:id="78" w:name="_Hlk520975987"/>
      <w:r w:rsidRPr="00E85943">
        <w:lastRenderedPageBreak/>
        <w:t xml:space="preserve">After the VR program specialist for the </w:t>
      </w:r>
      <w:del w:id="79" w:author="Author">
        <w:r w:rsidRPr="00E85943" w:rsidDel="00E85943">
          <w:delText xml:space="preserve">Deaf </w:delText>
        </w:r>
      </w:del>
      <w:ins w:id="80" w:author="Author">
        <w:r>
          <w:t>d</w:t>
        </w:r>
        <w:r w:rsidRPr="00E85943">
          <w:t xml:space="preserve">eaf </w:t>
        </w:r>
      </w:ins>
      <w:r w:rsidRPr="00E85943">
        <w:t xml:space="preserve">and hard of hearing or the </w:t>
      </w:r>
      <w:del w:id="81" w:author="Author">
        <w:r w:rsidRPr="00E85943" w:rsidDel="00E85943">
          <w:delText>VR Manager of field support</w:delText>
        </w:r>
      </w:del>
      <w:ins w:id="82" w:author="Author">
        <w:r>
          <w:t>state office manager for blind services field support</w:t>
        </w:r>
      </w:ins>
      <w:r w:rsidRPr="00E85943">
        <w:t xml:space="preserve"> reviews the courtesy packet, a case note </w:t>
      </w:r>
      <w:del w:id="83" w:author="Author">
        <w:r w:rsidRPr="00E85943" w:rsidDel="00E85943">
          <w:delText>granting approval of the procedure is</w:delText>
        </w:r>
      </w:del>
      <w:ins w:id="84" w:author="Author">
        <w:r>
          <w:t>documenting the consultation is</w:t>
        </w:r>
      </w:ins>
      <w:r w:rsidRPr="00E85943">
        <w:t xml:space="preserve"> entered in RHW.</w:t>
      </w:r>
    </w:p>
    <w:p w14:paraId="2E3CEF4C" w14:textId="77777777" w:rsidR="002322DC" w:rsidRPr="004B4A93" w:rsidRDefault="002322DC" w:rsidP="002322DC">
      <w:pPr>
        <w:rPr>
          <w:rFonts w:eastAsia="Times New Roman"/>
          <w:szCs w:val="24"/>
          <w:lang w:val="en"/>
        </w:rPr>
      </w:pPr>
      <w:bookmarkStart w:id="85" w:name="_Hlk520976237"/>
      <w:bookmarkEnd w:id="78"/>
      <w:ins w:id="86" w:author="Author">
        <w:r>
          <w:rPr>
            <w:rFonts w:eastAsia="Times New Roman"/>
            <w:szCs w:val="24"/>
            <w:lang w:val="en"/>
          </w:rPr>
          <w:t>DRD approval is required for cochlear implant and bone anchored hearing aid s</w:t>
        </w:r>
        <w:r w:rsidRPr="00461816">
          <w:rPr>
            <w:rFonts w:eastAsia="Times New Roman"/>
            <w:szCs w:val="24"/>
            <w:lang w:val="en"/>
          </w:rPr>
          <w:t>urgery</w:t>
        </w:r>
        <w:r>
          <w:rPr>
            <w:rFonts w:eastAsia="Times New Roman"/>
            <w:szCs w:val="24"/>
            <w:lang w:val="en"/>
          </w:rPr>
          <w:t>.</w:t>
        </w:r>
      </w:ins>
    </w:p>
    <w:bookmarkEnd w:id="85"/>
    <w:p w14:paraId="72B50FC5" w14:textId="77777777" w:rsidR="002322DC" w:rsidRPr="004B4A93" w:rsidRDefault="002322DC" w:rsidP="002322DC">
      <w:pPr>
        <w:rPr>
          <w:rFonts w:eastAsia="Times New Roman"/>
          <w:szCs w:val="24"/>
          <w:lang w:val="en"/>
        </w:rPr>
      </w:pPr>
      <w:r w:rsidRPr="004B4A93">
        <w:rPr>
          <w:rFonts w:eastAsia="Times New Roman"/>
          <w:szCs w:val="24"/>
          <w:lang w:val="en"/>
        </w:rPr>
        <w:t>All medical services related to the provision of cochlear implants and BAHA must be performed by licensed and/or certified:</w:t>
      </w:r>
    </w:p>
    <w:p w14:paraId="272AFE9D" w14:textId="77777777" w:rsidR="002322DC" w:rsidRPr="004B4A93" w:rsidRDefault="002322DC" w:rsidP="00781A70">
      <w:pPr>
        <w:numPr>
          <w:ilvl w:val="0"/>
          <w:numId w:val="26"/>
        </w:numPr>
        <w:rPr>
          <w:rFonts w:eastAsia="Times New Roman"/>
          <w:szCs w:val="24"/>
          <w:lang w:val="en"/>
        </w:rPr>
      </w:pPr>
      <w:r w:rsidRPr="004B4A93">
        <w:rPr>
          <w:rFonts w:eastAsia="Times New Roman"/>
          <w:szCs w:val="24"/>
          <w:lang w:val="en"/>
        </w:rPr>
        <w:t>otologists; and</w:t>
      </w:r>
    </w:p>
    <w:p w14:paraId="3776A53A" w14:textId="77777777" w:rsidR="002322DC" w:rsidRPr="004B4A93" w:rsidRDefault="002322DC" w:rsidP="00781A70">
      <w:pPr>
        <w:numPr>
          <w:ilvl w:val="0"/>
          <w:numId w:val="26"/>
        </w:numPr>
        <w:rPr>
          <w:rFonts w:eastAsia="Times New Roman"/>
          <w:szCs w:val="24"/>
          <w:lang w:val="en"/>
        </w:rPr>
      </w:pPr>
      <w:r w:rsidRPr="004B4A93">
        <w:rPr>
          <w:rFonts w:eastAsia="Times New Roman"/>
          <w:szCs w:val="24"/>
          <w:lang w:val="en"/>
        </w:rPr>
        <w:t>audiologists.</w:t>
      </w:r>
    </w:p>
    <w:p w14:paraId="5DAD73E4" w14:textId="77777777" w:rsidR="002322DC" w:rsidRPr="004B4A93" w:rsidRDefault="002322DC" w:rsidP="002322DC">
      <w:pPr>
        <w:rPr>
          <w:rFonts w:eastAsia="Times New Roman"/>
          <w:szCs w:val="24"/>
          <w:lang w:val="en"/>
        </w:rPr>
      </w:pPr>
      <w:r>
        <w:rPr>
          <w:rFonts w:eastAsia="Times New Roman"/>
          <w:szCs w:val="24"/>
          <w:lang w:val="en"/>
        </w:rPr>
        <w:t>…….</w:t>
      </w:r>
    </w:p>
    <w:p w14:paraId="6243D927" w14:textId="77777777" w:rsidR="002322DC" w:rsidRPr="004B4A93" w:rsidRDefault="002322DC" w:rsidP="002322DC">
      <w:pPr>
        <w:pStyle w:val="Heading3"/>
      </w:pPr>
      <w:r w:rsidRPr="004B4A93">
        <w:t>C-703-10: Discograms</w:t>
      </w:r>
    </w:p>
    <w:p w14:paraId="5FEE9983" w14:textId="77777777" w:rsidR="002322DC" w:rsidRPr="004B4A93" w:rsidRDefault="002322DC" w:rsidP="002322DC">
      <w:pPr>
        <w:rPr>
          <w:rFonts w:eastAsia="Times New Roman"/>
          <w:szCs w:val="24"/>
          <w:lang w:val="en"/>
        </w:rPr>
      </w:pPr>
      <w:r w:rsidRPr="004B4A93">
        <w:rPr>
          <w:rFonts w:eastAsia="Times New Roman"/>
          <w:szCs w:val="24"/>
          <w:lang w:val="en"/>
        </w:rPr>
        <w:t>VR usually does not pay for a discogram, because the test has been found to be of limited diagnostic value. To obtain approval for a discogram, the VR counselor:</w:t>
      </w:r>
    </w:p>
    <w:p w14:paraId="5F842974" w14:textId="77777777" w:rsidR="002322DC" w:rsidRDefault="002322DC" w:rsidP="00781A70">
      <w:pPr>
        <w:numPr>
          <w:ilvl w:val="0"/>
          <w:numId w:val="27"/>
        </w:numPr>
        <w:rPr>
          <w:ins w:id="87" w:author="Author"/>
          <w:rFonts w:eastAsia="Times New Roman"/>
          <w:szCs w:val="24"/>
          <w:lang w:val="en"/>
        </w:rPr>
      </w:pPr>
      <w:r w:rsidRPr="004B4A93">
        <w:rPr>
          <w:rFonts w:eastAsia="Times New Roman"/>
          <w:szCs w:val="24"/>
          <w:lang w:val="en"/>
        </w:rPr>
        <w:t xml:space="preserve">obtains written justification for the discogram for the requesting physician; </w:t>
      </w:r>
    </w:p>
    <w:p w14:paraId="6C373270" w14:textId="77777777" w:rsidR="002322DC" w:rsidRPr="004B4A93" w:rsidRDefault="002322DC" w:rsidP="00781A70">
      <w:pPr>
        <w:numPr>
          <w:ilvl w:val="0"/>
          <w:numId w:val="27"/>
        </w:numPr>
        <w:rPr>
          <w:rFonts w:eastAsia="Times New Roman"/>
          <w:szCs w:val="24"/>
          <w:lang w:val="en"/>
        </w:rPr>
      </w:pPr>
      <w:ins w:id="88" w:author="Author">
        <w:r>
          <w:rPr>
            <w:rFonts w:eastAsia="Times New Roman"/>
            <w:szCs w:val="24"/>
            <w:lang w:val="en"/>
          </w:rPr>
          <w:t xml:space="preserve">consults with the VR Manager; </w:t>
        </w:r>
      </w:ins>
      <w:r w:rsidRPr="004B4A93">
        <w:rPr>
          <w:rFonts w:eastAsia="Times New Roman"/>
          <w:szCs w:val="24"/>
          <w:lang w:val="en"/>
        </w:rPr>
        <w:t>and</w:t>
      </w:r>
    </w:p>
    <w:p w14:paraId="1C96D0BA" w14:textId="77777777" w:rsidR="002322DC" w:rsidRDefault="002322DC" w:rsidP="00781A70">
      <w:pPr>
        <w:numPr>
          <w:ilvl w:val="0"/>
          <w:numId w:val="27"/>
        </w:numPr>
        <w:rPr>
          <w:rFonts w:eastAsia="Times New Roman"/>
          <w:szCs w:val="24"/>
          <w:lang w:val="en"/>
        </w:rPr>
      </w:pPr>
      <w:r w:rsidRPr="004B4A93">
        <w:rPr>
          <w:rFonts w:eastAsia="Times New Roman"/>
          <w:szCs w:val="24"/>
          <w:lang w:val="en"/>
        </w:rPr>
        <w:t xml:space="preserve">submits the written justification along with the pertinent medical records to the </w:t>
      </w:r>
      <w:ins w:id="89" w:author="Author">
        <w:r>
          <w:rPr>
            <w:rFonts w:eastAsia="Times New Roman"/>
            <w:szCs w:val="24"/>
            <w:lang w:val="en"/>
          </w:rPr>
          <w:t xml:space="preserve">state </w:t>
        </w:r>
      </w:ins>
      <w:r w:rsidRPr="004B4A93">
        <w:rPr>
          <w:rFonts w:eastAsia="Times New Roman"/>
          <w:szCs w:val="24"/>
          <w:lang w:val="en"/>
        </w:rPr>
        <w:t>medical director for review and approval.</w:t>
      </w:r>
    </w:p>
    <w:p w14:paraId="60D2218C" w14:textId="77777777" w:rsidR="002322DC" w:rsidRPr="004B4A93" w:rsidRDefault="002322DC" w:rsidP="002322DC">
      <w:pPr>
        <w:rPr>
          <w:rFonts w:eastAsia="Times New Roman"/>
          <w:szCs w:val="24"/>
          <w:lang w:val="en"/>
        </w:rPr>
      </w:pPr>
      <w:r>
        <w:rPr>
          <w:rFonts w:eastAsia="Times New Roman"/>
          <w:szCs w:val="24"/>
          <w:lang w:val="en"/>
        </w:rPr>
        <w:t>…………</w:t>
      </w:r>
    </w:p>
    <w:p w14:paraId="785DD79D" w14:textId="77777777" w:rsidR="002322DC" w:rsidRPr="004B4A93" w:rsidRDefault="002322DC" w:rsidP="002322DC">
      <w:pPr>
        <w:pStyle w:val="Heading3"/>
      </w:pPr>
      <w:r w:rsidRPr="004B4A93">
        <w:t>C-703-13: Eyeglasses and Contact Lenses</w:t>
      </w:r>
    </w:p>
    <w:p w14:paraId="4325A77C" w14:textId="77777777" w:rsidR="002322DC" w:rsidRPr="004B4A93" w:rsidRDefault="002322DC" w:rsidP="002322DC">
      <w:pPr>
        <w:rPr>
          <w:rFonts w:eastAsia="Times New Roman"/>
          <w:szCs w:val="24"/>
          <w:lang w:val="en"/>
        </w:rPr>
      </w:pPr>
      <w:r w:rsidRPr="004B4A93">
        <w:rPr>
          <w:rFonts w:eastAsia="Times New Roman"/>
          <w:szCs w:val="24"/>
          <w:lang w:val="en"/>
        </w:rPr>
        <w:t>To purchase single vision, bifocal, or trifocal glasses or contact lenses, the counselor obtains a prescription from an ophthalmologist or optometrist.</w:t>
      </w:r>
    </w:p>
    <w:p w14:paraId="169706DB" w14:textId="77777777" w:rsidR="002322DC" w:rsidRPr="004B4A93" w:rsidRDefault="002322DC" w:rsidP="002322DC">
      <w:pPr>
        <w:rPr>
          <w:rFonts w:eastAsia="Times New Roman"/>
          <w:szCs w:val="24"/>
          <w:lang w:val="en"/>
        </w:rPr>
      </w:pPr>
      <w:r w:rsidRPr="004B4A93">
        <w:rPr>
          <w:rFonts w:eastAsia="Times New Roman"/>
          <w:szCs w:val="24"/>
          <w:lang w:val="en"/>
        </w:rPr>
        <w:t>Frames must be the least expensive serviceable type available. The customer may supplement the additional cost for frames if their cost exceeds the MAPS maximum.</w:t>
      </w:r>
    </w:p>
    <w:p w14:paraId="3AEECBFC" w14:textId="77777777" w:rsidR="002322DC" w:rsidRDefault="002322DC" w:rsidP="002322DC">
      <w:pPr>
        <w:rPr>
          <w:rFonts w:eastAsia="Times New Roman"/>
          <w:szCs w:val="24"/>
          <w:lang w:val="en"/>
        </w:rPr>
      </w:pPr>
      <w:r w:rsidRPr="004B4A93">
        <w:rPr>
          <w:rFonts w:eastAsia="Times New Roman"/>
          <w:szCs w:val="24"/>
          <w:lang w:val="en"/>
        </w:rPr>
        <w:t>Lenses may have tint and/or be impact-resistant only when specified in the prescription.</w:t>
      </w:r>
    </w:p>
    <w:p w14:paraId="761466DF" w14:textId="77777777" w:rsidR="002322DC" w:rsidRPr="00E66603" w:rsidRDefault="002322DC" w:rsidP="002322DC">
      <w:pPr>
        <w:rPr>
          <w:lang w:val="en"/>
        </w:rPr>
      </w:pPr>
      <w:del w:id="90" w:author="Author">
        <w:r w:rsidRPr="00E66603" w:rsidDel="00E85943">
          <w:rPr>
            <w:lang w:val="en"/>
          </w:rPr>
          <w:delText xml:space="preserve">Note: </w:delText>
        </w:r>
      </w:del>
      <w:ins w:id="91" w:author="Author">
        <w:r>
          <w:rPr>
            <w:lang w:val="en"/>
          </w:rPr>
          <w:t xml:space="preserve">Purchase of </w:t>
        </w:r>
      </w:ins>
      <w:r w:rsidRPr="00E66603">
        <w:rPr>
          <w:lang w:val="en"/>
        </w:rPr>
        <w:t xml:space="preserve">Irlen lenses </w:t>
      </w:r>
      <w:del w:id="92" w:author="Author">
        <w:r w:rsidRPr="00E66603" w:rsidDel="00E85943">
          <w:rPr>
            <w:lang w:val="en"/>
          </w:rPr>
          <w:delText>may not be purchased without review</w:delText>
        </w:r>
      </w:del>
      <w:ins w:id="93" w:author="Author">
        <w:r>
          <w:rPr>
            <w:lang w:val="en"/>
          </w:rPr>
          <w:t>requires consultation with the VR Supervisor</w:t>
        </w:r>
      </w:ins>
      <w:r w:rsidRPr="00E66603">
        <w:rPr>
          <w:lang w:val="en"/>
        </w:rPr>
        <w:t xml:space="preserve"> and approval </w:t>
      </w:r>
      <w:del w:id="94" w:author="Author">
        <w:r w:rsidRPr="00E66603" w:rsidDel="00E85943">
          <w:rPr>
            <w:lang w:val="en"/>
          </w:rPr>
          <w:delText xml:space="preserve">of </w:delText>
        </w:r>
      </w:del>
      <w:ins w:id="95" w:author="Author">
        <w:r>
          <w:rPr>
            <w:lang w:val="en"/>
          </w:rPr>
          <w:t>from</w:t>
        </w:r>
        <w:r w:rsidRPr="00E66603">
          <w:rPr>
            <w:lang w:val="en"/>
          </w:rPr>
          <w:t xml:space="preserve"> </w:t>
        </w:r>
      </w:ins>
      <w:r w:rsidRPr="00E66603">
        <w:rPr>
          <w:lang w:val="en"/>
        </w:rPr>
        <w:t>the VR state optometric consultant.</w:t>
      </w:r>
    </w:p>
    <w:p w14:paraId="07BB8189" w14:textId="77777777" w:rsidR="002322DC" w:rsidRPr="004B4A93" w:rsidRDefault="002322DC" w:rsidP="002322DC">
      <w:pPr>
        <w:rPr>
          <w:rFonts w:eastAsia="Times New Roman"/>
          <w:szCs w:val="24"/>
          <w:lang w:val="en"/>
        </w:rPr>
      </w:pPr>
      <w:r w:rsidRPr="004B4A93">
        <w:rPr>
          <w:rFonts w:eastAsia="Times New Roman"/>
          <w:szCs w:val="24"/>
          <w:lang w:val="en"/>
        </w:rPr>
        <w:t>Glasses may be purchased if needed to complete diagnostic studies.</w:t>
      </w:r>
    </w:p>
    <w:p w14:paraId="3F651673" w14:textId="77777777" w:rsidR="002322DC" w:rsidRPr="004B4A93" w:rsidRDefault="002322DC" w:rsidP="002322DC">
      <w:pPr>
        <w:rPr>
          <w:rFonts w:eastAsia="Times New Roman"/>
          <w:szCs w:val="24"/>
          <w:lang w:val="en"/>
        </w:rPr>
      </w:pPr>
      <w:r w:rsidRPr="004B4A93">
        <w:rPr>
          <w:rFonts w:eastAsia="Times New Roman"/>
          <w:szCs w:val="24"/>
          <w:lang w:val="en"/>
        </w:rPr>
        <w:t>Before purchasing contact lenses, the VR counselor:</w:t>
      </w:r>
    </w:p>
    <w:p w14:paraId="241AFDAA" w14:textId="77777777" w:rsidR="002322DC" w:rsidRPr="004B4A93" w:rsidDel="00204248" w:rsidRDefault="002322DC" w:rsidP="00781A70">
      <w:pPr>
        <w:numPr>
          <w:ilvl w:val="0"/>
          <w:numId w:val="28"/>
        </w:numPr>
        <w:rPr>
          <w:del w:id="96" w:author="Author"/>
          <w:rFonts w:eastAsia="Times New Roman"/>
          <w:szCs w:val="24"/>
          <w:lang w:val="en"/>
        </w:rPr>
      </w:pPr>
      <w:r w:rsidRPr="00204248">
        <w:rPr>
          <w:rFonts w:eastAsia="Times New Roman"/>
          <w:szCs w:val="24"/>
          <w:lang w:val="en"/>
        </w:rPr>
        <w:t>compares the cost of contact lenses with the cost of glasses;</w:t>
      </w:r>
    </w:p>
    <w:p w14:paraId="3A822BF7" w14:textId="77777777" w:rsidR="002322DC" w:rsidRPr="00204248" w:rsidRDefault="002322DC" w:rsidP="00781A70">
      <w:pPr>
        <w:numPr>
          <w:ilvl w:val="0"/>
          <w:numId w:val="28"/>
        </w:numPr>
        <w:rPr>
          <w:rFonts w:eastAsia="Times New Roman"/>
          <w:szCs w:val="24"/>
          <w:lang w:val="en"/>
        </w:rPr>
      </w:pPr>
      <w:del w:id="97" w:author="Author">
        <w:r w:rsidRPr="00204248" w:rsidDel="00204248">
          <w:rPr>
            <w:rFonts w:eastAsia="Times New Roman"/>
            <w:szCs w:val="24"/>
            <w:lang w:val="en"/>
          </w:rPr>
          <w:lastRenderedPageBreak/>
          <w:delText xml:space="preserve">refers to </w:delText>
        </w:r>
        <w:r w:rsidRPr="00204248" w:rsidDel="00204248">
          <w:fldChar w:fldCharType="begin"/>
        </w:r>
        <w:r w:rsidDel="00204248">
          <w:delInstrText xml:space="preserve"> HYPERLINK "https://twc.texas.gov/node/" </w:delInstrText>
        </w:r>
        <w:r w:rsidRPr="00204248" w:rsidDel="00204248">
          <w:fldChar w:fldCharType="separate"/>
        </w:r>
        <w:r w:rsidRPr="00204248" w:rsidDel="00204248">
          <w:rPr>
            <w:rFonts w:eastAsia="Times New Roman"/>
            <w:color w:val="0000FF"/>
            <w:szCs w:val="24"/>
            <w:u w:val="single"/>
            <w:lang w:val="en"/>
          </w:rPr>
          <w:delText>Guidance Memo for Eyeglasses Frames</w:delText>
        </w:r>
        <w:r w:rsidRPr="00204248" w:rsidDel="00204248">
          <w:rPr>
            <w:rFonts w:eastAsia="Times New Roman"/>
            <w:color w:val="0000FF"/>
            <w:szCs w:val="24"/>
            <w:u w:val="single"/>
            <w:lang w:val="en"/>
          </w:rPr>
          <w:fldChar w:fldCharType="end"/>
        </w:r>
        <w:r w:rsidRPr="00204248" w:rsidDel="00204248">
          <w:rPr>
            <w:rFonts w:eastAsia="Times New Roman"/>
            <w:szCs w:val="24"/>
            <w:lang w:val="en"/>
          </w:rPr>
          <w:delText xml:space="preserve">; </w:delText>
        </w:r>
      </w:del>
      <w:r w:rsidRPr="00204248">
        <w:rPr>
          <w:rFonts w:eastAsia="Times New Roman"/>
          <w:szCs w:val="24"/>
          <w:lang w:val="en"/>
        </w:rPr>
        <w:t>and</w:t>
      </w:r>
    </w:p>
    <w:p w14:paraId="2EDD67F7" w14:textId="77777777" w:rsidR="002322DC" w:rsidRPr="004B4A93" w:rsidRDefault="002322DC" w:rsidP="00781A70">
      <w:pPr>
        <w:numPr>
          <w:ilvl w:val="0"/>
          <w:numId w:val="28"/>
        </w:numPr>
        <w:rPr>
          <w:rFonts w:eastAsia="Times New Roman"/>
          <w:szCs w:val="24"/>
          <w:lang w:val="en"/>
        </w:rPr>
      </w:pPr>
      <w:r w:rsidRPr="004B4A93">
        <w:rPr>
          <w:rFonts w:eastAsia="Times New Roman"/>
          <w:szCs w:val="24"/>
          <w:lang w:val="en"/>
        </w:rPr>
        <w:t>applies best-value principles.</w:t>
      </w:r>
    </w:p>
    <w:p w14:paraId="7EEA4246" w14:textId="77777777" w:rsidR="002322DC" w:rsidRDefault="002322DC" w:rsidP="002322DC">
      <w:pPr>
        <w:outlineLvl w:val="2"/>
        <w:rPr>
          <w:rFonts w:eastAsia="Times New Roman"/>
          <w:b/>
          <w:bCs/>
          <w:szCs w:val="24"/>
          <w:lang w:val="en"/>
        </w:rPr>
      </w:pPr>
      <w:r>
        <w:rPr>
          <w:rFonts w:eastAsia="Times New Roman"/>
          <w:b/>
          <w:bCs/>
          <w:szCs w:val="24"/>
          <w:lang w:val="en"/>
        </w:rPr>
        <w:t>……………….</w:t>
      </w:r>
    </w:p>
    <w:p w14:paraId="7BFD6592" w14:textId="77777777" w:rsidR="002322DC" w:rsidRPr="004B4A93" w:rsidRDefault="002322DC" w:rsidP="002322DC">
      <w:pPr>
        <w:pStyle w:val="Heading3"/>
      </w:pPr>
      <w:r w:rsidRPr="004B4A93">
        <w:t>C-703-21: Orthoses and Prostheses</w:t>
      </w:r>
    </w:p>
    <w:p w14:paraId="432E92D7" w14:textId="77777777" w:rsidR="002322DC" w:rsidRPr="004B4A93" w:rsidRDefault="002322DC" w:rsidP="002322DC">
      <w:pPr>
        <w:rPr>
          <w:rFonts w:eastAsia="Times New Roman"/>
          <w:szCs w:val="24"/>
          <w:lang w:val="en"/>
        </w:rPr>
      </w:pPr>
      <w:r w:rsidRPr="004B4A93">
        <w:rPr>
          <w:rFonts w:eastAsia="Times New Roman"/>
          <w:szCs w:val="24"/>
          <w:lang w:val="en"/>
        </w:rPr>
        <w:t>The VR counselor provides an orthosis or prosthesis to enhance a customer's employability or capability to perform activities of daily living that will facilitate employment.</w:t>
      </w:r>
    </w:p>
    <w:p w14:paraId="6CC4253C" w14:textId="77777777" w:rsidR="002322DC" w:rsidRPr="004B4A93" w:rsidRDefault="002322DC" w:rsidP="002322DC">
      <w:pPr>
        <w:pStyle w:val="Heading4"/>
      </w:pPr>
      <w:r w:rsidRPr="004B4A93">
        <w:t>Required Medical Examinations for Orthoses and Prostheses</w:t>
      </w:r>
    </w:p>
    <w:p w14:paraId="3BD5548D" w14:textId="77777777" w:rsidR="002322DC" w:rsidRPr="004B4A93" w:rsidRDefault="002322DC" w:rsidP="002322DC">
      <w:pPr>
        <w:rPr>
          <w:rFonts w:eastAsia="Times New Roman"/>
          <w:szCs w:val="24"/>
          <w:lang w:val="en"/>
        </w:rPr>
      </w:pPr>
      <w:r w:rsidRPr="004B4A93">
        <w:rPr>
          <w:rFonts w:eastAsia="Times New Roman"/>
          <w:szCs w:val="24"/>
          <w:lang w:val="en"/>
        </w:rPr>
        <w:t>For orthoses, a physician's examination is required before the purchase of an initial orthosis or if there is difficulty using the current orthosis.</w:t>
      </w:r>
    </w:p>
    <w:p w14:paraId="0219727A" w14:textId="77777777" w:rsidR="002322DC" w:rsidRPr="004B4A93" w:rsidRDefault="002322DC" w:rsidP="002322DC">
      <w:pPr>
        <w:rPr>
          <w:rFonts w:eastAsia="Times New Roman"/>
          <w:szCs w:val="24"/>
          <w:lang w:val="en"/>
        </w:rPr>
      </w:pPr>
      <w:r w:rsidRPr="004B4A93">
        <w:rPr>
          <w:rFonts w:eastAsia="Times New Roman"/>
          <w:szCs w:val="24"/>
          <w:lang w:val="en"/>
        </w:rPr>
        <w:t>For prostheses, an examination by a physician with a specialty in orthopedics or physical medicine and rehabilitation is required before the purchase of the first prosthesis.</w:t>
      </w:r>
    </w:p>
    <w:p w14:paraId="25497037" w14:textId="77777777" w:rsidR="002322DC" w:rsidRPr="004B4A93" w:rsidRDefault="002322DC" w:rsidP="002322DC">
      <w:pPr>
        <w:rPr>
          <w:rFonts w:eastAsia="Times New Roman"/>
          <w:szCs w:val="24"/>
          <w:lang w:val="en"/>
        </w:rPr>
      </w:pPr>
      <w:r w:rsidRPr="004B4A93">
        <w:rPr>
          <w:rFonts w:eastAsia="Times New Roman"/>
          <w:szCs w:val="24"/>
          <w:lang w:val="en"/>
        </w:rPr>
        <w:t>If the customer has difficulty using his or her current prosthesis because of medical issues or problems with the residual limb, an orthopedic or physical medicine and rehabilitation specialist evaluation is required before planning the purchase of a second prosthesis. This specialty evaluation requirement for a prosthesis replacement does not apply to the following situations:</w:t>
      </w:r>
    </w:p>
    <w:p w14:paraId="0D62A2D0" w14:textId="77777777" w:rsidR="002322DC" w:rsidRPr="004B4A93" w:rsidRDefault="002322DC" w:rsidP="00781A70">
      <w:pPr>
        <w:numPr>
          <w:ilvl w:val="0"/>
          <w:numId w:val="29"/>
        </w:numPr>
        <w:rPr>
          <w:rFonts w:eastAsia="Times New Roman"/>
          <w:szCs w:val="24"/>
          <w:lang w:val="en"/>
        </w:rPr>
      </w:pPr>
      <w:r w:rsidRPr="004B4A93">
        <w:rPr>
          <w:rFonts w:eastAsia="Times New Roman"/>
          <w:szCs w:val="24"/>
          <w:lang w:val="en"/>
        </w:rPr>
        <w:t>The fit and use of the current prosthesis is compromised by damaged prosthetic components.</w:t>
      </w:r>
    </w:p>
    <w:p w14:paraId="1C0CABDA" w14:textId="77777777" w:rsidR="002322DC" w:rsidRPr="004B4A93" w:rsidRDefault="002322DC" w:rsidP="00781A70">
      <w:pPr>
        <w:numPr>
          <w:ilvl w:val="0"/>
          <w:numId w:val="29"/>
        </w:numPr>
        <w:rPr>
          <w:rFonts w:eastAsia="Times New Roman"/>
          <w:szCs w:val="24"/>
          <w:lang w:val="en"/>
        </w:rPr>
      </w:pPr>
      <w:r w:rsidRPr="004B4A93">
        <w:rPr>
          <w:rFonts w:eastAsia="Times New Roman"/>
          <w:szCs w:val="24"/>
          <w:lang w:val="en"/>
        </w:rPr>
        <w:t>A poor socket fit exists because of changes in weight or the normal physiologic changes that occur to the residual limb because of ambulation and activity with an initial prosthesis.</w:t>
      </w:r>
    </w:p>
    <w:p w14:paraId="2D299D11" w14:textId="77777777" w:rsidR="002322DC" w:rsidRPr="004B4A93" w:rsidRDefault="002322DC" w:rsidP="002322DC">
      <w:pPr>
        <w:rPr>
          <w:rFonts w:eastAsia="Times New Roman"/>
          <w:szCs w:val="24"/>
          <w:lang w:val="en"/>
        </w:rPr>
      </w:pPr>
      <w:r w:rsidRPr="004B4A93">
        <w:rPr>
          <w:rFonts w:eastAsia="Times New Roman"/>
          <w:szCs w:val="24"/>
          <w:lang w:val="en"/>
        </w:rPr>
        <w:t>All providers of orthoses and prostheses must:</w:t>
      </w:r>
    </w:p>
    <w:p w14:paraId="307B6AF8" w14:textId="77777777" w:rsidR="002322DC" w:rsidRPr="004B4A93" w:rsidRDefault="002322DC" w:rsidP="00781A70">
      <w:pPr>
        <w:numPr>
          <w:ilvl w:val="0"/>
          <w:numId w:val="30"/>
        </w:numPr>
        <w:rPr>
          <w:rFonts w:eastAsia="Times New Roman"/>
          <w:szCs w:val="24"/>
          <w:lang w:val="en"/>
        </w:rPr>
      </w:pPr>
      <w:r w:rsidRPr="004B4A93">
        <w:rPr>
          <w:rFonts w:eastAsia="Times New Roman"/>
          <w:szCs w:val="24"/>
          <w:lang w:val="en"/>
        </w:rPr>
        <w:t>be currently licensed by the Texas Board of Orthotics and Prosthetics;</w:t>
      </w:r>
    </w:p>
    <w:p w14:paraId="09C3851D" w14:textId="77777777" w:rsidR="002322DC" w:rsidRPr="004B4A93" w:rsidRDefault="002322DC" w:rsidP="00781A70">
      <w:pPr>
        <w:numPr>
          <w:ilvl w:val="0"/>
          <w:numId w:val="30"/>
        </w:numPr>
        <w:rPr>
          <w:rFonts w:eastAsia="Times New Roman"/>
          <w:szCs w:val="24"/>
          <w:lang w:val="en"/>
        </w:rPr>
      </w:pPr>
      <w:r w:rsidRPr="004B4A93">
        <w:rPr>
          <w:rFonts w:eastAsia="Times New Roman"/>
          <w:szCs w:val="24"/>
          <w:lang w:val="en"/>
        </w:rPr>
        <w:t>perform all measurements, fittings, alignments, and final checkouts;</w:t>
      </w:r>
    </w:p>
    <w:p w14:paraId="2CD654EC" w14:textId="77777777" w:rsidR="002322DC" w:rsidRPr="004B4A93" w:rsidRDefault="002322DC" w:rsidP="00781A70">
      <w:pPr>
        <w:numPr>
          <w:ilvl w:val="0"/>
          <w:numId w:val="30"/>
        </w:numPr>
        <w:rPr>
          <w:rFonts w:eastAsia="Times New Roman"/>
          <w:szCs w:val="24"/>
          <w:lang w:val="en"/>
        </w:rPr>
      </w:pPr>
      <w:r w:rsidRPr="004B4A93">
        <w:rPr>
          <w:rFonts w:eastAsia="Times New Roman"/>
          <w:szCs w:val="24"/>
          <w:lang w:val="en"/>
        </w:rPr>
        <w:t>fabricate or directly supervise the fabrication of these devices; and</w:t>
      </w:r>
    </w:p>
    <w:p w14:paraId="35849BBB" w14:textId="77777777" w:rsidR="002322DC" w:rsidRPr="004B4A93" w:rsidRDefault="002322DC" w:rsidP="00781A70">
      <w:pPr>
        <w:numPr>
          <w:ilvl w:val="0"/>
          <w:numId w:val="30"/>
        </w:numPr>
        <w:rPr>
          <w:rFonts w:eastAsia="Times New Roman"/>
          <w:szCs w:val="24"/>
          <w:lang w:val="en"/>
        </w:rPr>
      </w:pPr>
      <w:r w:rsidRPr="004B4A93">
        <w:rPr>
          <w:rFonts w:eastAsia="Times New Roman"/>
          <w:szCs w:val="24"/>
          <w:lang w:val="en"/>
        </w:rPr>
        <w:t>provide final delivery and instructions for use.</w:t>
      </w:r>
    </w:p>
    <w:p w14:paraId="3B571F0A" w14:textId="77777777" w:rsidR="002322DC" w:rsidRPr="004B4A93" w:rsidRDefault="002322DC" w:rsidP="002322DC">
      <w:pPr>
        <w:rPr>
          <w:rFonts w:eastAsia="Times New Roman"/>
          <w:szCs w:val="24"/>
          <w:lang w:val="en"/>
        </w:rPr>
      </w:pPr>
      <w:r w:rsidRPr="004B4A93">
        <w:rPr>
          <w:rFonts w:eastAsia="Times New Roman"/>
          <w:szCs w:val="24"/>
          <w:lang w:val="en"/>
        </w:rPr>
        <w:t>Payments for orthoses or prostheses may not exceed MAPS.</w:t>
      </w:r>
    </w:p>
    <w:p w14:paraId="184E8EC3" w14:textId="77777777" w:rsidR="002322DC" w:rsidRDefault="002322DC" w:rsidP="002322DC">
      <w:pPr>
        <w:rPr>
          <w:ins w:id="98" w:author="Author"/>
          <w:rFonts w:eastAsia="Times New Roman"/>
          <w:szCs w:val="24"/>
          <w:lang w:val="en"/>
        </w:rPr>
      </w:pPr>
      <w:r w:rsidRPr="004B4A93">
        <w:rPr>
          <w:rFonts w:eastAsia="Times New Roman"/>
          <w:szCs w:val="24"/>
          <w:lang w:val="en"/>
        </w:rPr>
        <w:t>If cost to VR for the prosthesis equals or exceeds $12,500 and the letter of specification contains no unlisted MAPS codes,</w:t>
      </w:r>
      <w:ins w:id="99" w:author="Author">
        <w:r>
          <w:rPr>
            <w:rFonts w:eastAsia="Times New Roman"/>
            <w:szCs w:val="24"/>
            <w:lang w:val="en"/>
          </w:rPr>
          <w:t xml:space="preserve"> the following is required:</w:t>
        </w:r>
      </w:ins>
    </w:p>
    <w:p w14:paraId="18C7974C" w14:textId="77777777" w:rsidR="002322DC" w:rsidRPr="00E75A76" w:rsidRDefault="002322DC" w:rsidP="00781A70">
      <w:pPr>
        <w:pStyle w:val="ListParagraph"/>
        <w:numPr>
          <w:ilvl w:val="0"/>
          <w:numId w:val="57"/>
        </w:numPr>
        <w:spacing w:before="100" w:beforeAutospacing="1" w:after="100" w:afterAutospacing="1" w:line="240" w:lineRule="auto"/>
        <w:rPr>
          <w:ins w:id="100" w:author="Author"/>
          <w:rFonts w:eastAsia="Times New Roman"/>
          <w:szCs w:val="24"/>
        </w:rPr>
      </w:pPr>
      <w:ins w:id="101" w:author="Author">
        <w:r w:rsidRPr="00E75A76">
          <w:rPr>
            <w:rFonts w:eastAsia="Times New Roman"/>
            <w:szCs w:val="24"/>
          </w:rPr>
          <w:t>Consultation with VR Manager first;</w:t>
        </w:r>
      </w:ins>
    </w:p>
    <w:p w14:paraId="3C040AE3" w14:textId="77777777" w:rsidR="002322DC" w:rsidRPr="00E75A76" w:rsidRDefault="002322DC" w:rsidP="00781A70">
      <w:pPr>
        <w:pStyle w:val="ListParagraph"/>
        <w:numPr>
          <w:ilvl w:val="0"/>
          <w:numId w:val="57"/>
        </w:numPr>
        <w:spacing w:before="100" w:beforeAutospacing="1" w:after="100" w:afterAutospacing="1" w:line="240" w:lineRule="auto"/>
        <w:rPr>
          <w:ins w:id="102" w:author="Author"/>
          <w:rFonts w:eastAsia="Times New Roman"/>
          <w:szCs w:val="24"/>
        </w:rPr>
      </w:pPr>
      <w:del w:id="103" w:author="Author">
        <w:r w:rsidRPr="00E75A76" w:rsidDel="00A61530">
          <w:rPr>
            <w:rFonts w:eastAsia="Times New Roman"/>
            <w:szCs w:val="24"/>
          </w:rPr>
          <w:lastRenderedPageBreak/>
          <w:delText xml:space="preserve"> then a </w:delText>
        </w:r>
      </w:del>
      <w:r w:rsidRPr="00E75A76">
        <w:rPr>
          <w:rFonts w:eastAsia="Times New Roman"/>
          <w:szCs w:val="24"/>
        </w:rPr>
        <w:t>University of Texas Southwestern (UTSW) technical review of the letter of specification</w:t>
      </w:r>
      <w:del w:id="104" w:author="Author">
        <w:r w:rsidRPr="00E75A76" w:rsidDel="00A61530">
          <w:rPr>
            <w:rFonts w:eastAsia="Times New Roman"/>
            <w:szCs w:val="24"/>
          </w:rPr>
          <w:delText xml:space="preserve"> is required.</w:delText>
        </w:r>
      </w:del>
      <w:ins w:id="105" w:author="Author">
        <w:r w:rsidRPr="00E75A76">
          <w:rPr>
            <w:rFonts w:eastAsia="Times New Roman"/>
            <w:szCs w:val="24"/>
          </w:rPr>
          <w:t>; and</w:t>
        </w:r>
      </w:ins>
    </w:p>
    <w:p w14:paraId="02227CDC" w14:textId="77777777" w:rsidR="002322DC" w:rsidRPr="00E75A76" w:rsidRDefault="002322DC" w:rsidP="00781A70">
      <w:pPr>
        <w:pStyle w:val="ListParagraph"/>
        <w:numPr>
          <w:ilvl w:val="0"/>
          <w:numId w:val="57"/>
        </w:numPr>
        <w:spacing w:before="100" w:beforeAutospacing="1" w:after="100" w:afterAutospacing="1" w:line="240" w:lineRule="auto"/>
        <w:rPr>
          <w:ins w:id="106" w:author="Author"/>
          <w:rFonts w:eastAsia="Times New Roman"/>
          <w:szCs w:val="24"/>
        </w:rPr>
      </w:pPr>
      <w:ins w:id="107" w:author="Author">
        <w:r w:rsidRPr="00E75A76">
          <w:rPr>
            <w:rFonts w:eastAsia="Times New Roman"/>
            <w:szCs w:val="24"/>
          </w:rPr>
          <w:t>State Office Orthotic and Prosthetic Review Committee (OPRC) approval.</w:t>
        </w:r>
      </w:ins>
    </w:p>
    <w:p w14:paraId="001CC7F6" w14:textId="77777777" w:rsidR="002322DC" w:rsidRPr="00E66603" w:rsidRDefault="002322DC" w:rsidP="002322DC">
      <w:pPr>
        <w:rPr>
          <w:lang w:val="en"/>
        </w:rPr>
      </w:pPr>
      <w:r w:rsidRPr="00E66603">
        <w:rPr>
          <w:lang w:val="en"/>
        </w:rPr>
        <w:t xml:space="preserve">If the letter of specification contains a prosthetic component with an unlisted MAPS code, </w:t>
      </w:r>
      <w:ins w:id="108" w:author="Author">
        <w:r>
          <w:rPr>
            <w:lang w:val="en"/>
          </w:rPr>
          <w:t xml:space="preserve">consult with the VR Manager and then send the letter to the State Office Orthotic and Prosthetic Review Committee (OPRC). </w:t>
        </w:r>
      </w:ins>
      <w:del w:id="109" w:author="Author">
        <w:r w:rsidRPr="00E66603" w:rsidDel="008A3F72">
          <w:rPr>
            <w:lang w:val="en"/>
          </w:rPr>
          <w:delText>then t</w:delText>
        </w:r>
      </w:del>
      <w:ins w:id="110" w:author="Author">
        <w:r>
          <w:rPr>
            <w:lang w:val="en"/>
          </w:rPr>
          <w:t>T</w:t>
        </w:r>
      </w:ins>
      <w:r w:rsidRPr="00E66603">
        <w:rPr>
          <w:lang w:val="en"/>
        </w:rPr>
        <w:t xml:space="preserve">he component must be approved for purchase by the </w:t>
      </w:r>
      <w:del w:id="111" w:author="Author">
        <w:r w:rsidRPr="00E66603" w:rsidDel="008A3F72">
          <w:rPr>
            <w:lang w:val="en"/>
          </w:rPr>
          <w:delText>Central Office's Orthotic and Prosthetic Review Committee (</w:delText>
        </w:r>
      </w:del>
      <w:r w:rsidRPr="00E66603">
        <w:rPr>
          <w:lang w:val="en"/>
        </w:rPr>
        <w:t>OPRC</w:t>
      </w:r>
      <w:del w:id="112" w:author="Author">
        <w:r w:rsidRPr="00E66603" w:rsidDel="008A3F72">
          <w:rPr>
            <w:lang w:val="en"/>
          </w:rPr>
          <w:delText>)</w:delText>
        </w:r>
      </w:del>
      <w:r w:rsidRPr="00E66603">
        <w:rPr>
          <w:lang w:val="en"/>
        </w:rPr>
        <w:t xml:space="preserve"> regardless of the cost.</w:t>
      </w:r>
    </w:p>
    <w:p w14:paraId="6B2FD925" w14:textId="77777777" w:rsidR="002322DC" w:rsidRPr="004B4A93" w:rsidRDefault="002322DC" w:rsidP="002322DC">
      <w:pPr>
        <w:rPr>
          <w:rFonts w:eastAsia="Times New Roman"/>
          <w:szCs w:val="24"/>
          <w:lang w:val="en"/>
        </w:rPr>
      </w:pPr>
      <w:r w:rsidRPr="004B4A93">
        <w:rPr>
          <w:rFonts w:eastAsia="Times New Roman"/>
          <w:szCs w:val="24"/>
          <w:lang w:val="en"/>
        </w:rPr>
        <w:t>An OPRC review is required even when the customer's comparable benefit is expected to pay for the major portion of the cost of the prosthesis or orthosis.</w:t>
      </w:r>
    </w:p>
    <w:p w14:paraId="25AA5ACC" w14:textId="77777777" w:rsidR="002322DC" w:rsidRPr="004B4A93" w:rsidRDefault="002322DC" w:rsidP="002322DC">
      <w:pPr>
        <w:rPr>
          <w:rFonts w:eastAsia="Times New Roman"/>
          <w:szCs w:val="24"/>
          <w:lang w:val="en"/>
        </w:rPr>
      </w:pPr>
      <w:r w:rsidRPr="004B4A93">
        <w:rPr>
          <w:rFonts w:eastAsia="Times New Roman"/>
          <w:szCs w:val="24"/>
          <w:lang w:val="en"/>
        </w:rPr>
        <w:t>A letter of specification for a prosthetic that has an unlisted MAPS code does not require a secondary technical UTSW review.</w:t>
      </w:r>
    </w:p>
    <w:p w14:paraId="1369FF3B" w14:textId="77777777" w:rsidR="002322DC" w:rsidRPr="004B4A93" w:rsidRDefault="002322DC" w:rsidP="002322DC">
      <w:pPr>
        <w:rPr>
          <w:rFonts w:eastAsia="Times New Roman"/>
          <w:szCs w:val="24"/>
          <w:lang w:val="en"/>
        </w:rPr>
      </w:pPr>
      <w:r w:rsidRPr="004B4A93">
        <w:rPr>
          <w:rFonts w:eastAsia="Times New Roman"/>
          <w:szCs w:val="24"/>
          <w:lang w:val="en"/>
        </w:rPr>
        <w:t>If the L-code for a device or component is not listed in MAPS when the service record is generated, the OPRC must approve the purchase of the specialized device or component regardless of cost. OPRC approval for the purchase of a specialized device or component does not require an additional technical review by UTSW. Use the following procedures to submit a case to the OPRC for approval.</w:t>
      </w:r>
    </w:p>
    <w:p w14:paraId="647139F9" w14:textId="77777777" w:rsidR="002322DC" w:rsidRPr="004B4A93" w:rsidDel="00625B9D" w:rsidRDefault="002322DC" w:rsidP="002322DC">
      <w:pPr>
        <w:pStyle w:val="Heading3"/>
        <w:rPr>
          <w:del w:id="113" w:author="Author"/>
        </w:rPr>
      </w:pPr>
      <w:del w:id="114" w:author="Author">
        <w:r w:rsidRPr="004B4A93" w:rsidDel="00625B9D">
          <w:delText>Procedure</w:delText>
        </w:r>
      </w:del>
    </w:p>
    <w:p w14:paraId="66C9E07E" w14:textId="77777777" w:rsidR="002322DC" w:rsidRPr="004B4A93" w:rsidRDefault="002322DC" w:rsidP="002322DC">
      <w:pPr>
        <w:pStyle w:val="Heading3"/>
      </w:pPr>
      <w:r w:rsidRPr="004B4A93">
        <w:t>Purchasing Orthoses and Prostheses</w:t>
      </w:r>
    </w:p>
    <w:p w14:paraId="69B63636" w14:textId="77777777" w:rsidR="002322DC" w:rsidRPr="004B4A93" w:rsidRDefault="002322DC" w:rsidP="002322DC">
      <w:pPr>
        <w:rPr>
          <w:rFonts w:eastAsia="Times New Roman"/>
          <w:szCs w:val="24"/>
          <w:lang w:val="en"/>
        </w:rPr>
      </w:pPr>
      <w:r w:rsidRPr="004B4A93">
        <w:rPr>
          <w:rFonts w:eastAsia="Times New Roman"/>
          <w:szCs w:val="24"/>
          <w:lang w:val="en"/>
        </w:rPr>
        <w:t>The VR counselor purchases the most basic orthotic or prosthetic device that allows a customer to meet his or her vocational needs. More technologically advanced devices or components may be purchased only if required by the customer's vocational needs as stated in the IPE. An orthosis or prosthesis is a medically prescribed item. The VR counselor is not required to obtain competitive bids. Payments for orthoses or prosthesis may not exceed MAPS.</w:t>
      </w:r>
    </w:p>
    <w:p w14:paraId="0E4A99CD" w14:textId="77777777" w:rsidR="002322DC" w:rsidRPr="004B4A93" w:rsidRDefault="002322DC" w:rsidP="002322DC">
      <w:pPr>
        <w:rPr>
          <w:rFonts w:eastAsia="Times New Roman"/>
          <w:szCs w:val="24"/>
          <w:lang w:val="en"/>
        </w:rPr>
      </w:pPr>
      <w:r w:rsidRPr="004B4A93">
        <w:rPr>
          <w:rFonts w:eastAsia="Times New Roman"/>
          <w:szCs w:val="24"/>
          <w:lang w:val="en"/>
        </w:rPr>
        <w:t xml:space="preserve">See the </w:t>
      </w:r>
      <w:hyperlink r:id="rId21" w:history="1">
        <w:r w:rsidRPr="004B4A93">
          <w:rPr>
            <w:rFonts w:eastAsia="Times New Roman"/>
            <w:color w:val="0000FF"/>
            <w:szCs w:val="24"/>
            <w:u w:val="single"/>
            <w:lang w:val="en"/>
          </w:rPr>
          <w:t>Counselor Desk Reference, Purchasing Prostheses</w:t>
        </w:r>
      </w:hyperlink>
      <w:r w:rsidRPr="004B4A93">
        <w:rPr>
          <w:rFonts w:eastAsia="Times New Roman"/>
          <w:szCs w:val="24"/>
          <w:lang w:val="en"/>
        </w:rPr>
        <w:t xml:space="preserve"> for guidance.</w:t>
      </w:r>
    </w:p>
    <w:p w14:paraId="5EFAFB54" w14:textId="77777777" w:rsidR="002322DC" w:rsidRPr="004B4A93" w:rsidRDefault="002322DC" w:rsidP="002322DC">
      <w:pPr>
        <w:rPr>
          <w:rFonts w:eastAsia="Times New Roman"/>
          <w:szCs w:val="24"/>
          <w:lang w:val="en"/>
        </w:rPr>
      </w:pPr>
      <w:r w:rsidRPr="004B4A93">
        <w:rPr>
          <w:rFonts w:eastAsia="Times New Roman"/>
          <w:szCs w:val="24"/>
          <w:lang w:val="en"/>
        </w:rPr>
        <w:t>Orthoses include:</w:t>
      </w:r>
    </w:p>
    <w:p w14:paraId="5D88A5A6" w14:textId="77777777" w:rsidR="002322DC" w:rsidRPr="004B4A93" w:rsidRDefault="002322DC" w:rsidP="00781A70">
      <w:pPr>
        <w:numPr>
          <w:ilvl w:val="0"/>
          <w:numId w:val="31"/>
        </w:numPr>
        <w:rPr>
          <w:rFonts w:eastAsia="Times New Roman"/>
          <w:szCs w:val="24"/>
          <w:lang w:val="en"/>
        </w:rPr>
      </w:pPr>
      <w:r w:rsidRPr="004B4A93">
        <w:rPr>
          <w:rFonts w:eastAsia="Times New Roman"/>
          <w:szCs w:val="24"/>
          <w:lang w:val="en"/>
        </w:rPr>
        <w:t>corsets;</w:t>
      </w:r>
    </w:p>
    <w:p w14:paraId="5E47ACDE" w14:textId="77777777" w:rsidR="002322DC" w:rsidRPr="004B4A93" w:rsidRDefault="002322DC" w:rsidP="00781A70">
      <w:pPr>
        <w:numPr>
          <w:ilvl w:val="0"/>
          <w:numId w:val="31"/>
        </w:numPr>
        <w:rPr>
          <w:rFonts w:eastAsia="Times New Roman"/>
          <w:szCs w:val="24"/>
          <w:lang w:val="en"/>
        </w:rPr>
      </w:pPr>
      <w:r w:rsidRPr="004B4A93">
        <w:rPr>
          <w:rFonts w:eastAsia="Times New Roman"/>
          <w:szCs w:val="24"/>
          <w:lang w:val="en"/>
        </w:rPr>
        <w:t>orthopedic shoes;</w:t>
      </w:r>
    </w:p>
    <w:p w14:paraId="7EBF9923" w14:textId="77777777" w:rsidR="002322DC" w:rsidRPr="004B4A93" w:rsidRDefault="002322DC" w:rsidP="00781A70">
      <w:pPr>
        <w:numPr>
          <w:ilvl w:val="0"/>
          <w:numId w:val="31"/>
        </w:numPr>
        <w:rPr>
          <w:rFonts w:eastAsia="Times New Roman"/>
          <w:szCs w:val="24"/>
          <w:lang w:val="en"/>
        </w:rPr>
      </w:pPr>
      <w:r w:rsidRPr="004B4A93">
        <w:rPr>
          <w:rFonts w:eastAsia="Times New Roman"/>
          <w:szCs w:val="24"/>
          <w:lang w:val="en"/>
        </w:rPr>
        <w:t>braces; and</w:t>
      </w:r>
    </w:p>
    <w:p w14:paraId="1762C16A" w14:textId="77777777" w:rsidR="002322DC" w:rsidRPr="004B4A93" w:rsidRDefault="002322DC" w:rsidP="00781A70">
      <w:pPr>
        <w:numPr>
          <w:ilvl w:val="0"/>
          <w:numId w:val="31"/>
        </w:numPr>
        <w:rPr>
          <w:rFonts w:eastAsia="Times New Roman"/>
          <w:szCs w:val="24"/>
          <w:lang w:val="en"/>
        </w:rPr>
      </w:pPr>
      <w:r w:rsidRPr="004B4A93">
        <w:rPr>
          <w:rFonts w:eastAsia="Times New Roman"/>
          <w:szCs w:val="24"/>
          <w:lang w:val="en"/>
        </w:rPr>
        <w:t>splints.</w:t>
      </w:r>
    </w:p>
    <w:p w14:paraId="42A2AFFD" w14:textId="77777777" w:rsidR="002322DC" w:rsidRPr="004B4A93" w:rsidRDefault="002322DC" w:rsidP="002322DC">
      <w:pPr>
        <w:rPr>
          <w:rFonts w:eastAsia="Times New Roman"/>
          <w:szCs w:val="24"/>
          <w:lang w:val="en"/>
        </w:rPr>
      </w:pPr>
      <w:r w:rsidRPr="004B4A93">
        <w:rPr>
          <w:rFonts w:eastAsia="Times New Roman"/>
          <w:szCs w:val="24"/>
          <w:lang w:val="en"/>
        </w:rPr>
        <w:t>Prostheses include:</w:t>
      </w:r>
    </w:p>
    <w:p w14:paraId="76464464" w14:textId="77777777" w:rsidR="002322DC" w:rsidRPr="004B4A93" w:rsidRDefault="002322DC" w:rsidP="00781A70">
      <w:pPr>
        <w:numPr>
          <w:ilvl w:val="0"/>
          <w:numId w:val="32"/>
        </w:numPr>
        <w:rPr>
          <w:rFonts w:eastAsia="Times New Roman"/>
          <w:szCs w:val="24"/>
          <w:lang w:val="en"/>
        </w:rPr>
      </w:pPr>
      <w:r w:rsidRPr="004B4A93">
        <w:rPr>
          <w:rFonts w:eastAsia="Times New Roman"/>
          <w:szCs w:val="24"/>
          <w:lang w:val="en"/>
        </w:rPr>
        <w:t>transhumeral (above elbow);</w:t>
      </w:r>
    </w:p>
    <w:p w14:paraId="00BA951C" w14:textId="77777777" w:rsidR="002322DC" w:rsidRPr="004B4A93" w:rsidRDefault="002322DC" w:rsidP="00781A70">
      <w:pPr>
        <w:numPr>
          <w:ilvl w:val="0"/>
          <w:numId w:val="32"/>
        </w:numPr>
        <w:rPr>
          <w:rFonts w:eastAsia="Times New Roman"/>
          <w:szCs w:val="24"/>
          <w:lang w:val="en"/>
        </w:rPr>
      </w:pPr>
      <w:r w:rsidRPr="004B4A93">
        <w:rPr>
          <w:rFonts w:eastAsia="Times New Roman"/>
          <w:szCs w:val="24"/>
          <w:lang w:val="en"/>
        </w:rPr>
        <w:t>transradial (below elbow);</w:t>
      </w:r>
    </w:p>
    <w:p w14:paraId="10F7127D" w14:textId="77777777" w:rsidR="002322DC" w:rsidRPr="004B4A93" w:rsidRDefault="002322DC" w:rsidP="00781A70">
      <w:pPr>
        <w:numPr>
          <w:ilvl w:val="0"/>
          <w:numId w:val="32"/>
        </w:numPr>
        <w:rPr>
          <w:rFonts w:eastAsia="Times New Roman"/>
          <w:szCs w:val="24"/>
          <w:lang w:val="en"/>
        </w:rPr>
      </w:pPr>
      <w:r w:rsidRPr="004B4A93">
        <w:rPr>
          <w:rFonts w:eastAsia="Times New Roman"/>
          <w:szCs w:val="24"/>
          <w:lang w:val="en"/>
        </w:rPr>
        <w:lastRenderedPageBreak/>
        <w:t>hand or fingers;</w:t>
      </w:r>
    </w:p>
    <w:p w14:paraId="718D0B8B" w14:textId="77777777" w:rsidR="002322DC" w:rsidRPr="004B4A93" w:rsidRDefault="002322DC" w:rsidP="00781A70">
      <w:pPr>
        <w:numPr>
          <w:ilvl w:val="0"/>
          <w:numId w:val="32"/>
        </w:numPr>
        <w:rPr>
          <w:rFonts w:eastAsia="Times New Roman"/>
          <w:szCs w:val="24"/>
          <w:lang w:val="en"/>
        </w:rPr>
      </w:pPr>
      <w:r w:rsidRPr="004B4A93">
        <w:rPr>
          <w:rFonts w:eastAsia="Times New Roman"/>
          <w:szCs w:val="24"/>
          <w:lang w:val="en"/>
        </w:rPr>
        <w:t>hip disarticulation (full leg);</w:t>
      </w:r>
    </w:p>
    <w:p w14:paraId="4B00B970" w14:textId="77777777" w:rsidR="002322DC" w:rsidRPr="004B4A93" w:rsidRDefault="002322DC" w:rsidP="00781A70">
      <w:pPr>
        <w:numPr>
          <w:ilvl w:val="0"/>
          <w:numId w:val="32"/>
        </w:numPr>
        <w:rPr>
          <w:rFonts w:eastAsia="Times New Roman"/>
          <w:szCs w:val="24"/>
          <w:lang w:val="en"/>
        </w:rPr>
      </w:pPr>
      <w:r w:rsidRPr="004B4A93">
        <w:rPr>
          <w:rFonts w:eastAsia="Times New Roman"/>
          <w:szCs w:val="24"/>
          <w:lang w:val="en"/>
        </w:rPr>
        <w:t>transfemoral (above knee);</w:t>
      </w:r>
    </w:p>
    <w:p w14:paraId="75D6C923" w14:textId="77777777" w:rsidR="002322DC" w:rsidRPr="004B4A93" w:rsidRDefault="002322DC" w:rsidP="00781A70">
      <w:pPr>
        <w:numPr>
          <w:ilvl w:val="0"/>
          <w:numId w:val="32"/>
        </w:numPr>
        <w:rPr>
          <w:rFonts w:eastAsia="Times New Roman"/>
          <w:szCs w:val="24"/>
          <w:lang w:val="en"/>
        </w:rPr>
      </w:pPr>
      <w:r w:rsidRPr="004B4A93">
        <w:rPr>
          <w:rFonts w:eastAsia="Times New Roman"/>
          <w:szCs w:val="24"/>
          <w:lang w:val="en"/>
        </w:rPr>
        <w:t>transtibial (below knee); and</w:t>
      </w:r>
    </w:p>
    <w:p w14:paraId="4BEF408C" w14:textId="77777777" w:rsidR="002322DC" w:rsidRPr="004B4A93" w:rsidRDefault="002322DC" w:rsidP="00781A70">
      <w:pPr>
        <w:numPr>
          <w:ilvl w:val="0"/>
          <w:numId w:val="32"/>
        </w:numPr>
        <w:rPr>
          <w:rFonts w:eastAsia="Times New Roman"/>
          <w:szCs w:val="24"/>
          <w:lang w:val="en"/>
        </w:rPr>
      </w:pPr>
      <w:r w:rsidRPr="004B4A93">
        <w:rPr>
          <w:rFonts w:eastAsia="Times New Roman"/>
          <w:szCs w:val="24"/>
          <w:lang w:val="en"/>
        </w:rPr>
        <w:t>foot or toes.</w:t>
      </w:r>
    </w:p>
    <w:p w14:paraId="348C0603" w14:textId="77777777" w:rsidR="002322DC" w:rsidRPr="004B4A93" w:rsidRDefault="002322DC" w:rsidP="002322DC">
      <w:pPr>
        <w:rPr>
          <w:rFonts w:eastAsia="Times New Roman"/>
          <w:szCs w:val="24"/>
          <w:lang w:val="en"/>
        </w:rPr>
      </w:pPr>
      <w:r w:rsidRPr="004B4A93">
        <w:rPr>
          <w:rFonts w:eastAsia="Times New Roman"/>
          <w:szCs w:val="24"/>
          <w:lang w:val="en"/>
        </w:rPr>
        <w:t>To purchase an orthosis or prosthesis for a customer, the VR counselor:</w:t>
      </w:r>
    </w:p>
    <w:p w14:paraId="7ACF820B" w14:textId="77777777" w:rsidR="002322DC" w:rsidRPr="004B4A93" w:rsidRDefault="002322DC" w:rsidP="00781A70">
      <w:pPr>
        <w:numPr>
          <w:ilvl w:val="0"/>
          <w:numId w:val="33"/>
        </w:numPr>
        <w:rPr>
          <w:rFonts w:eastAsia="Times New Roman"/>
          <w:szCs w:val="24"/>
          <w:lang w:val="en"/>
        </w:rPr>
      </w:pPr>
      <w:r w:rsidRPr="004B4A93">
        <w:rPr>
          <w:rFonts w:eastAsia="Times New Roman"/>
          <w:szCs w:val="24"/>
          <w:lang w:val="en"/>
        </w:rPr>
        <w:t>obtains a physician's written prescription (a prescription is not required for the repair or replacement of a prosthetic or orthotic component);</w:t>
      </w:r>
    </w:p>
    <w:p w14:paraId="05BCE1DA" w14:textId="77777777" w:rsidR="002322DC" w:rsidRPr="004B4A93" w:rsidRDefault="002322DC" w:rsidP="00781A70">
      <w:pPr>
        <w:numPr>
          <w:ilvl w:val="0"/>
          <w:numId w:val="33"/>
        </w:numPr>
        <w:rPr>
          <w:rFonts w:eastAsia="Times New Roman"/>
          <w:szCs w:val="24"/>
          <w:lang w:val="en"/>
        </w:rPr>
      </w:pPr>
      <w:r w:rsidRPr="004B4A93">
        <w:rPr>
          <w:rFonts w:eastAsia="Times New Roman"/>
          <w:szCs w:val="24"/>
          <w:lang w:val="en"/>
        </w:rPr>
        <w:t xml:space="preserve">if purchasing a prosthesis, completes the </w:t>
      </w:r>
      <w:hyperlink r:id="rId22" w:history="1">
        <w:r w:rsidRPr="004B4A93">
          <w:rPr>
            <w:rFonts w:eastAsia="Times New Roman"/>
            <w:color w:val="0000FF"/>
            <w:szCs w:val="24"/>
            <w:u w:val="single"/>
            <w:lang w:val="en"/>
          </w:rPr>
          <w:t>DARS3601, Upper Extremity Amputation Checklist</w:t>
        </w:r>
      </w:hyperlink>
      <w:r w:rsidRPr="004B4A93">
        <w:rPr>
          <w:rFonts w:eastAsia="Times New Roman"/>
          <w:szCs w:val="24"/>
          <w:lang w:val="en"/>
        </w:rPr>
        <w:t xml:space="preserve"> or the </w:t>
      </w:r>
      <w:hyperlink r:id="rId23" w:history="1">
        <w:r w:rsidRPr="004B4A93">
          <w:rPr>
            <w:rFonts w:eastAsia="Times New Roman"/>
            <w:color w:val="0000FF"/>
            <w:szCs w:val="24"/>
            <w:u w:val="single"/>
            <w:lang w:val="en"/>
          </w:rPr>
          <w:t>DARS3602, Lower Extremity Amputation Checklist</w:t>
        </w:r>
      </w:hyperlink>
      <w:r w:rsidRPr="004B4A93">
        <w:rPr>
          <w:rFonts w:eastAsia="Times New Roman"/>
          <w:szCs w:val="24"/>
          <w:lang w:val="en"/>
        </w:rPr>
        <w:t xml:space="preserve"> and sends the identified section of the Checklist to the prosthetist for completion;</w:t>
      </w:r>
    </w:p>
    <w:p w14:paraId="3A31136E" w14:textId="77777777" w:rsidR="002322DC" w:rsidRPr="004B4A93" w:rsidRDefault="002322DC" w:rsidP="00781A70">
      <w:pPr>
        <w:numPr>
          <w:ilvl w:val="0"/>
          <w:numId w:val="33"/>
        </w:numPr>
        <w:rPr>
          <w:rFonts w:eastAsia="Times New Roman"/>
          <w:szCs w:val="24"/>
          <w:lang w:val="en"/>
        </w:rPr>
      </w:pPr>
      <w:r w:rsidRPr="004B4A93">
        <w:rPr>
          <w:rFonts w:eastAsia="Times New Roman"/>
          <w:szCs w:val="24"/>
          <w:lang w:val="en"/>
        </w:rPr>
        <w:t xml:space="preserve">obtains a letter of specification from the orthotist/prosthetist that includes: </w:t>
      </w:r>
    </w:p>
    <w:p w14:paraId="07C33563" w14:textId="77777777" w:rsidR="002322DC" w:rsidRPr="004B4A93" w:rsidRDefault="002322DC" w:rsidP="00781A70">
      <w:pPr>
        <w:numPr>
          <w:ilvl w:val="1"/>
          <w:numId w:val="33"/>
        </w:numPr>
        <w:rPr>
          <w:rFonts w:eastAsia="Times New Roman"/>
          <w:szCs w:val="24"/>
          <w:lang w:val="en"/>
        </w:rPr>
      </w:pPr>
      <w:r w:rsidRPr="004B4A93">
        <w:rPr>
          <w:rFonts w:eastAsia="Times New Roman"/>
          <w:szCs w:val="24"/>
          <w:lang w:val="en"/>
        </w:rPr>
        <w:t>Healthcare Common Procedure Coding System (HCPCS) codes;</w:t>
      </w:r>
    </w:p>
    <w:p w14:paraId="66E3C2F2" w14:textId="77777777" w:rsidR="002322DC" w:rsidRPr="004B4A93" w:rsidRDefault="002322DC" w:rsidP="00781A70">
      <w:pPr>
        <w:numPr>
          <w:ilvl w:val="1"/>
          <w:numId w:val="33"/>
        </w:numPr>
        <w:rPr>
          <w:rFonts w:eastAsia="Times New Roman"/>
          <w:szCs w:val="24"/>
          <w:lang w:val="en"/>
        </w:rPr>
      </w:pPr>
      <w:r w:rsidRPr="004B4A93">
        <w:rPr>
          <w:rFonts w:eastAsia="Times New Roman"/>
          <w:szCs w:val="24"/>
          <w:lang w:val="en"/>
        </w:rPr>
        <w:t>the number of units;</w:t>
      </w:r>
    </w:p>
    <w:p w14:paraId="4ABAAFA8" w14:textId="77777777" w:rsidR="002322DC" w:rsidRPr="004B4A93" w:rsidRDefault="002322DC" w:rsidP="00781A70">
      <w:pPr>
        <w:numPr>
          <w:ilvl w:val="1"/>
          <w:numId w:val="33"/>
        </w:numPr>
        <w:rPr>
          <w:rFonts w:eastAsia="Times New Roman"/>
          <w:szCs w:val="24"/>
          <w:lang w:val="en"/>
        </w:rPr>
      </w:pPr>
      <w:r w:rsidRPr="004B4A93">
        <w:rPr>
          <w:rFonts w:eastAsia="Times New Roman"/>
          <w:szCs w:val="24"/>
          <w:lang w:val="en"/>
        </w:rPr>
        <w:t>item descriptions; and</w:t>
      </w:r>
    </w:p>
    <w:p w14:paraId="76F18F87" w14:textId="77777777" w:rsidR="002322DC" w:rsidRPr="004B4A93" w:rsidRDefault="002322DC" w:rsidP="00781A70">
      <w:pPr>
        <w:numPr>
          <w:ilvl w:val="1"/>
          <w:numId w:val="33"/>
        </w:numPr>
        <w:rPr>
          <w:rFonts w:eastAsia="Times New Roman"/>
          <w:szCs w:val="24"/>
          <w:lang w:val="en"/>
        </w:rPr>
      </w:pPr>
      <w:r w:rsidRPr="004B4A93">
        <w:rPr>
          <w:rFonts w:eastAsia="Times New Roman"/>
          <w:szCs w:val="24"/>
          <w:lang w:val="en"/>
        </w:rPr>
        <w:t>itemized charges;</w:t>
      </w:r>
    </w:p>
    <w:p w14:paraId="2C1C2388" w14:textId="77777777" w:rsidR="002322DC" w:rsidRPr="004B4A93" w:rsidRDefault="002322DC" w:rsidP="00781A70">
      <w:pPr>
        <w:numPr>
          <w:ilvl w:val="0"/>
          <w:numId w:val="33"/>
        </w:numPr>
        <w:rPr>
          <w:rFonts w:eastAsia="Times New Roman"/>
          <w:szCs w:val="24"/>
          <w:lang w:val="en"/>
        </w:rPr>
      </w:pPr>
      <w:r w:rsidRPr="004B4A93">
        <w:rPr>
          <w:rFonts w:eastAsia="Times New Roman"/>
          <w:szCs w:val="24"/>
          <w:lang w:val="en"/>
        </w:rPr>
        <w:t xml:space="preserve">obtains from the prosthetist or orthotist the medical or vocational justification for the components or devices selected. For a replacement, the VR counselor requests from the prosthetist or orthotist an identification of problems with the customer's current prosthesis or orthosis. The letter must describe the design and components of the current device fully. The letter must also: </w:t>
      </w:r>
    </w:p>
    <w:p w14:paraId="4E8BEB0D" w14:textId="77777777" w:rsidR="002322DC" w:rsidRPr="004B4A93" w:rsidRDefault="002322DC" w:rsidP="00781A70">
      <w:pPr>
        <w:numPr>
          <w:ilvl w:val="1"/>
          <w:numId w:val="33"/>
        </w:numPr>
        <w:rPr>
          <w:rFonts w:eastAsia="Times New Roman"/>
          <w:szCs w:val="24"/>
          <w:lang w:val="en"/>
        </w:rPr>
      </w:pPr>
      <w:r w:rsidRPr="004B4A93">
        <w:rPr>
          <w:rFonts w:eastAsia="Times New Roman"/>
          <w:szCs w:val="24"/>
          <w:lang w:val="en"/>
        </w:rPr>
        <w:t>identify problems that have limited the customer's ability to use the current device; and</w:t>
      </w:r>
    </w:p>
    <w:p w14:paraId="68C538F9" w14:textId="77777777" w:rsidR="002322DC" w:rsidRPr="004B4A93" w:rsidRDefault="002322DC" w:rsidP="00781A70">
      <w:pPr>
        <w:numPr>
          <w:ilvl w:val="1"/>
          <w:numId w:val="33"/>
        </w:numPr>
        <w:rPr>
          <w:rFonts w:eastAsia="Times New Roman"/>
          <w:szCs w:val="24"/>
          <w:lang w:val="en"/>
        </w:rPr>
      </w:pPr>
      <w:r w:rsidRPr="004B4A93">
        <w:rPr>
          <w:rFonts w:eastAsia="Times New Roman"/>
          <w:szCs w:val="24"/>
          <w:lang w:val="en"/>
        </w:rPr>
        <w:t>explain the necessity and rationale of the proposed device;</w:t>
      </w:r>
    </w:p>
    <w:p w14:paraId="71278DD5" w14:textId="77777777" w:rsidR="002322DC" w:rsidRPr="004B4A93" w:rsidRDefault="002322DC" w:rsidP="00781A70">
      <w:pPr>
        <w:numPr>
          <w:ilvl w:val="0"/>
          <w:numId w:val="33"/>
        </w:numPr>
        <w:rPr>
          <w:rFonts w:eastAsia="Times New Roman"/>
          <w:szCs w:val="24"/>
          <w:lang w:val="en"/>
        </w:rPr>
      </w:pPr>
      <w:r w:rsidRPr="004B4A93">
        <w:rPr>
          <w:rFonts w:eastAsia="Times New Roman"/>
          <w:szCs w:val="24"/>
          <w:lang w:val="en"/>
        </w:rPr>
        <w:t>develops a service record for a recommended orthosis or prosthesis using the letter of specification;</w:t>
      </w:r>
    </w:p>
    <w:p w14:paraId="15791B5E" w14:textId="77777777" w:rsidR="002322DC" w:rsidRPr="004B4A93" w:rsidRDefault="002322DC" w:rsidP="00781A70">
      <w:pPr>
        <w:numPr>
          <w:ilvl w:val="0"/>
          <w:numId w:val="33"/>
        </w:numPr>
        <w:rPr>
          <w:rFonts w:eastAsia="Times New Roman"/>
          <w:szCs w:val="24"/>
          <w:lang w:val="en"/>
        </w:rPr>
      </w:pPr>
      <w:r w:rsidRPr="004B4A93">
        <w:rPr>
          <w:rFonts w:eastAsia="Times New Roman"/>
          <w:szCs w:val="24"/>
          <w:lang w:val="en"/>
        </w:rPr>
        <w:t>determines the need for a technical review of the letter of specification by the UTSW Medical Center Prosthetics—Orthotics Program or an approval by the VR OPRC for a specific component with an unlisted MAPS code; and</w:t>
      </w:r>
    </w:p>
    <w:p w14:paraId="621BA9B5" w14:textId="77777777" w:rsidR="002322DC" w:rsidRPr="004B4A93" w:rsidRDefault="002322DC" w:rsidP="00781A70">
      <w:pPr>
        <w:numPr>
          <w:ilvl w:val="0"/>
          <w:numId w:val="33"/>
        </w:numPr>
        <w:rPr>
          <w:rFonts w:eastAsia="Times New Roman"/>
          <w:szCs w:val="24"/>
          <w:lang w:val="en"/>
        </w:rPr>
      </w:pPr>
      <w:r w:rsidRPr="004B4A93">
        <w:rPr>
          <w:rFonts w:eastAsia="Times New Roman"/>
          <w:szCs w:val="24"/>
          <w:lang w:val="en"/>
        </w:rPr>
        <w:t>determines whether the cost to VR for the prosthesis equals or exceeds $12,500 and the letter of specification contains no unlisted MAPS codes. If both of those circumstances exist, a UTSW technical review of the letter of specification is required.</w:t>
      </w:r>
    </w:p>
    <w:p w14:paraId="5A4A664F" w14:textId="77777777" w:rsidR="002322DC" w:rsidRPr="004B4A93" w:rsidRDefault="002322DC" w:rsidP="002322DC">
      <w:pPr>
        <w:rPr>
          <w:rFonts w:eastAsia="Times New Roman"/>
          <w:szCs w:val="24"/>
          <w:lang w:val="en"/>
        </w:rPr>
      </w:pPr>
      <w:r w:rsidRPr="004B4A93">
        <w:rPr>
          <w:rFonts w:eastAsia="Times New Roman"/>
          <w:szCs w:val="24"/>
          <w:lang w:val="en"/>
        </w:rPr>
        <w:t>If the letter of specification contains a prosthetic component with an unlisted MAPS code, then the component must be approved for purchase by the OPRC, regardless of cost. An OPRC review is required even when the customer's comparable benefit is expected to pay for the major portion of the cost of the prosthesis or orthosis.</w:t>
      </w:r>
    </w:p>
    <w:p w14:paraId="7343D191" w14:textId="77777777" w:rsidR="002322DC" w:rsidRPr="004B4A93" w:rsidRDefault="002322DC" w:rsidP="002322DC">
      <w:pPr>
        <w:rPr>
          <w:rFonts w:eastAsia="Times New Roman"/>
          <w:szCs w:val="24"/>
          <w:lang w:val="en"/>
        </w:rPr>
      </w:pPr>
      <w:r w:rsidRPr="004B4A93">
        <w:rPr>
          <w:rFonts w:eastAsia="Times New Roman"/>
          <w:szCs w:val="24"/>
          <w:lang w:val="en"/>
        </w:rPr>
        <w:t>A letter of specification prosthetic that has an unlisted MAPS code does not require a secondary technical UTSW review.</w:t>
      </w:r>
    </w:p>
    <w:p w14:paraId="0BCBA4F6" w14:textId="77777777" w:rsidR="002322DC" w:rsidRPr="004B4A93" w:rsidRDefault="002322DC" w:rsidP="002322DC">
      <w:pPr>
        <w:pStyle w:val="Heading4"/>
      </w:pPr>
      <w:r w:rsidRPr="004B4A93">
        <w:lastRenderedPageBreak/>
        <w:t>Procedure for UTSW Technical Review</w:t>
      </w:r>
    </w:p>
    <w:p w14:paraId="1E841975" w14:textId="77777777" w:rsidR="002322DC" w:rsidRPr="004B4A93" w:rsidRDefault="002322DC" w:rsidP="002322DC">
      <w:pPr>
        <w:rPr>
          <w:rFonts w:eastAsia="Times New Roman"/>
          <w:szCs w:val="24"/>
          <w:lang w:val="en"/>
        </w:rPr>
      </w:pPr>
      <w:r w:rsidRPr="004B4A93">
        <w:rPr>
          <w:rFonts w:eastAsia="Times New Roman"/>
          <w:szCs w:val="24"/>
          <w:lang w:val="en"/>
        </w:rPr>
        <w:t>To submit a letter of specification for a prosthetic for UTSW review, the VR counselor:</w:t>
      </w:r>
    </w:p>
    <w:p w14:paraId="4CD157CC" w14:textId="77777777" w:rsidR="002322DC" w:rsidRPr="004B4A93" w:rsidRDefault="002322DC" w:rsidP="00781A70">
      <w:pPr>
        <w:numPr>
          <w:ilvl w:val="0"/>
          <w:numId w:val="34"/>
        </w:numPr>
        <w:rPr>
          <w:rFonts w:eastAsia="Times New Roman"/>
          <w:szCs w:val="24"/>
          <w:lang w:val="en"/>
        </w:rPr>
      </w:pPr>
      <w:r w:rsidRPr="004B4A93">
        <w:rPr>
          <w:rFonts w:eastAsia="Times New Roman"/>
          <w:szCs w:val="24"/>
          <w:lang w:val="en"/>
        </w:rPr>
        <w:t xml:space="preserve">uses the </w:t>
      </w:r>
      <w:hyperlink r:id="rId24" w:history="1">
        <w:r w:rsidRPr="004B4A93">
          <w:rPr>
            <w:rFonts w:eastAsia="Times New Roman"/>
            <w:color w:val="0000FF"/>
            <w:szCs w:val="24"/>
            <w:u w:val="single"/>
            <w:lang w:val="en"/>
          </w:rPr>
          <w:t>UTSW cover sheet</w:t>
        </w:r>
      </w:hyperlink>
      <w:r w:rsidRPr="004B4A93">
        <w:rPr>
          <w:rFonts w:eastAsia="Times New Roman"/>
          <w:szCs w:val="24"/>
          <w:lang w:val="en"/>
        </w:rPr>
        <w:t>, follows the instructions, and attaches required information; and</w:t>
      </w:r>
    </w:p>
    <w:p w14:paraId="16221317" w14:textId="77777777" w:rsidR="002322DC" w:rsidRPr="004B4A93" w:rsidRDefault="002322DC" w:rsidP="00781A70">
      <w:pPr>
        <w:numPr>
          <w:ilvl w:val="0"/>
          <w:numId w:val="34"/>
        </w:numPr>
        <w:rPr>
          <w:rFonts w:eastAsia="Times New Roman"/>
          <w:szCs w:val="24"/>
          <w:lang w:val="en"/>
        </w:rPr>
      </w:pPr>
      <w:r w:rsidRPr="004B4A93">
        <w:rPr>
          <w:rFonts w:eastAsia="Times New Roman"/>
          <w:szCs w:val="24"/>
          <w:lang w:val="en"/>
        </w:rPr>
        <w:t>documents in RHW the need for the required review and the submission date of the cover sheet and required information.</w:t>
      </w:r>
    </w:p>
    <w:p w14:paraId="34431500" w14:textId="77777777" w:rsidR="002322DC" w:rsidRPr="004B4A93" w:rsidRDefault="002322DC" w:rsidP="002322DC">
      <w:pPr>
        <w:rPr>
          <w:rFonts w:eastAsia="Times New Roman"/>
          <w:szCs w:val="24"/>
          <w:lang w:val="en"/>
        </w:rPr>
      </w:pPr>
      <w:r w:rsidRPr="004B4A93">
        <w:rPr>
          <w:rFonts w:eastAsia="Times New Roman"/>
          <w:szCs w:val="24"/>
          <w:lang w:val="en"/>
        </w:rPr>
        <w:t>Upon receipt of the UTSW technical review report, the VR counselor shares the report with the prescribing prosthetist.</w:t>
      </w:r>
    </w:p>
    <w:p w14:paraId="0C896AF5" w14:textId="77777777" w:rsidR="002322DC" w:rsidRPr="004B4A93" w:rsidRDefault="002322DC" w:rsidP="002322DC">
      <w:pPr>
        <w:rPr>
          <w:rFonts w:eastAsia="Times New Roman"/>
          <w:szCs w:val="24"/>
          <w:lang w:val="en"/>
        </w:rPr>
      </w:pPr>
      <w:r w:rsidRPr="004B4A93">
        <w:rPr>
          <w:rFonts w:eastAsia="Times New Roman"/>
          <w:szCs w:val="24"/>
          <w:lang w:val="en"/>
        </w:rPr>
        <w:t>The VR counselor:</w:t>
      </w:r>
    </w:p>
    <w:p w14:paraId="0ED8F733" w14:textId="77777777" w:rsidR="002322DC" w:rsidRPr="004B4A93" w:rsidRDefault="002322DC" w:rsidP="00781A70">
      <w:pPr>
        <w:numPr>
          <w:ilvl w:val="0"/>
          <w:numId w:val="35"/>
        </w:numPr>
        <w:rPr>
          <w:rFonts w:eastAsia="Times New Roman"/>
          <w:szCs w:val="24"/>
          <w:lang w:val="en"/>
        </w:rPr>
      </w:pPr>
      <w:r w:rsidRPr="004B4A93">
        <w:rPr>
          <w:rFonts w:eastAsia="Times New Roman"/>
          <w:szCs w:val="24"/>
          <w:lang w:val="en"/>
        </w:rPr>
        <w:t>discusses with the prosthetist the recommended changes to the letter of specification as identified by the UTSW review;</w:t>
      </w:r>
    </w:p>
    <w:p w14:paraId="349009DD" w14:textId="77777777" w:rsidR="002322DC" w:rsidRPr="004B4A93" w:rsidRDefault="002322DC" w:rsidP="00781A70">
      <w:pPr>
        <w:numPr>
          <w:ilvl w:val="0"/>
          <w:numId w:val="35"/>
        </w:numPr>
        <w:rPr>
          <w:rFonts w:eastAsia="Times New Roman"/>
          <w:szCs w:val="24"/>
          <w:lang w:val="en"/>
        </w:rPr>
      </w:pPr>
      <w:r w:rsidRPr="004B4A93">
        <w:rPr>
          <w:rFonts w:eastAsia="Times New Roman"/>
          <w:szCs w:val="24"/>
          <w:lang w:val="en"/>
        </w:rPr>
        <w:t>requests a revised letter of specification if the prosthetist agrees with the changes; and</w:t>
      </w:r>
    </w:p>
    <w:p w14:paraId="14D72ED1" w14:textId="77777777" w:rsidR="002322DC" w:rsidRPr="004B4A93" w:rsidRDefault="002322DC" w:rsidP="00781A70">
      <w:pPr>
        <w:numPr>
          <w:ilvl w:val="0"/>
          <w:numId w:val="35"/>
        </w:numPr>
        <w:rPr>
          <w:rFonts w:eastAsia="Times New Roman"/>
          <w:szCs w:val="24"/>
          <w:lang w:val="en"/>
        </w:rPr>
      </w:pPr>
      <w:r w:rsidRPr="004B4A93">
        <w:rPr>
          <w:rFonts w:eastAsia="Times New Roman"/>
          <w:szCs w:val="24"/>
          <w:lang w:val="en"/>
        </w:rPr>
        <w:t>states the reason in RHW if the UTSW recommendations are not followed.</w:t>
      </w:r>
    </w:p>
    <w:p w14:paraId="1E2BBF00" w14:textId="77777777" w:rsidR="002322DC" w:rsidRPr="004B4A93" w:rsidRDefault="002322DC" w:rsidP="002322DC">
      <w:pPr>
        <w:rPr>
          <w:rFonts w:eastAsia="Times New Roman"/>
          <w:szCs w:val="24"/>
          <w:lang w:val="en"/>
        </w:rPr>
      </w:pPr>
      <w:r w:rsidRPr="004B4A93">
        <w:rPr>
          <w:rFonts w:eastAsia="Times New Roman"/>
          <w:szCs w:val="24"/>
          <w:lang w:val="en"/>
        </w:rPr>
        <w:t>The VR counselor issues a service authorization for fabrication of the orthosis or prosthesis and verifies receipt before payment.</w:t>
      </w:r>
    </w:p>
    <w:p w14:paraId="0F4B29E3" w14:textId="77777777" w:rsidR="002322DC" w:rsidRPr="004B4A93" w:rsidRDefault="002322DC" w:rsidP="002322DC">
      <w:pPr>
        <w:rPr>
          <w:rFonts w:eastAsia="Times New Roman"/>
          <w:szCs w:val="24"/>
          <w:lang w:val="en"/>
        </w:rPr>
      </w:pPr>
      <w:r w:rsidRPr="004B4A93">
        <w:rPr>
          <w:rFonts w:eastAsia="Times New Roman"/>
          <w:szCs w:val="24"/>
          <w:lang w:val="en"/>
        </w:rPr>
        <w:t>If an amended letter of specification cannot be negotiated, the prosthetist may submit additional information and the VR counselor may request a UTSW follow-up review of the case. The additional information must be substantive and pertain specifically to the customer. It should not be generic information or the same information provided in the original documents. The VR counselor requests the UTSW follow-up review using the procedure outlined above at an additional cost. Only one follow-up review is allowed. Questions about the UTSW report should be directed to the program specialist for physical disability.</w:t>
      </w:r>
    </w:p>
    <w:p w14:paraId="5192967F" w14:textId="77777777" w:rsidR="002322DC" w:rsidRPr="004B4A93" w:rsidRDefault="002322DC" w:rsidP="002322DC">
      <w:pPr>
        <w:pStyle w:val="Heading4"/>
      </w:pPr>
      <w:r w:rsidRPr="004B4A93">
        <w:t>Procedure for Purchasing an Orthosis or Prosthesis with an Unlisted MAPS Code</w:t>
      </w:r>
    </w:p>
    <w:p w14:paraId="7FA46657" w14:textId="77777777" w:rsidR="002322DC" w:rsidRPr="004B4A93" w:rsidRDefault="002322DC" w:rsidP="002322DC">
      <w:pPr>
        <w:rPr>
          <w:rFonts w:eastAsia="Times New Roman"/>
          <w:szCs w:val="24"/>
          <w:lang w:val="en"/>
        </w:rPr>
      </w:pPr>
      <w:r w:rsidRPr="004B4A93">
        <w:rPr>
          <w:rFonts w:eastAsia="Times New Roman"/>
          <w:szCs w:val="24"/>
          <w:lang w:val="en"/>
        </w:rPr>
        <w:t>If the L-code for a device or component is not listed in MAPS when the service record is generated, the OPRC must approve the purchase of the specialized device or component regardless of cost. OPRC approval for purchase of a specialized device or component does not require an additional technical review by UTSW. The VRC uses the following procedures to submit a case to the OPRC for approval.</w:t>
      </w:r>
    </w:p>
    <w:p w14:paraId="60F7207F" w14:textId="77777777" w:rsidR="002322DC" w:rsidRPr="004B4A93" w:rsidRDefault="002322DC" w:rsidP="002322DC">
      <w:pPr>
        <w:rPr>
          <w:rFonts w:eastAsia="Times New Roman"/>
          <w:szCs w:val="24"/>
          <w:lang w:val="en"/>
        </w:rPr>
      </w:pPr>
      <w:r w:rsidRPr="004B4A93">
        <w:rPr>
          <w:rFonts w:eastAsia="Times New Roman"/>
          <w:szCs w:val="24"/>
          <w:lang w:val="en"/>
        </w:rPr>
        <w:t>The VR counselor:</w:t>
      </w:r>
    </w:p>
    <w:p w14:paraId="03A6A2F3" w14:textId="77777777" w:rsidR="002322DC" w:rsidRPr="004B4A93" w:rsidRDefault="002322DC" w:rsidP="00781A70">
      <w:pPr>
        <w:numPr>
          <w:ilvl w:val="0"/>
          <w:numId w:val="36"/>
        </w:numPr>
        <w:rPr>
          <w:rFonts w:eastAsia="Times New Roman"/>
          <w:szCs w:val="24"/>
          <w:lang w:val="en"/>
        </w:rPr>
      </w:pPr>
      <w:r w:rsidRPr="004B4A93">
        <w:rPr>
          <w:rFonts w:eastAsia="Times New Roman"/>
          <w:szCs w:val="24"/>
          <w:lang w:val="en"/>
        </w:rPr>
        <w:t xml:space="preserve">prepares a packet using the </w:t>
      </w:r>
      <w:hyperlink r:id="rId25" w:history="1">
        <w:r w:rsidRPr="004B4A93">
          <w:rPr>
            <w:rFonts w:eastAsia="Times New Roman"/>
            <w:color w:val="0000FF"/>
            <w:szCs w:val="24"/>
            <w:u w:val="single"/>
            <w:lang w:val="en"/>
          </w:rPr>
          <w:t>OPRC cover sheet</w:t>
        </w:r>
      </w:hyperlink>
      <w:r w:rsidRPr="004B4A93">
        <w:rPr>
          <w:rFonts w:eastAsia="Times New Roman"/>
          <w:szCs w:val="24"/>
          <w:lang w:val="en"/>
        </w:rPr>
        <w:t>, follows the instructions, and attaches all required information;</w:t>
      </w:r>
    </w:p>
    <w:p w14:paraId="2AC5EC97" w14:textId="77777777" w:rsidR="002322DC" w:rsidRPr="004B4A93" w:rsidRDefault="002322DC" w:rsidP="00781A70">
      <w:pPr>
        <w:numPr>
          <w:ilvl w:val="0"/>
          <w:numId w:val="36"/>
        </w:numPr>
        <w:rPr>
          <w:rFonts w:eastAsia="Times New Roman"/>
          <w:szCs w:val="24"/>
          <w:lang w:val="en"/>
        </w:rPr>
      </w:pPr>
      <w:r w:rsidRPr="004B4A93">
        <w:rPr>
          <w:rFonts w:eastAsia="Times New Roman"/>
          <w:szCs w:val="24"/>
          <w:lang w:val="en"/>
        </w:rPr>
        <w:t>documents in RHW the need for the required review and the submission date of the cover sheet and required information;</w:t>
      </w:r>
    </w:p>
    <w:p w14:paraId="06122C0F" w14:textId="77777777" w:rsidR="002322DC" w:rsidRPr="004B4A93" w:rsidRDefault="002322DC" w:rsidP="00781A70">
      <w:pPr>
        <w:numPr>
          <w:ilvl w:val="0"/>
          <w:numId w:val="36"/>
        </w:numPr>
        <w:rPr>
          <w:rFonts w:eastAsia="Times New Roman"/>
          <w:szCs w:val="24"/>
          <w:lang w:val="en"/>
        </w:rPr>
      </w:pPr>
      <w:r w:rsidRPr="004B4A93">
        <w:rPr>
          <w:rFonts w:eastAsia="Times New Roman"/>
          <w:szCs w:val="24"/>
          <w:lang w:val="en"/>
        </w:rPr>
        <w:lastRenderedPageBreak/>
        <w:t>reviews the OPRC decision entered in a case note in RHW (The decision includes a review and report of the state prosthetic consultant and is based on the medical and/or vocational necessity of the component.);</w:t>
      </w:r>
    </w:p>
    <w:p w14:paraId="0230EEB4" w14:textId="77777777" w:rsidR="002322DC" w:rsidRPr="004B4A93" w:rsidRDefault="002322DC" w:rsidP="00781A70">
      <w:pPr>
        <w:numPr>
          <w:ilvl w:val="0"/>
          <w:numId w:val="36"/>
        </w:numPr>
        <w:rPr>
          <w:rFonts w:eastAsia="Times New Roman"/>
          <w:szCs w:val="24"/>
          <w:lang w:val="en"/>
        </w:rPr>
      </w:pPr>
      <w:r w:rsidRPr="004B4A93">
        <w:rPr>
          <w:rFonts w:eastAsia="Times New Roman"/>
          <w:szCs w:val="24"/>
          <w:lang w:val="en"/>
        </w:rPr>
        <w:t>gives the prosthetist a copy of the TWC state prosthetic consultant's report for review;</w:t>
      </w:r>
    </w:p>
    <w:p w14:paraId="2A422C29" w14:textId="77777777" w:rsidR="002322DC" w:rsidRPr="004B4A93" w:rsidRDefault="002322DC" w:rsidP="00781A70">
      <w:pPr>
        <w:numPr>
          <w:ilvl w:val="0"/>
          <w:numId w:val="36"/>
        </w:numPr>
        <w:rPr>
          <w:rFonts w:eastAsia="Times New Roman"/>
          <w:szCs w:val="24"/>
          <w:lang w:val="en"/>
        </w:rPr>
      </w:pPr>
      <w:r w:rsidRPr="004B4A93">
        <w:rPr>
          <w:rFonts w:eastAsia="Times New Roman"/>
          <w:szCs w:val="24"/>
          <w:lang w:val="en"/>
        </w:rPr>
        <w:t>submits a request for another review if the VR counselor, prosthetist, or orthotist has additional pertinent information that might affect the OPRC decision;</w:t>
      </w:r>
    </w:p>
    <w:p w14:paraId="47A4E049" w14:textId="77777777" w:rsidR="002322DC" w:rsidRPr="004B4A93" w:rsidRDefault="002322DC" w:rsidP="00781A70">
      <w:pPr>
        <w:numPr>
          <w:ilvl w:val="0"/>
          <w:numId w:val="36"/>
        </w:numPr>
        <w:rPr>
          <w:rFonts w:eastAsia="Times New Roman"/>
          <w:szCs w:val="24"/>
          <w:lang w:val="en"/>
        </w:rPr>
      </w:pPr>
      <w:r w:rsidRPr="004B4A93">
        <w:rPr>
          <w:rFonts w:eastAsia="Times New Roman"/>
          <w:szCs w:val="24"/>
          <w:lang w:val="en"/>
        </w:rPr>
        <w:t>contacts Medical Services to issue a service authorization for the fabrication of the orthosis or prosthesis if the component is approved by OPRC; and</w:t>
      </w:r>
    </w:p>
    <w:p w14:paraId="1B3D34A0" w14:textId="77777777" w:rsidR="002322DC" w:rsidRPr="004B4A93" w:rsidRDefault="002322DC" w:rsidP="00781A70">
      <w:pPr>
        <w:numPr>
          <w:ilvl w:val="0"/>
          <w:numId w:val="36"/>
        </w:numPr>
        <w:rPr>
          <w:rFonts w:eastAsia="Times New Roman"/>
          <w:szCs w:val="24"/>
          <w:lang w:val="en"/>
        </w:rPr>
      </w:pPr>
      <w:r w:rsidRPr="004B4A93">
        <w:rPr>
          <w:rFonts w:eastAsia="Times New Roman"/>
          <w:szCs w:val="24"/>
          <w:lang w:val="en"/>
        </w:rPr>
        <w:t>verifies the receipt of orthosis or prosthesis before payment.</w:t>
      </w:r>
    </w:p>
    <w:p w14:paraId="1618AB61" w14:textId="77777777" w:rsidR="002322DC" w:rsidRPr="004B4A93" w:rsidRDefault="002322DC" w:rsidP="002322DC">
      <w:pPr>
        <w:pStyle w:val="Heading4"/>
      </w:pPr>
      <w:r w:rsidRPr="004B4A93">
        <w:t>Functional Electrical Stimulation Devices</w:t>
      </w:r>
    </w:p>
    <w:p w14:paraId="4B736621" w14:textId="77777777" w:rsidR="002322DC" w:rsidRPr="004B4A93" w:rsidRDefault="002322DC" w:rsidP="002322DC">
      <w:pPr>
        <w:rPr>
          <w:rFonts w:eastAsia="Times New Roman"/>
          <w:szCs w:val="24"/>
          <w:lang w:val="en"/>
        </w:rPr>
      </w:pPr>
      <w:r w:rsidRPr="004B4A93">
        <w:rPr>
          <w:rFonts w:eastAsia="Times New Roman"/>
          <w:szCs w:val="24"/>
          <w:lang w:val="en"/>
        </w:rPr>
        <w:t xml:space="preserve">Purchase of functional electrical stimulation (FES) for walking is limited to customers with spinal cord injury who have met the clinical criteria and have received approval of the </w:t>
      </w:r>
      <w:ins w:id="115" w:author="Author">
        <w:r>
          <w:rPr>
            <w:rFonts w:eastAsia="Times New Roman"/>
            <w:szCs w:val="24"/>
            <w:lang w:val="en"/>
          </w:rPr>
          <w:t xml:space="preserve">state </w:t>
        </w:r>
      </w:ins>
      <w:r w:rsidRPr="004B4A93">
        <w:rPr>
          <w:rFonts w:eastAsia="Times New Roman"/>
          <w:szCs w:val="24"/>
          <w:lang w:val="en"/>
        </w:rPr>
        <w:t>medical director.</w:t>
      </w:r>
    </w:p>
    <w:p w14:paraId="2521DB2E" w14:textId="77777777" w:rsidR="002322DC" w:rsidRPr="004B4A93" w:rsidRDefault="002322DC" w:rsidP="002322DC">
      <w:pPr>
        <w:rPr>
          <w:rFonts w:eastAsia="Times New Roman"/>
          <w:szCs w:val="24"/>
          <w:lang w:val="en"/>
        </w:rPr>
      </w:pPr>
      <w:r w:rsidRPr="004B4A93">
        <w:rPr>
          <w:rFonts w:eastAsia="Times New Roman"/>
          <w:szCs w:val="24"/>
          <w:lang w:val="en"/>
        </w:rPr>
        <w:t>The VR counselor selects the most basic orthotic device that allows the customer to perform his or her tasks in the work environment. VR may consider the purchase of lower extremity FES devices (for example, the Bioness L300 or the WalkAide) only for customers:</w:t>
      </w:r>
    </w:p>
    <w:p w14:paraId="1EE2295D" w14:textId="77777777" w:rsidR="002322DC" w:rsidRPr="004B4A93" w:rsidRDefault="002322DC" w:rsidP="00781A70">
      <w:pPr>
        <w:numPr>
          <w:ilvl w:val="0"/>
          <w:numId w:val="37"/>
        </w:numPr>
        <w:rPr>
          <w:rFonts w:eastAsia="Times New Roman"/>
          <w:szCs w:val="24"/>
          <w:lang w:val="en"/>
        </w:rPr>
      </w:pPr>
      <w:r w:rsidRPr="004B4A93">
        <w:rPr>
          <w:rFonts w:eastAsia="Times New Roman"/>
          <w:szCs w:val="24"/>
          <w:lang w:val="en"/>
        </w:rPr>
        <w:t xml:space="preserve">who have spinal cord injuries that meet specific clinical criteria in accordance with Centers for Medicare and Medicaid Services guidelines and who have had their cases reviewed and approved by the VR </w:t>
      </w:r>
      <w:ins w:id="116" w:author="Author">
        <w:r>
          <w:rPr>
            <w:rFonts w:eastAsia="Times New Roman"/>
            <w:szCs w:val="24"/>
            <w:lang w:val="en"/>
          </w:rPr>
          <w:t xml:space="preserve">state </w:t>
        </w:r>
      </w:ins>
      <w:r w:rsidRPr="004B4A93">
        <w:rPr>
          <w:rFonts w:eastAsia="Times New Roman"/>
          <w:szCs w:val="24"/>
          <w:lang w:val="en"/>
        </w:rPr>
        <w:t>medical director;</w:t>
      </w:r>
    </w:p>
    <w:p w14:paraId="65598A5B" w14:textId="77777777" w:rsidR="002322DC" w:rsidRPr="004B4A93" w:rsidRDefault="002322DC" w:rsidP="00781A70">
      <w:pPr>
        <w:numPr>
          <w:ilvl w:val="0"/>
          <w:numId w:val="37"/>
        </w:numPr>
        <w:rPr>
          <w:rFonts w:eastAsia="Times New Roman"/>
          <w:szCs w:val="24"/>
          <w:lang w:val="en"/>
        </w:rPr>
      </w:pPr>
      <w:r w:rsidRPr="004B4A93">
        <w:rPr>
          <w:rFonts w:eastAsia="Times New Roman"/>
          <w:szCs w:val="24"/>
          <w:lang w:val="en"/>
        </w:rPr>
        <w:t>who can demonstrate a clear vocational need for the FES devices as compared to ambulation with an ankle foot orthosis or a knee ankle foot orthosis;</w:t>
      </w:r>
    </w:p>
    <w:p w14:paraId="371DC064" w14:textId="77777777" w:rsidR="002322DC" w:rsidRPr="004B4A93" w:rsidRDefault="002322DC" w:rsidP="00781A70">
      <w:pPr>
        <w:numPr>
          <w:ilvl w:val="0"/>
          <w:numId w:val="37"/>
        </w:numPr>
        <w:rPr>
          <w:rFonts w:eastAsia="Times New Roman"/>
          <w:szCs w:val="24"/>
          <w:lang w:val="en"/>
        </w:rPr>
      </w:pPr>
      <w:r w:rsidRPr="004B4A93">
        <w:rPr>
          <w:rFonts w:eastAsia="Times New Roman"/>
          <w:szCs w:val="24"/>
          <w:lang w:val="en"/>
        </w:rPr>
        <w:t>who can demonstrate the ability to provide for the monthly maintenance and needed supplies; and</w:t>
      </w:r>
    </w:p>
    <w:p w14:paraId="0B6A956C" w14:textId="77777777" w:rsidR="002322DC" w:rsidRPr="004B4A93" w:rsidRDefault="002322DC" w:rsidP="00781A70">
      <w:pPr>
        <w:numPr>
          <w:ilvl w:val="0"/>
          <w:numId w:val="37"/>
        </w:numPr>
        <w:rPr>
          <w:rFonts w:eastAsia="Times New Roman"/>
          <w:szCs w:val="24"/>
          <w:lang w:val="en"/>
        </w:rPr>
      </w:pPr>
      <w:r w:rsidRPr="004B4A93">
        <w:rPr>
          <w:rFonts w:eastAsia="Times New Roman"/>
          <w:szCs w:val="24"/>
          <w:lang w:val="en"/>
        </w:rPr>
        <w:t>whose case favors best value purchasing.</w:t>
      </w:r>
    </w:p>
    <w:p w14:paraId="12F30297" w14:textId="77777777" w:rsidR="002322DC" w:rsidRPr="004B4A93" w:rsidRDefault="002322DC" w:rsidP="002322DC">
      <w:pPr>
        <w:rPr>
          <w:rFonts w:eastAsia="Times New Roman"/>
          <w:szCs w:val="24"/>
          <w:lang w:val="en"/>
        </w:rPr>
      </w:pPr>
      <w:r w:rsidRPr="004B4A93">
        <w:rPr>
          <w:rFonts w:eastAsia="Times New Roman"/>
          <w:szCs w:val="24"/>
          <w:lang w:val="en"/>
        </w:rPr>
        <w:t>To request approval of an FES device for a VR customer with spinal cord injury, the VR counselor:</w:t>
      </w:r>
    </w:p>
    <w:p w14:paraId="0FB710BB" w14:textId="77777777" w:rsidR="002322DC" w:rsidRDefault="002322DC" w:rsidP="00781A70">
      <w:pPr>
        <w:numPr>
          <w:ilvl w:val="0"/>
          <w:numId w:val="38"/>
        </w:numPr>
        <w:rPr>
          <w:ins w:id="117" w:author="Author"/>
          <w:rFonts w:eastAsia="Times New Roman"/>
          <w:szCs w:val="24"/>
          <w:lang w:val="en"/>
        </w:rPr>
      </w:pPr>
      <w:ins w:id="118" w:author="Author">
        <w:r>
          <w:rPr>
            <w:rFonts w:eastAsia="Times New Roman"/>
            <w:szCs w:val="24"/>
            <w:lang w:val="en"/>
          </w:rPr>
          <w:t>consults with the VR Manager;</w:t>
        </w:r>
      </w:ins>
    </w:p>
    <w:p w14:paraId="7D09A069" w14:textId="77777777" w:rsidR="002322DC" w:rsidRPr="004B4A93" w:rsidRDefault="002322DC" w:rsidP="00781A70">
      <w:pPr>
        <w:numPr>
          <w:ilvl w:val="0"/>
          <w:numId w:val="38"/>
        </w:numPr>
        <w:rPr>
          <w:rFonts w:eastAsia="Times New Roman"/>
          <w:szCs w:val="24"/>
          <w:lang w:val="en"/>
        </w:rPr>
      </w:pPr>
      <w:r w:rsidRPr="004B4A93">
        <w:rPr>
          <w:rFonts w:eastAsia="Times New Roman"/>
          <w:szCs w:val="24"/>
          <w:lang w:val="en"/>
        </w:rPr>
        <w:t xml:space="preserve">consults with the </w:t>
      </w:r>
      <w:del w:id="119" w:author="Author">
        <w:r w:rsidRPr="004B4A93" w:rsidDel="005C13B8">
          <w:rPr>
            <w:rFonts w:eastAsia="Times New Roman"/>
            <w:szCs w:val="24"/>
            <w:lang w:val="en"/>
          </w:rPr>
          <w:delText xml:space="preserve">Central </w:delText>
        </w:r>
        <w:r w:rsidRPr="004B4A93" w:rsidDel="00204248">
          <w:rPr>
            <w:rFonts w:eastAsia="Times New Roman"/>
            <w:szCs w:val="24"/>
            <w:lang w:val="en"/>
          </w:rPr>
          <w:delText xml:space="preserve">Office </w:delText>
        </w:r>
      </w:del>
      <w:ins w:id="120" w:author="Author">
        <w:r>
          <w:rPr>
            <w:rFonts w:eastAsia="Times New Roman"/>
            <w:szCs w:val="24"/>
            <w:lang w:val="en"/>
          </w:rPr>
          <w:t>state o</w:t>
        </w:r>
        <w:r w:rsidRPr="004B4A93">
          <w:rPr>
            <w:rFonts w:eastAsia="Times New Roman"/>
            <w:szCs w:val="24"/>
            <w:lang w:val="en"/>
          </w:rPr>
          <w:t xml:space="preserve">ffice </w:t>
        </w:r>
      </w:ins>
      <w:r w:rsidRPr="004B4A93">
        <w:rPr>
          <w:rFonts w:eastAsia="Times New Roman"/>
          <w:szCs w:val="24"/>
          <w:lang w:val="en"/>
        </w:rPr>
        <w:t>program specialist for physical disabilities about the clinical criteria; and</w:t>
      </w:r>
    </w:p>
    <w:p w14:paraId="755BCB1C" w14:textId="77777777" w:rsidR="002322DC" w:rsidRPr="004B4A93" w:rsidRDefault="002322DC" w:rsidP="00781A70">
      <w:pPr>
        <w:numPr>
          <w:ilvl w:val="0"/>
          <w:numId w:val="38"/>
        </w:numPr>
        <w:rPr>
          <w:rFonts w:eastAsia="Times New Roman"/>
          <w:szCs w:val="24"/>
          <w:lang w:val="en"/>
        </w:rPr>
      </w:pPr>
      <w:r w:rsidRPr="004B4A93">
        <w:rPr>
          <w:rFonts w:eastAsia="Times New Roman"/>
          <w:szCs w:val="24"/>
          <w:lang w:val="en"/>
        </w:rPr>
        <w:t xml:space="preserve">submits a courtesy case to </w:t>
      </w:r>
      <w:hyperlink r:id="rId26" w:history="1">
        <w:r w:rsidRPr="004B4A93">
          <w:rPr>
            <w:rFonts w:eastAsia="Times New Roman"/>
            <w:color w:val="0000FF"/>
            <w:szCs w:val="24"/>
            <w:u w:val="single"/>
            <w:lang w:val="en"/>
          </w:rPr>
          <w:t>vr.medicalservices@twc.state.tx.us for</w:t>
        </w:r>
      </w:hyperlink>
      <w:r w:rsidRPr="004B4A93">
        <w:rPr>
          <w:rFonts w:eastAsia="Times New Roman"/>
          <w:szCs w:val="24"/>
          <w:lang w:val="en"/>
        </w:rPr>
        <w:t xml:space="preserve"> the </w:t>
      </w:r>
      <w:ins w:id="121" w:author="Author">
        <w:r>
          <w:rPr>
            <w:rFonts w:eastAsia="Times New Roman"/>
            <w:szCs w:val="24"/>
            <w:lang w:val="en"/>
          </w:rPr>
          <w:t xml:space="preserve">state </w:t>
        </w:r>
      </w:ins>
      <w:r w:rsidRPr="004B4A93">
        <w:rPr>
          <w:rFonts w:eastAsia="Times New Roman"/>
          <w:szCs w:val="24"/>
          <w:lang w:val="en"/>
        </w:rPr>
        <w:t>medical director to review.</w:t>
      </w:r>
    </w:p>
    <w:p w14:paraId="5D8BF1D3" w14:textId="77777777" w:rsidR="002322DC" w:rsidRPr="004B4A93" w:rsidRDefault="002322DC" w:rsidP="002322DC">
      <w:pPr>
        <w:rPr>
          <w:rFonts w:eastAsia="Times New Roman"/>
          <w:szCs w:val="24"/>
          <w:lang w:val="en"/>
        </w:rPr>
      </w:pPr>
      <w:r w:rsidRPr="004B4A93">
        <w:rPr>
          <w:rFonts w:eastAsia="Times New Roman"/>
          <w:szCs w:val="24"/>
          <w:lang w:val="en"/>
        </w:rPr>
        <w:t>Managers may not make exceptions to any part of the FES devices policy.</w:t>
      </w:r>
    </w:p>
    <w:p w14:paraId="5CC900D8" w14:textId="77777777" w:rsidR="002322DC" w:rsidRPr="004B4A93" w:rsidRDefault="002322DC" w:rsidP="002322DC">
      <w:pPr>
        <w:pStyle w:val="Heading3"/>
      </w:pPr>
      <w:r w:rsidRPr="004B4A93">
        <w:t>Warranties, Repair, and Maintenance of Orthoses and Prostheses</w:t>
      </w:r>
    </w:p>
    <w:p w14:paraId="26324C77" w14:textId="77777777" w:rsidR="002322DC" w:rsidRPr="004B4A93" w:rsidRDefault="002322DC" w:rsidP="002322DC">
      <w:pPr>
        <w:rPr>
          <w:rFonts w:eastAsia="Times New Roman"/>
          <w:szCs w:val="24"/>
          <w:lang w:val="en"/>
        </w:rPr>
      </w:pPr>
      <w:r w:rsidRPr="004B4A93">
        <w:rPr>
          <w:rFonts w:eastAsia="Times New Roman"/>
          <w:szCs w:val="24"/>
          <w:lang w:val="en"/>
        </w:rPr>
        <w:t>The provider agrees to replace, without cost to VR, defective parts and materials within 90 days of the customer's receiving the completed orthosis or prosthesis, excluding:</w:t>
      </w:r>
    </w:p>
    <w:p w14:paraId="72AC3D94" w14:textId="77777777" w:rsidR="002322DC" w:rsidRPr="004B4A93" w:rsidRDefault="002322DC" w:rsidP="00781A70">
      <w:pPr>
        <w:numPr>
          <w:ilvl w:val="0"/>
          <w:numId w:val="39"/>
        </w:numPr>
        <w:rPr>
          <w:rFonts w:eastAsia="Times New Roman"/>
          <w:szCs w:val="24"/>
          <w:lang w:val="en"/>
        </w:rPr>
      </w:pPr>
      <w:r w:rsidRPr="004B4A93">
        <w:rPr>
          <w:rFonts w:eastAsia="Times New Roman"/>
          <w:szCs w:val="24"/>
          <w:lang w:val="en"/>
        </w:rPr>
        <w:lastRenderedPageBreak/>
        <w:t>evidence that the device or component has been altered by anyone other than the provider; or</w:t>
      </w:r>
    </w:p>
    <w:p w14:paraId="54C35A7D" w14:textId="77777777" w:rsidR="002322DC" w:rsidRPr="004B4A93" w:rsidRDefault="002322DC" w:rsidP="00781A70">
      <w:pPr>
        <w:numPr>
          <w:ilvl w:val="0"/>
          <w:numId w:val="39"/>
        </w:numPr>
        <w:rPr>
          <w:rFonts w:eastAsia="Times New Roman"/>
          <w:szCs w:val="24"/>
          <w:lang w:val="en"/>
        </w:rPr>
      </w:pPr>
      <w:r w:rsidRPr="004B4A93">
        <w:rPr>
          <w:rFonts w:eastAsia="Times New Roman"/>
          <w:szCs w:val="24"/>
          <w:lang w:val="en"/>
        </w:rPr>
        <w:t>changes in the customer's condition that affect use of the device.</w:t>
      </w:r>
    </w:p>
    <w:p w14:paraId="657353D6" w14:textId="77777777" w:rsidR="002322DC" w:rsidRPr="004B4A93" w:rsidRDefault="002322DC" w:rsidP="002322DC">
      <w:pPr>
        <w:pStyle w:val="Heading4"/>
      </w:pPr>
      <w:r w:rsidRPr="004B4A93">
        <w:t>Manufacture Warranty</w:t>
      </w:r>
    </w:p>
    <w:p w14:paraId="14641E33" w14:textId="77777777" w:rsidR="002322DC" w:rsidRPr="004B4A93" w:rsidDel="00625B9D" w:rsidRDefault="002322DC" w:rsidP="002322DC">
      <w:pPr>
        <w:pStyle w:val="Heading4"/>
        <w:rPr>
          <w:del w:id="122" w:author="Author"/>
        </w:rPr>
      </w:pPr>
      <w:del w:id="123" w:author="Author">
        <w:r w:rsidRPr="004B4A93" w:rsidDel="00625B9D">
          <w:delText>Policy</w:delText>
        </w:r>
      </w:del>
    </w:p>
    <w:p w14:paraId="5FE73BC1" w14:textId="77777777" w:rsidR="002322DC" w:rsidRPr="004B4A93" w:rsidRDefault="002322DC" w:rsidP="002322DC">
      <w:pPr>
        <w:rPr>
          <w:rFonts w:eastAsia="Times New Roman"/>
          <w:szCs w:val="24"/>
          <w:lang w:val="en"/>
        </w:rPr>
      </w:pPr>
      <w:r w:rsidRPr="004B4A93">
        <w:rPr>
          <w:rFonts w:eastAsia="Times New Roman"/>
          <w:szCs w:val="24"/>
          <w:lang w:val="en"/>
        </w:rPr>
        <w:t>When an orthosis or prosthesis requires repair, the VR counselor determines whether any of the repair cost and/or component replacement cost is covered by warranty before using VR funds. The provider must honor the manufacturer warranties and pay all costs associated with warranty replacement.</w:t>
      </w:r>
    </w:p>
    <w:p w14:paraId="44EC41EA" w14:textId="77777777" w:rsidR="002322DC" w:rsidRPr="004B4A93" w:rsidRDefault="002322DC" w:rsidP="002322DC">
      <w:pPr>
        <w:pStyle w:val="Heading4"/>
      </w:pPr>
      <w:r w:rsidRPr="004B4A93">
        <w:t>Extended Warranty</w:t>
      </w:r>
    </w:p>
    <w:p w14:paraId="36A98FF1" w14:textId="77777777" w:rsidR="002322DC" w:rsidRPr="004B4A93" w:rsidRDefault="002322DC" w:rsidP="002322DC">
      <w:pPr>
        <w:rPr>
          <w:rFonts w:eastAsia="Times New Roman"/>
          <w:szCs w:val="24"/>
          <w:lang w:val="en"/>
        </w:rPr>
      </w:pPr>
      <w:r w:rsidRPr="004B4A93">
        <w:rPr>
          <w:rFonts w:eastAsia="Times New Roman"/>
          <w:szCs w:val="24"/>
          <w:lang w:val="en"/>
        </w:rPr>
        <w:t>The customer must pay all costs associated with extended warranties.</w:t>
      </w:r>
    </w:p>
    <w:p w14:paraId="2203D38A" w14:textId="77777777" w:rsidR="002322DC" w:rsidRPr="004B4A93" w:rsidRDefault="002322DC" w:rsidP="002322DC">
      <w:pPr>
        <w:pStyle w:val="Heading4"/>
      </w:pPr>
      <w:r w:rsidRPr="004B4A93">
        <w:t>Maintenance</w:t>
      </w:r>
    </w:p>
    <w:p w14:paraId="07D71773" w14:textId="77777777" w:rsidR="002322DC" w:rsidRPr="004B4A93" w:rsidDel="00625B9D" w:rsidRDefault="002322DC" w:rsidP="002322DC">
      <w:pPr>
        <w:pStyle w:val="Heading4"/>
        <w:rPr>
          <w:del w:id="124" w:author="Author"/>
        </w:rPr>
      </w:pPr>
      <w:del w:id="125" w:author="Author">
        <w:r w:rsidRPr="004B4A93" w:rsidDel="00625B9D">
          <w:delText>Policy</w:delText>
        </w:r>
      </w:del>
    </w:p>
    <w:p w14:paraId="61AB40BC" w14:textId="77777777" w:rsidR="002322DC" w:rsidRPr="004B4A93" w:rsidRDefault="002322DC" w:rsidP="002322DC">
      <w:pPr>
        <w:rPr>
          <w:rFonts w:eastAsia="Times New Roman"/>
          <w:szCs w:val="24"/>
          <w:lang w:val="en"/>
        </w:rPr>
      </w:pPr>
      <w:r w:rsidRPr="004B4A93">
        <w:rPr>
          <w:rFonts w:eastAsia="Times New Roman"/>
          <w:szCs w:val="24"/>
          <w:lang w:val="en"/>
        </w:rPr>
        <w:t>Before the purchase of an orthosis or prosthesis, the VR counselor discusses with the customer his or her responsibility to maintain, repair, and/or replace the orthosis or prosthesis. The VR counselor must discuss with the customer issues pertaining to specific maintenance costs of advanced technological components, such as the microprocessor knee unit.</w:t>
      </w:r>
    </w:p>
    <w:p w14:paraId="01DF61B7" w14:textId="77777777" w:rsidR="002322DC" w:rsidRPr="004B4A93" w:rsidRDefault="002322DC" w:rsidP="002322DC">
      <w:pPr>
        <w:pStyle w:val="Heading4"/>
      </w:pPr>
      <w:r w:rsidRPr="004B4A93">
        <w:t>Repair</w:t>
      </w:r>
    </w:p>
    <w:p w14:paraId="71B44ECB" w14:textId="77777777" w:rsidR="002322DC" w:rsidRPr="004B4A93" w:rsidDel="00625B9D" w:rsidRDefault="002322DC" w:rsidP="002322DC">
      <w:pPr>
        <w:pStyle w:val="Heading4"/>
        <w:rPr>
          <w:del w:id="126" w:author="Author"/>
        </w:rPr>
      </w:pPr>
      <w:del w:id="127" w:author="Author">
        <w:r w:rsidRPr="004B4A93" w:rsidDel="00625B9D">
          <w:delText>Policy</w:delText>
        </w:r>
      </w:del>
    </w:p>
    <w:p w14:paraId="2D3FAD1F" w14:textId="77777777" w:rsidR="002322DC" w:rsidRPr="004B4A93" w:rsidRDefault="002322DC" w:rsidP="002322DC">
      <w:pPr>
        <w:rPr>
          <w:rFonts w:eastAsia="Times New Roman"/>
          <w:szCs w:val="24"/>
          <w:lang w:val="en"/>
        </w:rPr>
      </w:pPr>
      <w:r w:rsidRPr="004B4A93">
        <w:rPr>
          <w:rFonts w:eastAsia="Times New Roman"/>
          <w:szCs w:val="24"/>
          <w:lang w:val="en"/>
        </w:rPr>
        <w:t>The VR counselor authorizes repair of the current orthosis or prosthesis unless the repair cost is more than 60 percent of the replacement cost. A prosthetist must submit the manufacturer's written repair estimate for advanced technological components, such as a microprocessor knee unit.</w:t>
      </w:r>
    </w:p>
    <w:p w14:paraId="7EE153E7" w14:textId="77777777" w:rsidR="002322DC" w:rsidRPr="004B4A93" w:rsidRDefault="002322DC" w:rsidP="002322DC">
      <w:pPr>
        <w:rPr>
          <w:rFonts w:eastAsia="Times New Roman"/>
          <w:szCs w:val="24"/>
          <w:lang w:val="en"/>
        </w:rPr>
      </w:pPr>
      <w:r w:rsidRPr="004B4A93">
        <w:rPr>
          <w:rFonts w:eastAsia="Times New Roman"/>
          <w:szCs w:val="24"/>
          <w:lang w:val="en"/>
        </w:rPr>
        <w:t>Labor charges are calculated at prevailing hourly rates for individual providers and must not exceed $50 per hour.</w:t>
      </w:r>
    </w:p>
    <w:p w14:paraId="255CB65D" w14:textId="77777777" w:rsidR="002322DC" w:rsidRPr="004B4A93" w:rsidRDefault="002322DC" w:rsidP="002322DC">
      <w:pPr>
        <w:pStyle w:val="Heading4"/>
      </w:pPr>
      <w:r w:rsidRPr="004B4A93">
        <w:t>Gait Training</w:t>
      </w:r>
    </w:p>
    <w:p w14:paraId="70CCC18F" w14:textId="77777777" w:rsidR="002322DC" w:rsidRPr="004B4A93" w:rsidDel="007C32C7" w:rsidRDefault="002322DC" w:rsidP="002322DC">
      <w:pPr>
        <w:pStyle w:val="Heading4"/>
        <w:rPr>
          <w:del w:id="128" w:author="Author"/>
        </w:rPr>
      </w:pPr>
      <w:del w:id="129" w:author="Author">
        <w:r w:rsidRPr="004B4A93" w:rsidDel="007C32C7">
          <w:delText>Policy</w:delText>
        </w:r>
      </w:del>
    </w:p>
    <w:p w14:paraId="7A2A787E" w14:textId="77777777" w:rsidR="002322DC" w:rsidRPr="004B4A93" w:rsidRDefault="002322DC" w:rsidP="002322DC">
      <w:pPr>
        <w:rPr>
          <w:rFonts w:eastAsia="Times New Roman"/>
          <w:szCs w:val="24"/>
          <w:lang w:val="en"/>
        </w:rPr>
      </w:pPr>
      <w:r w:rsidRPr="004B4A93">
        <w:rPr>
          <w:rFonts w:eastAsia="Times New Roman"/>
          <w:szCs w:val="24"/>
          <w:lang w:val="en"/>
        </w:rPr>
        <w:t>The VR counselor purchases gait training for a customer with an above-knee prosthesis if the customer:</w:t>
      </w:r>
    </w:p>
    <w:p w14:paraId="4A5D6931" w14:textId="77777777" w:rsidR="002322DC" w:rsidRPr="004B4A93" w:rsidRDefault="002322DC" w:rsidP="00781A70">
      <w:pPr>
        <w:numPr>
          <w:ilvl w:val="0"/>
          <w:numId w:val="40"/>
        </w:numPr>
        <w:rPr>
          <w:rFonts w:eastAsia="Times New Roman"/>
          <w:szCs w:val="24"/>
          <w:lang w:val="en"/>
        </w:rPr>
      </w:pPr>
      <w:r w:rsidRPr="004B4A93">
        <w:rPr>
          <w:rFonts w:eastAsia="Times New Roman"/>
          <w:szCs w:val="24"/>
          <w:lang w:val="en"/>
        </w:rPr>
        <w:lastRenderedPageBreak/>
        <w:t>has not used a prosthesis previously;</w:t>
      </w:r>
    </w:p>
    <w:p w14:paraId="7C995A88" w14:textId="77777777" w:rsidR="002322DC" w:rsidRPr="004B4A93" w:rsidRDefault="002322DC" w:rsidP="00781A70">
      <w:pPr>
        <w:numPr>
          <w:ilvl w:val="0"/>
          <w:numId w:val="40"/>
        </w:numPr>
        <w:rPr>
          <w:rFonts w:eastAsia="Times New Roman"/>
          <w:szCs w:val="24"/>
          <w:lang w:val="en"/>
        </w:rPr>
      </w:pPr>
      <w:r w:rsidRPr="004B4A93">
        <w:rPr>
          <w:rFonts w:eastAsia="Times New Roman"/>
          <w:szCs w:val="24"/>
          <w:lang w:val="en"/>
        </w:rPr>
        <w:t>will have a prosthesis that is different from the customer's previous prosthesis; or</w:t>
      </w:r>
    </w:p>
    <w:p w14:paraId="22331C87" w14:textId="77777777" w:rsidR="002322DC" w:rsidRPr="004B4A93" w:rsidRDefault="002322DC" w:rsidP="00781A70">
      <w:pPr>
        <w:numPr>
          <w:ilvl w:val="0"/>
          <w:numId w:val="40"/>
        </w:numPr>
        <w:rPr>
          <w:rFonts w:eastAsia="Times New Roman"/>
          <w:szCs w:val="24"/>
          <w:lang w:val="en"/>
        </w:rPr>
      </w:pPr>
      <w:r w:rsidRPr="004B4A93">
        <w:rPr>
          <w:rFonts w:eastAsia="Times New Roman"/>
          <w:szCs w:val="24"/>
          <w:lang w:val="en"/>
        </w:rPr>
        <w:t>has not used a prosthesis for a prolonged period.</w:t>
      </w:r>
    </w:p>
    <w:p w14:paraId="1DDA2A1B" w14:textId="77777777" w:rsidR="002322DC" w:rsidRPr="004B4A93" w:rsidRDefault="002322DC" w:rsidP="002322DC">
      <w:pPr>
        <w:rPr>
          <w:rFonts w:eastAsia="Times New Roman"/>
          <w:szCs w:val="24"/>
          <w:lang w:val="en"/>
        </w:rPr>
      </w:pPr>
      <w:r w:rsidRPr="004B4A93">
        <w:rPr>
          <w:rFonts w:eastAsia="Times New Roman"/>
          <w:szCs w:val="24"/>
          <w:lang w:val="en"/>
        </w:rPr>
        <w:t>A prosthetist may provide training in the use of a below-knee prosthesis. If the prosthetist recommends additional training, the VR counselor arranges for prosthetic training from a qualified physical or occupational therapist.</w:t>
      </w:r>
    </w:p>
    <w:p w14:paraId="558E1716" w14:textId="77777777" w:rsidR="002322DC" w:rsidRPr="004B4A93" w:rsidRDefault="002322DC" w:rsidP="002322DC">
      <w:pPr>
        <w:rPr>
          <w:rFonts w:eastAsia="Times New Roman"/>
          <w:szCs w:val="24"/>
          <w:lang w:val="en"/>
        </w:rPr>
      </w:pPr>
      <w:r w:rsidRPr="004B4A93">
        <w:rPr>
          <w:rFonts w:eastAsia="Times New Roman"/>
          <w:szCs w:val="24"/>
          <w:lang w:val="en"/>
        </w:rPr>
        <w:t>A qualified physical or occupational therapist also may provide training in the use of an upper-extremity prosthesis.</w:t>
      </w:r>
    </w:p>
    <w:p w14:paraId="4718998F" w14:textId="77777777" w:rsidR="002322DC" w:rsidRPr="004B4A93" w:rsidRDefault="002322DC" w:rsidP="002322DC">
      <w:pPr>
        <w:pStyle w:val="Heading3"/>
      </w:pPr>
      <w:r w:rsidRPr="004B4A93">
        <w:t>C-703-22: Osteomyelitis of the Extremities</w:t>
      </w:r>
    </w:p>
    <w:p w14:paraId="15C7D260" w14:textId="77777777" w:rsidR="002322DC" w:rsidRPr="004B4A93" w:rsidDel="000344F5" w:rsidRDefault="002322DC" w:rsidP="002322DC">
      <w:pPr>
        <w:pStyle w:val="Heading4"/>
        <w:rPr>
          <w:del w:id="130" w:author="Author"/>
        </w:rPr>
      </w:pPr>
      <w:del w:id="131" w:author="Author">
        <w:r w:rsidRPr="004B4A93" w:rsidDel="000344F5">
          <w:delText>Policy</w:delText>
        </w:r>
      </w:del>
    </w:p>
    <w:p w14:paraId="2DDE7508" w14:textId="77777777" w:rsidR="002322DC" w:rsidRPr="004B4A93" w:rsidRDefault="002322DC" w:rsidP="002322DC">
      <w:pPr>
        <w:rPr>
          <w:rFonts w:eastAsia="Times New Roman"/>
          <w:szCs w:val="24"/>
          <w:lang w:val="en"/>
        </w:rPr>
      </w:pPr>
      <w:r w:rsidRPr="004B4A93">
        <w:rPr>
          <w:rFonts w:eastAsia="Times New Roman"/>
          <w:szCs w:val="24"/>
          <w:lang w:val="en"/>
        </w:rPr>
        <w:t>Osteomyelitis is a bone infection that can cause an unstable medical condition with an uncertain prognosis. This condition may require complicated and extensive medical treatment.</w:t>
      </w:r>
    </w:p>
    <w:p w14:paraId="4A3C8AAC" w14:textId="77777777" w:rsidR="002322DC" w:rsidRPr="004B4A93" w:rsidRDefault="002322DC" w:rsidP="002322DC">
      <w:pPr>
        <w:rPr>
          <w:rFonts w:eastAsia="Times New Roman"/>
          <w:szCs w:val="24"/>
          <w:lang w:val="en"/>
        </w:rPr>
      </w:pPr>
      <w:r w:rsidRPr="004B4A93">
        <w:rPr>
          <w:rFonts w:eastAsia="Times New Roman"/>
          <w:szCs w:val="24"/>
          <w:lang w:val="en"/>
        </w:rPr>
        <w:t>VR considers sponsoring medical treatment for osteomyelitis only when:</w:t>
      </w:r>
    </w:p>
    <w:p w14:paraId="0FA0CF5D" w14:textId="77777777" w:rsidR="002322DC" w:rsidRPr="004B4A93" w:rsidRDefault="002322DC" w:rsidP="00781A70">
      <w:pPr>
        <w:numPr>
          <w:ilvl w:val="0"/>
          <w:numId w:val="41"/>
        </w:numPr>
        <w:rPr>
          <w:rFonts w:eastAsia="Times New Roman"/>
          <w:szCs w:val="24"/>
          <w:lang w:val="en"/>
        </w:rPr>
      </w:pPr>
      <w:r w:rsidRPr="004B4A93">
        <w:rPr>
          <w:rFonts w:eastAsia="Times New Roman"/>
          <w:szCs w:val="24"/>
          <w:lang w:val="en"/>
        </w:rPr>
        <w:t>amputation of an extremity is recommended as a curative treatment; or</w:t>
      </w:r>
    </w:p>
    <w:p w14:paraId="273FE553" w14:textId="77777777" w:rsidR="002322DC" w:rsidRPr="004B4A93" w:rsidRDefault="002322DC" w:rsidP="00781A70">
      <w:pPr>
        <w:numPr>
          <w:ilvl w:val="0"/>
          <w:numId w:val="41"/>
        </w:numPr>
        <w:rPr>
          <w:rFonts w:eastAsia="Times New Roman"/>
          <w:szCs w:val="24"/>
          <w:lang w:val="en"/>
        </w:rPr>
      </w:pPr>
      <w:r w:rsidRPr="004B4A93">
        <w:rPr>
          <w:rFonts w:eastAsia="Times New Roman"/>
          <w:szCs w:val="24"/>
          <w:lang w:val="en"/>
        </w:rPr>
        <w:t>the osteomyelitis condition occurs as a complication of a VR-sponsored surgery</w:t>
      </w:r>
      <w:ins w:id="132" w:author="Author">
        <w:r>
          <w:rPr>
            <w:rFonts w:eastAsia="Times New Roman"/>
            <w:szCs w:val="24"/>
            <w:lang w:val="en"/>
          </w:rPr>
          <w:t>.</w:t>
        </w:r>
      </w:ins>
      <w:r w:rsidRPr="004B4A93">
        <w:rPr>
          <w:rFonts w:eastAsia="Times New Roman"/>
          <w:szCs w:val="24"/>
          <w:lang w:val="en"/>
        </w:rPr>
        <w:t xml:space="preserve"> </w:t>
      </w:r>
      <w:del w:id="133" w:author="Author">
        <w:r w:rsidRPr="004B4A93" w:rsidDel="000344F5">
          <w:rPr>
            <w:rFonts w:eastAsia="Times New Roman"/>
            <w:szCs w:val="24"/>
            <w:lang w:val="en"/>
          </w:rPr>
          <w:delText xml:space="preserve">and </w:delText>
        </w:r>
      </w:del>
      <w:ins w:id="134" w:author="Author">
        <w:r>
          <w:rPr>
            <w:rFonts w:eastAsia="Times New Roman"/>
            <w:szCs w:val="24"/>
            <w:lang w:val="en"/>
          </w:rPr>
          <w:t>T</w:t>
        </w:r>
      </w:ins>
      <w:del w:id="135" w:author="Author">
        <w:r w:rsidRPr="004B4A93" w:rsidDel="000344F5">
          <w:rPr>
            <w:rFonts w:eastAsia="Times New Roman"/>
            <w:szCs w:val="24"/>
            <w:lang w:val="en"/>
          </w:rPr>
          <w:delText>t</w:delText>
        </w:r>
      </w:del>
      <w:r w:rsidRPr="004B4A93">
        <w:rPr>
          <w:rFonts w:eastAsia="Times New Roman"/>
          <w:szCs w:val="24"/>
          <w:lang w:val="en"/>
        </w:rPr>
        <w:t xml:space="preserve">he treatment is </w:t>
      </w:r>
      <w:ins w:id="136" w:author="Author">
        <w:r>
          <w:rPr>
            <w:rFonts w:eastAsia="Times New Roman"/>
            <w:szCs w:val="24"/>
            <w:lang w:val="en"/>
          </w:rPr>
          <w:t xml:space="preserve">reviewed by the LMC, and </w:t>
        </w:r>
      </w:ins>
      <w:r w:rsidRPr="004B4A93">
        <w:rPr>
          <w:rFonts w:eastAsia="Times New Roman"/>
          <w:szCs w:val="24"/>
          <w:lang w:val="en"/>
        </w:rPr>
        <w:t xml:space="preserve">approved by the VR </w:t>
      </w:r>
      <w:del w:id="137" w:author="Author">
        <w:r w:rsidRPr="004B4A93" w:rsidDel="000344F5">
          <w:rPr>
            <w:rFonts w:eastAsia="Times New Roman"/>
            <w:szCs w:val="24"/>
            <w:lang w:val="en"/>
          </w:rPr>
          <w:delText xml:space="preserve">Supervisor </w:delText>
        </w:r>
      </w:del>
      <w:ins w:id="138" w:author="Author">
        <w:r>
          <w:rPr>
            <w:rFonts w:eastAsia="Times New Roman"/>
            <w:szCs w:val="24"/>
            <w:lang w:val="en"/>
          </w:rPr>
          <w:t>Manager</w:t>
        </w:r>
        <w:r w:rsidRPr="004B4A93">
          <w:rPr>
            <w:rFonts w:eastAsia="Times New Roman"/>
            <w:szCs w:val="24"/>
            <w:lang w:val="en"/>
          </w:rPr>
          <w:t xml:space="preserve"> </w:t>
        </w:r>
      </w:ins>
      <w:r w:rsidRPr="004B4A93">
        <w:rPr>
          <w:rFonts w:eastAsia="Times New Roman"/>
          <w:szCs w:val="24"/>
          <w:lang w:val="en"/>
        </w:rPr>
        <w:t xml:space="preserve">and </w:t>
      </w:r>
      <w:del w:id="139" w:author="Author">
        <w:r w:rsidRPr="004B4A93" w:rsidDel="00204248">
          <w:rPr>
            <w:rFonts w:eastAsia="Times New Roman"/>
            <w:szCs w:val="24"/>
            <w:lang w:val="en"/>
          </w:rPr>
          <w:delText xml:space="preserve">VR </w:delText>
        </w:r>
      </w:del>
      <w:bookmarkStart w:id="140" w:name="_Hlk520895368"/>
      <w:ins w:id="141" w:author="Author">
        <w:r>
          <w:rPr>
            <w:rFonts w:eastAsia="Times New Roman"/>
            <w:szCs w:val="24"/>
            <w:lang w:val="en"/>
          </w:rPr>
          <w:t>state</w:t>
        </w:r>
        <w:r w:rsidRPr="004B4A93">
          <w:rPr>
            <w:rFonts w:eastAsia="Times New Roman"/>
            <w:szCs w:val="24"/>
            <w:lang w:val="en"/>
          </w:rPr>
          <w:t xml:space="preserve"> </w:t>
        </w:r>
      </w:ins>
      <w:r w:rsidRPr="004B4A93">
        <w:rPr>
          <w:rFonts w:eastAsia="Times New Roman"/>
          <w:szCs w:val="24"/>
          <w:lang w:val="en"/>
        </w:rPr>
        <w:t xml:space="preserve">medical </w:t>
      </w:r>
      <w:bookmarkEnd w:id="140"/>
      <w:r w:rsidRPr="004B4A93">
        <w:rPr>
          <w:rFonts w:eastAsia="Times New Roman"/>
          <w:szCs w:val="24"/>
          <w:lang w:val="en"/>
        </w:rPr>
        <w:t>director.</w:t>
      </w:r>
    </w:p>
    <w:p w14:paraId="594D6004" w14:textId="77777777" w:rsidR="002322DC" w:rsidRPr="00E66603" w:rsidRDefault="002322DC" w:rsidP="002322DC">
      <w:pPr>
        <w:rPr>
          <w:lang w:val="en"/>
        </w:rPr>
      </w:pPr>
      <w:r w:rsidRPr="00E66603">
        <w:rPr>
          <w:lang w:val="en"/>
        </w:rPr>
        <w:t xml:space="preserve">Exceptions require review by </w:t>
      </w:r>
      <w:del w:id="142" w:author="Author">
        <w:r w:rsidRPr="00E66603" w:rsidDel="008A3F72">
          <w:rPr>
            <w:lang w:val="en"/>
          </w:rPr>
          <w:delText xml:space="preserve">the medical director and approval by the VR Supervisor </w:delText>
        </w:r>
      </w:del>
      <w:ins w:id="143" w:author="Author">
        <w:r>
          <w:rPr>
            <w:lang w:val="en"/>
          </w:rPr>
          <w:t xml:space="preserve">the LMC. Approval by the VR Manager and state medical director is required </w:t>
        </w:r>
      </w:ins>
      <w:r w:rsidRPr="00E66603">
        <w:rPr>
          <w:lang w:val="en"/>
        </w:rPr>
        <w:t>before VR-sponsored treatment for osteomyelitis is included in a customer's IPE.</w:t>
      </w:r>
    </w:p>
    <w:p w14:paraId="08696282" w14:textId="77777777" w:rsidR="002322DC" w:rsidRPr="004B4A93" w:rsidRDefault="002322DC" w:rsidP="002322DC">
      <w:pPr>
        <w:rPr>
          <w:rFonts w:eastAsia="Times New Roman"/>
          <w:szCs w:val="24"/>
          <w:lang w:val="en"/>
        </w:rPr>
      </w:pPr>
    </w:p>
    <w:p w14:paraId="4DF4BBAA" w14:textId="77777777" w:rsidR="002322DC" w:rsidRDefault="002322DC" w:rsidP="002322DC">
      <w:pPr>
        <w:outlineLvl w:val="2"/>
        <w:rPr>
          <w:rFonts w:eastAsia="Times New Roman"/>
          <w:b/>
          <w:bCs/>
          <w:szCs w:val="24"/>
          <w:lang w:val="en"/>
        </w:rPr>
      </w:pPr>
      <w:r>
        <w:rPr>
          <w:rFonts w:eastAsia="Times New Roman"/>
          <w:b/>
          <w:bCs/>
          <w:szCs w:val="24"/>
          <w:lang w:val="en"/>
        </w:rPr>
        <w:t>…………</w:t>
      </w:r>
    </w:p>
    <w:p w14:paraId="40D04991" w14:textId="77777777" w:rsidR="002322DC" w:rsidRPr="004B4A93" w:rsidRDefault="002322DC" w:rsidP="002322DC">
      <w:pPr>
        <w:pStyle w:val="Heading3"/>
      </w:pPr>
      <w:r w:rsidRPr="004B4A93">
        <w:t>C-703-24: Prescription Drugs and Medical Supplies</w:t>
      </w:r>
    </w:p>
    <w:p w14:paraId="11A30D3B" w14:textId="77777777" w:rsidR="002322DC" w:rsidRPr="004B4A93" w:rsidRDefault="002322DC" w:rsidP="002322DC">
      <w:pPr>
        <w:rPr>
          <w:rFonts w:eastAsia="Times New Roman"/>
          <w:szCs w:val="24"/>
          <w:lang w:val="en"/>
        </w:rPr>
      </w:pPr>
      <w:r w:rsidRPr="004B4A93">
        <w:rPr>
          <w:rFonts w:eastAsia="Times New Roman"/>
          <w:szCs w:val="24"/>
          <w:lang w:val="en"/>
        </w:rPr>
        <w:t>VR purchases medication that is prescribed to treat a specific diagnosis or condition for no more than three months. For any additional medication purchases an approval of the VR Supervisor must be entered into RHW. VR is the payer of last resort.</w:t>
      </w:r>
    </w:p>
    <w:p w14:paraId="373F43D6" w14:textId="77777777" w:rsidR="002322DC" w:rsidRPr="004B4A93" w:rsidRDefault="007C603D" w:rsidP="002322DC">
      <w:pPr>
        <w:rPr>
          <w:rFonts w:eastAsia="Times New Roman"/>
          <w:szCs w:val="24"/>
          <w:lang w:val="en"/>
        </w:rPr>
      </w:pPr>
      <w:hyperlink r:id="rId27" w:history="1">
        <w:r w:rsidR="002322DC" w:rsidRPr="004B4A93">
          <w:rPr>
            <w:rFonts w:eastAsia="Times New Roman"/>
            <w:color w:val="0000FF"/>
            <w:szCs w:val="24"/>
            <w:u w:val="single"/>
            <w:lang w:val="en"/>
          </w:rPr>
          <w:t>Comparable benefits (B-310-5)</w:t>
        </w:r>
      </w:hyperlink>
      <w:r w:rsidR="002322DC" w:rsidRPr="004B4A93">
        <w:rPr>
          <w:rFonts w:eastAsia="Times New Roman"/>
          <w:szCs w:val="24"/>
          <w:lang w:val="en"/>
        </w:rPr>
        <w:t xml:space="preserve"> and required </w:t>
      </w:r>
      <w:hyperlink r:id="rId28" w:history="1">
        <w:r w:rsidR="002322DC" w:rsidRPr="004B4A93">
          <w:rPr>
            <w:rFonts w:eastAsia="Times New Roman"/>
            <w:color w:val="0000FF"/>
            <w:szCs w:val="24"/>
            <w:u w:val="single"/>
            <w:lang w:val="en"/>
          </w:rPr>
          <w:t>customer participation in cost of services (B-310-6)</w:t>
        </w:r>
      </w:hyperlink>
      <w:r w:rsidR="002322DC" w:rsidRPr="004B4A93">
        <w:rPr>
          <w:rFonts w:eastAsia="Times New Roman"/>
          <w:szCs w:val="24"/>
          <w:lang w:val="en"/>
        </w:rPr>
        <w:t xml:space="preserve"> must be applied before VR funds are expended.</w:t>
      </w:r>
    </w:p>
    <w:p w14:paraId="111A3373" w14:textId="77777777" w:rsidR="002322DC" w:rsidRPr="004B4A93" w:rsidRDefault="002322DC" w:rsidP="002322DC">
      <w:pPr>
        <w:rPr>
          <w:rFonts w:eastAsia="Times New Roman"/>
          <w:szCs w:val="24"/>
          <w:lang w:val="en"/>
        </w:rPr>
      </w:pPr>
      <w:r w:rsidRPr="004B4A93">
        <w:rPr>
          <w:rFonts w:eastAsia="Times New Roman"/>
          <w:szCs w:val="24"/>
          <w:lang w:val="en"/>
        </w:rPr>
        <w:t xml:space="preserve">Because VR uses tax revenue for case service expenditures, the division must purchase the least expensive services that meet the customer's vocational needs. For more information, see the requirements in </w:t>
      </w:r>
      <w:hyperlink r:id="rId29" w:history="1">
        <w:r w:rsidRPr="004B4A93">
          <w:rPr>
            <w:rFonts w:eastAsia="Times New Roman"/>
            <w:color w:val="0000FF"/>
            <w:szCs w:val="24"/>
            <w:u w:val="single"/>
            <w:lang w:val="en"/>
          </w:rPr>
          <w:t>D-203-1: Best Value Purchasing</w:t>
        </w:r>
      </w:hyperlink>
      <w:r w:rsidRPr="004B4A93">
        <w:rPr>
          <w:rFonts w:eastAsia="Times New Roman"/>
          <w:szCs w:val="24"/>
          <w:lang w:val="en"/>
        </w:rPr>
        <w:t>.</w:t>
      </w:r>
    </w:p>
    <w:p w14:paraId="353479ED" w14:textId="77777777" w:rsidR="002322DC" w:rsidRPr="004B4A93" w:rsidRDefault="002322DC" w:rsidP="002322DC">
      <w:pPr>
        <w:rPr>
          <w:rFonts w:eastAsia="Times New Roman"/>
          <w:szCs w:val="24"/>
          <w:lang w:val="en"/>
        </w:rPr>
      </w:pPr>
      <w:r w:rsidRPr="004B4A93">
        <w:rPr>
          <w:rFonts w:eastAsia="Times New Roman"/>
          <w:szCs w:val="24"/>
          <w:lang w:val="en"/>
        </w:rPr>
        <w:lastRenderedPageBreak/>
        <w:t>Customers must be referred to a comparable benefit program that includes prescription assistance at the time the purchase of the prescription is authorized.</w:t>
      </w:r>
    </w:p>
    <w:p w14:paraId="393646F3" w14:textId="77777777" w:rsidR="002322DC" w:rsidRPr="004B4A93" w:rsidRDefault="002322DC" w:rsidP="002322DC">
      <w:pPr>
        <w:rPr>
          <w:rFonts w:eastAsia="Times New Roman"/>
          <w:szCs w:val="24"/>
          <w:lang w:val="en"/>
        </w:rPr>
      </w:pPr>
      <w:r w:rsidRPr="004B4A93">
        <w:rPr>
          <w:rFonts w:eastAsia="Times New Roman"/>
          <w:szCs w:val="24"/>
          <w:lang w:val="en"/>
        </w:rPr>
        <w:t>Documentation of the referral must be included in the case file.</w:t>
      </w:r>
    </w:p>
    <w:p w14:paraId="724CA78C" w14:textId="77777777" w:rsidR="002322DC" w:rsidRPr="004B4A93" w:rsidRDefault="002322DC" w:rsidP="002322DC">
      <w:pPr>
        <w:rPr>
          <w:rFonts w:eastAsia="Times New Roman"/>
          <w:szCs w:val="24"/>
          <w:lang w:val="en"/>
        </w:rPr>
      </w:pPr>
      <w:r w:rsidRPr="004B4A93">
        <w:rPr>
          <w:rFonts w:eastAsia="Times New Roman"/>
          <w:szCs w:val="24"/>
          <w:lang w:val="en"/>
        </w:rPr>
        <w:t>The customer's status and progress towards accessing comparable benefits to meet ongoing medication needs must be monitored.</w:t>
      </w:r>
    </w:p>
    <w:p w14:paraId="01C4ACCF" w14:textId="77777777" w:rsidR="002322DC" w:rsidRDefault="002322DC" w:rsidP="002322DC">
      <w:pPr>
        <w:rPr>
          <w:ins w:id="144" w:author="Author"/>
          <w:rFonts w:eastAsia="Times New Roman"/>
          <w:szCs w:val="24"/>
          <w:lang w:val="en"/>
        </w:rPr>
      </w:pPr>
      <w:del w:id="145" w:author="Author">
        <w:r w:rsidRPr="004B4A93" w:rsidDel="005233C7">
          <w:rPr>
            <w:rFonts w:eastAsia="Times New Roman"/>
            <w:szCs w:val="24"/>
            <w:lang w:val="en"/>
          </w:rPr>
          <w:delText xml:space="preserve">Note: </w:delText>
        </w:r>
      </w:del>
      <w:r w:rsidRPr="004B4A93">
        <w:rPr>
          <w:rFonts w:eastAsia="Times New Roman"/>
          <w:szCs w:val="24"/>
          <w:lang w:val="en"/>
        </w:rPr>
        <w:t>When a customer is discharged from a medical rehabilitation facility or hospital that has an in-house pharmacy, VR may pay for a 30-day supply of the prescription drugs and medical supplies provided to the customer.</w:t>
      </w:r>
    </w:p>
    <w:p w14:paraId="712639EB" w14:textId="77777777" w:rsidR="002322DC" w:rsidRDefault="002322DC" w:rsidP="002322DC">
      <w:pPr>
        <w:rPr>
          <w:rFonts w:eastAsia="Times New Roman"/>
          <w:szCs w:val="24"/>
          <w:lang w:val="en"/>
        </w:rPr>
      </w:pPr>
      <w:ins w:id="146" w:author="Author">
        <w:r>
          <w:rPr>
            <w:rFonts w:eastAsia="Times New Roman"/>
            <w:szCs w:val="24"/>
            <w:lang w:val="en"/>
          </w:rPr>
          <w:t>The purchase of prescription medication to treat a specific condition for longer than 3 months require a VR Supervisor approval.</w:t>
        </w:r>
      </w:ins>
    </w:p>
    <w:p w14:paraId="6288D978" w14:textId="77777777" w:rsidR="002322DC" w:rsidRPr="004B4A93" w:rsidRDefault="002322DC" w:rsidP="002322DC">
      <w:pPr>
        <w:rPr>
          <w:rFonts w:eastAsia="Times New Roman"/>
          <w:szCs w:val="24"/>
          <w:lang w:val="en"/>
        </w:rPr>
      </w:pPr>
      <w:r>
        <w:rPr>
          <w:rFonts w:eastAsia="Times New Roman"/>
          <w:szCs w:val="24"/>
          <w:lang w:val="en"/>
        </w:rPr>
        <w:t>……….</w:t>
      </w:r>
    </w:p>
    <w:p w14:paraId="370BAD22" w14:textId="77777777" w:rsidR="002322DC" w:rsidRPr="004B4A93" w:rsidRDefault="002322DC" w:rsidP="002322DC">
      <w:pPr>
        <w:pStyle w:val="Heading3"/>
      </w:pPr>
      <w:r w:rsidRPr="004B4A93">
        <w:t>C-703-27: Surgery for Morbid Obesity</w:t>
      </w:r>
    </w:p>
    <w:p w14:paraId="55FDB157" w14:textId="77777777" w:rsidR="002322DC" w:rsidRPr="004B4A93" w:rsidRDefault="002322DC" w:rsidP="002322DC">
      <w:pPr>
        <w:rPr>
          <w:rFonts w:eastAsia="Times New Roman"/>
          <w:szCs w:val="24"/>
          <w:lang w:val="en"/>
        </w:rPr>
      </w:pPr>
      <w:r w:rsidRPr="004B4A93">
        <w:rPr>
          <w:rFonts w:eastAsia="Times New Roman"/>
          <w:szCs w:val="24"/>
          <w:lang w:val="en"/>
        </w:rPr>
        <w:t>A customer is considered morbidly (severely) obese when his or her body mass index (BMI) is 40 or more. Morbid obesity is a disability if it results in an impediment to employment. Before considering bariatric surgery as a service for a morbidly obese customer, identify and document the customer's specific and substantial impediment to employment.</w:t>
      </w:r>
    </w:p>
    <w:p w14:paraId="00893518" w14:textId="77777777" w:rsidR="002322DC" w:rsidRPr="004B4A93" w:rsidRDefault="002322DC" w:rsidP="002322DC">
      <w:pPr>
        <w:pStyle w:val="Heading4"/>
      </w:pPr>
      <w:r w:rsidRPr="004B4A93">
        <w:t>Procedure for Determining whether Morbid Obesity Results in a Substantial Impediment to Employment</w:t>
      </w:r>
    </w:p>
    <w:p w14:paraId="2AC68F12" w14:textId="77777777" w:rsidR="002322DC" w:rsidRPr="004B4A93" w:rsidRDefault="002322DC" w:rsidP="002322DC">
      <w:pPr>
        <w:rPr>
          <w:rFonts w:eastAsia="Times New Roman"/>
          <w:szCs w:val="24"/>
          <w:lang w:val="en"/>
        </w:rPr>
      </w:pPr>
      <w:r w:rsidRPr="004B4A93">
        <w:rPr>
          <w:rFonts w:eastAsia="Times New Roman"/>
          <w:szCs w:val="24"/>
          <w:lang w:val="en"/>
        </w:rPr>
        <w:t>To determine whether a customer has a substantial impediment to employment related to morbid obesity, the VR counselor uses the following assessment procedure:</w:t>
      </w:r>
    </w:p>
    <w:p w14:paraId="1E6B659B" w14:textId="77777777" w:rsidR="002322DC" w:rsidRPr="004B4A93" w:rsidRDefault="002322DC" w:rsidP="00781A70">
      <w:pPr>
        <w:numPr>
          <w:ilvl w:val="0"/>
          <w:numId w:val="42"/>
        </w:numPr>
        <w:rPr>
          <w:rFonts w:eastAsia="Times New Roman"/>
          <w:szCs w:val="24"/>
          <w:lang w:val="en"/>
        </w:rPr>
      </w:pPr>
      <w:r w:rsidRPr="004B4A93">
        <w:rPr>
          <w:rFonts w:eastAsia="Times New Roman"/>
          <w:szCs w:val="24"/>
          <w:lang w:val="en"/>
        </w:rPr>
        <w:t>Obtain documentation from a physician that shows the customer's height and weight and verify that the customer has a BMI of 40 or more;</w:t>
      </w:r>
    </w:p>
    <w:p w14:paraId="1925B5E7" w14:textId="77777777" w:rsidR="002322DC" w:rsidRPr="004B4A93" w:rsidRDefault="002322DC" w:rsidP="00781A70">
      <w:pPr>
        <w:numPr>
          <w:ilvl w:val="0"/>
          <w:numId w:val="42"/>
        </w:numPr>
        <w:rPr>
          <w:rFonts w:eastAsia="Times New Roman"/>
          <w:szCs w:val="24"/>
          <w:lang w:val="en"/>
        </w:rPr>
      </w:pPr>
      <w:r w:rsidRPr="004B4A93">
        <w:rPr>
          <w:rFonts w:eastAsia="Times New Roman"/>
          <w:szCs w:val="24"/>
          <w:lang w:val="en"/>
        </w:rPr>
        <w:t>Purchase an FCA to evaluate the customer's functional capabilities and accurately measure the customer's work capacity;</w:t>
      </w:r>
    </w:p>
    <w:p w14:paraId="56C01ECB" w14:textId="77777777" w:rsidR="002322DC" w:rsidRPr="004B4A93" w:rsidRDefault="002322DC" w:rsidP="00781A70">
      <w:pPr>
        <w:numPr>
          <w:ilvl w:val="0"/>
          <w:numId w:val="42"/>
        </w:numPr>
        <w:rPr>
          <w:rFonts w:eastAsia="Times New Roman"/>
          <w:szCs w:val="24"/>
          <w:lang w:val="en"/>
        </w:rPr>
      </w:pPr>
      <w:r w:rsidRPr="004B4A93">
        <w:rPr>
          <w:rFonts w:eastAsia="Times New Roman"/>
          <w:szCs w:val="24"/>
          <w:lang w:val="en"/>
        </w:rPr>
        <w:t>If the customer is employed, purchase a job analysis to determine the functional requirements of the customer's job and review the FCA and job analysis to determine whether the customer can perform the critical tasks of the job. If the customer can perform the critical tasks of the job, with or without a reasonable accommodation, there is no substantial impediment to employment related to severe obesity; and</w:t>
      </w:r>
    </w:p>
    <w:p w14:paraId="236A38F6" w14:textId="77777777" w:rsidR="002322DC" w:rsidRPr="004B4A93" w:rsidRDefault="002322DC" w:rsidP="00781A70">
      <w:pPr>
        <w:numPr>
          <w:ilvl w:val="0"/>
          <w:numId w:val="42"/>
        </w:numPr>
        <w:rPr>
          <w:rFonts w:eastAsia="Times New Roman"/>
          <w:szCs w:val="24"/>
          <w:lang w:val="en"/>
        </w:rPr>
      </w:pPr>
      <w:r w:rsidRPr="004B4A93">
        <w:rPr>
          <w:rFonts w:eastAsia="Times New Roman"/>
          <w:szCs w:val="24"/>
          <w:lang w:val="en"/>
        </w:rPr>
        <w:t>If the customer is unemployed, use the results of the FCA to determine whether the customer can meet the physical demands of the job goal as defined in O*NET or an equivalent resource. If the customer can perform the critical job tasks of the chosen realistic job goal, there is no substantial impediment to employment related to morbid obesity.</w:t>
      </w:r>
    </w:p>
    <w:p w14:paraId="3D18040B" w14:textId="77777777" w:rsidR="002322DC" w:rsidRPr="004B4A93" w:rsidRDefault="002322DC" w:rsidP="002322DC">
      <w:pPr>
        <w:pStyle w:val="Heading4"/>
      </w:pPr>
      <w:r w:rsidRPr="004B4A93">
        <w:lastRenderedPageBreak/>
        <w:t>Nonsurgical Alternatives to Bariatric Surgery</w:t>
      </w:r>
    </w:p>
    <w:p w14:paraId="5D5FE932" w14:textId="77777777" w:rsidR="002322DC" w:rsidRPr="004B4A93" w:rsidRDefault="002322DC" w:rsidP="002322DC">
      <w:pPr>
        <w:rPr>
          <w:rFonts w:eastAsia="Times New Roman"/>
          <w:szCs w:val="24"/>
          <w:lang w:val="en"/>
        </w:rPr>
      </w:pPr>
      <w:r w:rsidRPr="004B4A93">
        <w:rPr>
          <w:rFonts w:eastAsia="Times New Roman"/>
          <w:szCs w:val="24"/>
          <w:lang w:val="en"/>
        </w:rPr>
        <w:t>Because VR uses tax revenue for case service expenditures, the division must purchase the least expensive alternative that meets the functional needs of the customer.</w:t>
      </w:r>
    </w:p>
    <w:p w14:paraId="4381FCC7" w14:textId="77777777" w:rsidR="002322DC" w:rsidRPr="004B4A93" w:rsidRDefault="002322DC" w:rsidP="002322DC">
      <w:pPr>
        <w:rPr>
          <w:rFonts w:eastAsia="Times New Roman"/>
          <w:szCs w:val="24"/>
          <w:lang w:val="en"/>
        </w:rPr>
      </w:pPr>
      <w:r w:rsidRPr="004B4A93">
        <w:rPr>
          <w:rFonts w:eastAsia="Times New Roman"/>
          <w:szCs w:val="24"/>
          <w:lang w:val="en"/>
        </w:rPr>
        <w:t>If a customer has a substantial impediment to employment related to morbid obesity, the VR counselor first determines whether any of the following nonsurgical options will remove the customer's substantial impediment to employment:</w:t>
      </w:r>
    </w:p>
    <w:p w14:paraId="6CCB416C" w14:textId="77777777" w:rsidR="002322DC" w:rsidRPr="004B4A93" w:rsidRDefault="002322DC" w:rsidP="00781A70">
      <w:pPr>
        <w:numPr>
          <w:ilvl w:val="0"/>
          <w:numId w:val="43"/>
        </w:numPr>
        <w:rPr>
          <w:rFonts w:eastAsia="Times New Roman"/>
          <w:szCs w:val="24"/>
          <w:lang w:val="en"/>
        </w:rPr>
      </w:pPr>
      <w:r w:rsidRPr="004B4A93">
        <w:rPr>
          <w:rFonts w:eastAsia="Times New Roman"/>
          <w:szCs w:val="24"/>
          <w:lang w:val="en"/>
        </w:rPr>
        <w:t>Workplace modification</w:t>
      </w:r>
    </w:p>
    <w:p w14:paraId="4C99B1FD" w14:textId="77777777" w:rsidR="002322DC" w:rsidRPr="004B4A93" w:rsidRDefault="002322DC" w:rsidP="00781A70">
      <w:pPr>
        <w:numPr>
          <w:ilvl w:val="0"/>
          <w:numId w:val="43"/>
        </w:numPr>
        <w:rPr>
          <w:rFonts w:eastAsia="Times New Roman"/>
          <w:szCs w:val="24"/>
          <w:lang w:val="en"/>
        </w:rPr>
      </w:pPr>
      <w:r w:rsidRPr="004B4A93">
        <w:rPr>
          <w:rFonts w:eastAsia="Times New Roman"/>
          <w:szCs w:val="24"/>
          <w:lang w:val="en"/>
        </w:rPr>
        <w:t>Reasonable accommodation</w:t>
      </w:r>
    </w:p>
    <w:p w14:paraId="3F4E0429" w14:textId="77777777" w:rsidR="002322DC" w:rsidRPr="004B4A93" w:rsidRDefault="002322DC" w:rsidP="00781A70">
      <w:pPr>
        <w:numPr>
          <w:ilvl w:val="0"/>
          <w:numId w:val="43"/>
        </w:numPr>
        <w:rPr>
          <w:rFonts w:eastAsia="Times New Roman"/>
          <w:szCs w:val="24"/>
          <w:lang w:val="en"/>
        </w:rPr>
      </w:pPr>
      <w:r w:rsidRPr="004B4A93">
        <w:rPr>
          <w:rFonts w:eastAsia="Times New Roman"/>
          <w:szCs w:val="24"/>
          <w:lang w:val="en"/>
        </w:rPr>
        <w:t>Assistive device</w:t>
      </w:r>
    </w:p>
    <w:p w14:paraId="2F027D26" w14:textId="77777777" w:rsidR="002322DC" w:rsidRPr="004B4A93" w:rsidRDefault="002322DC" w:rsidP="00781A70">
      <w:pPr>
        <w:numPr>
          <w:ilvl w:val="0"/>
          <w:numId w:val="43"/>
        </w:numPr>
        <w:rPr>
          <w:rFonts w:eastAsia="Times New Roman"/>
          <w:szCs w:val="24"/>
          <w:lang w:val="en"/>
        </w:rPr>
      </w:pPr>
      <w:r w:rsidRPr="004B4A93">
        <w:rPr>
          <w:rFonts w:eastAsia="Times New Roman"/>
          <w:szCs w:val="24"/>
          <w:lang w:val="en"/>
        </w:rPr>
        <w:t>Nutritional counseling</w:t>
      </w:r>
    </w:p>
    <w:p w14:paraId="0D87F5FF" w14:textId="77777777" w:rsidR="002322DC" w:rsidRPr="004B4A93" w:rsidRDefault="002322DC" w:rsidP="00781A70">
      <w:pPr>
        <w:numPr>
          <w:ilvl w:val="0"/>
          <w:numId w:val="43"/>
        </w:numPr>
        <w:rPr>
          <w:rFonts w:eastAsia="Times New Roman"/>
          <w:szCs w:val="24"/>
          <w:lang w:val="en"/>
        </w:rPr>
      </w:pPr>
      <w:r w:rsidRPr="004B4A93">
        <w:rPr>
          <w:rFonts w:eastAsia="Times New Roman"/>
          <w:szCs w:val="24"/>
          <w:lang w:val="en"/>
        </w:rPr>
        <w:t>Weight loss treatment (50–60 pounds in a six-month program)</w:t>
      </w:r>
    </w:p>
    <w:p w14:paraId="33F4ED49" w14:textId="77777777" w:rsidR="002322DC" w:rsidRPr="004B4A93" w:rsidRDefault="002322DC" w:rsidP="002322DC">
      <w:pPr>
        <w:rPr>
          <w:rFonts w:eastAsia="Times New Roman"/>
          <w:szCs w:val="24"/>
          <w:lang w:val="en"/>
        </w:rPr>
      </w:pPr>
      <w:r w:rsidRPr="004B4A93">
        <w:rPr>
          <w:rFonts w:eastAsia="Times New Roman"/>
          <w:szCs w:val="24"/>
          <w:lang w:val="en"/>
        </w:rPr>
        <w:t>Note: Before the VR counselor considers corrective surgery or therapeutic treatment, he or she must document that the surgery or treatment is likely, within a reasonable period, to correct or modify substantially the customer's impairment that is a substantial impediment to employment.</w:t>
      </w:r>
    </w:p>
    <w:p w14:paraId="563FE575" w14:textId="77777777" w:rsidR="002322DC" w:rsidRPr="004B4A93" w:rsidRDefault="002322DC" w:rsidP="002322DC">
      <w:pPr>
        <w:pStyle w:val="Heading4"/>
      </w:pPr>
      <w:r w:rsidRPr="004B4A93">
        <w:t>Procedure for Requesting Approval for Bariatric Surgery</w:t>
      </w:r>
    </w:p>
    <w:p w14:paraId="6C528E78" w14:textId="77777777" w:rsidR="002322DC" w:rsidRPr="004B4A93" w:rsidRDefault="002322DC" w:rsidP="002322DC">
      <w:pPr>
        <w:rPr>
          <w:rFonts w:eastAsia="Times New Roman"/>
          <w:szCs w:val="24"/>
          <w:lang w:val="en"/>
        </w:rPr>
      </w:pPr>
      <w:r w:rsidRPr="004B4A93">
        <w:rPr>
          <w:rFonts w:eastAsia="Times New Roman"/>
          <w:szCs w:val="24"/>
          <w:lang w:val="en"/>
        </w:rPr>
        <w:t>If nonsurgical services will not remove the substantial impediment to employment, the VR counselor uses the following procedure to request approval to purchase bariatric surgery for a customer:</w:t>
      </w:r>
    </w:p>
    <w:p w14:paraId="3630910C" w14:textId="77777777" w:rsidR="002322DC" w:rsidRPr="004B4A93" w:rsidRDefault="002322DC" w:rsidP="00781A70">
      <w:pPr>
        <w:numPr>
          <w:ilvl w:val="0"/>
          <w:numId w:val="44"/>
        </w:numPr>
        <w:rPr>
          <w:rFonts w:eastAsia="Times New Roman"/>
          <w:szCs w:val="24"/>
          <w:lang w:val="en"/>
        </w:rPr>
      </w:pPr>
      <w:r w:rsidRPr="004B4A93">
        <w:rPr>
          <w:rFonts w:eastAsia="Times New Roman"/>
          <w:szCs w:val="24"/>
          <w:lang w:val="en"/>
        </w:rPr>
        <w:t>Obtains clearance for bariatric surgery and documentation of the medical stability of the customer's other conditions from a primary care physician or internal medicine specialist.</w:t>
      </w:r>
    </w:p>
    <w:p w14:paraId="00395227" w14:textId="77777777" w:rsidR="002322DC" w:rsidRPr="004B4A93" w:rsidRDefault="002322DC" w:rsidP="00781A70">
      <w:pPr>
        <w:numPr>
          <w:ilvl w:val="0"/>
          <w:numId w:val="44"/>
        </w:numPr>
        <w:rPr>
          <w:rFonts w:eastAsia="Times New Roman"/>
          <w:szCs w:val="24"/>
          <w:lang w:val="en"/>
        </w:rPr>
      </w:pPr>
      <w:r w:rsidRPr="004B4A93">
        <w:rPr>
          <w:rFonts w:eastAsia="Times New Roman"/>
          <w:szCs w:val="24"/>
          <w:lang w:val="en"/>
        </w:rPr>
        <w:t xml:space="preserve">Arranges for a psychological or psychiatric evaluation with a bariatric focus that includes: </w:t>
      </w:r>
    </w:p>
    <w:p w14:paraId="32115F03" w14:textId="77777777" w:rsidR="002322DC" w:rsidRPr="004B4A93" w:rsidRDefault="002322DC" w:rsidP="00781A70">
      <w:pPr>
        <w:numPr>
          <w:ilvl w:val="1"/>
          <w:numId w:val="44"/>
        </w:numPr>
        <w:rPr>
          <w:rFonts w:eastAsia="Times New Roman"/>
          <w:szCs w:val="24"/>
          <w:lang w:val="en"/>
        </w:rPr>
      </w:pPr>
      <w:r w:rsidRPr="004B4A93">
        <w:rPr>
          <w:rFonts w:eastAsia="Times New Roman"/>
          <w:szCs w:val="24"/>
          <w:lang w:val="en"/>
        </w:rPr>
        <w:t>the Minnesota Multiphasic Personality Inventory (MMPI);</w:t>
      </w:r>
    </w:p>
    <w:p w14:paraId="5F76BC73" w14:textId="77777777" w:rsidR="002322DC" w:rsidRPr="004B4A93" w:rsidRDefault="002322DC" w:rsidP="00781A70">
      <w:pPr>
        <w:numPr>
          <w:ilvl w:val="1"/>
          <w:numId w:val="44"/>
        </w:numPr>
        <w:rPr>
          <w:rFonts w:eastAsia="Times New Roman"/>
          <w:szCs w:val="24"/>
          <w:lang w:val="en"/>
        </w:rPr>
      </w:pPr>
      <w:r w:rsidRPr="004B4A93">
        <w:rPr>
          <w:rFonts w:eastAsia="Times New Roman"/>
          <w:szCs w:val="24"/>
          <w:lang w:val="en"/>
        </w:rPr>
        <w:t>questions to the psychologist to determine the customer's motivation, family support, life stressors, coping ability, realistic expectations, and the presence of mental health diagnoses that may interfere with successful dietary compliance and weight loss; and</w:t>
      </w:r>
    </w:p>
    <w:p w14:paraId="69285F24" w14:textId="77777777" w:rsidR="002322DC" w:rsidRPr="004B4A93" w:rsidRDefault="002322DC" w:rsidP="00781A70">
      <w:pPr>
        <w:numPr>
          <w:ilvl w:val="1"/>
          <w:numId w:val="44"/>
        </w:numPr>
        <w:rPr>
          <w:rFonts w:eastAsia="Times New Roman"/>
          <w:szCs w:val="24"/>
          <w:lang w:val="en"/>
        </w:rPr>
      </w:pPr>
      <w:r w:rsidRPr="004B4A93">
        <w:rPr>
          <w:rFonts w:eastAsia="Times New Roman"/>
          <w:szCs w:val="24"/>
          <w:lang w:val="en"/>
        </w:rPr>
        <w:t>the need for medication management or psychological counseling to treat the underlying mental health condition (for example, anxiety or depression) that may interfere with successful dietary compliance and healthy lifestyle changes.</w:t>
      </w:r>
    </w:p>
    <w:p w14:paraId="4CD6E056" w14:textId="77777777" w:rsidR="002322DC" w:rsidRPr="004B4A93" w:rsidRDefault="002322DC" w:rsidP="00781A70">
      <w:pPr>
        <w:numPr>
          <w:ilvl w:val="0"/>
          <w:numId w:val="44"/>
        </w:numPr>
        <w:rPr>
          <w:rFonts w:eastAsia="Times New Roman"/>
          <w:szCs w:val="24"/>
          <w:lang w:val="en"/>
        </w:rPr>
      </w:pPr>
      <w:r w:rsidRPr="004B4A93">
        <w:rPr>
          <w:rFonts w:eastAsia="Times New Roman"/>
          <w:szCs w:val="24"/>
          <w:lang w:val="en"/>
        </w:rPr>
        <w:t>Refers the customer to an experienced bariatric surgeon for evaluation. Uses a bariatric surgeon affiliated with a bariatric center accredited by the Metabolic and Bariatric Surgery Accreditation and Quality Improvement Program if available. https://www.facs.org/search/bariatric-surgery-centers.</w:t>
      </w:r>
    </w:p>
    <w:p w14:paraId="6A693189" w14:textId="77777777" w:rsidR="002322DC" w:rsidRPr="004B4A93" w:rsidRDefault="002322DC" w:rsidP="00781A70">
      <w:pPr>
        <w:numPr>
          <w:ilvl w:val="0"/>
          <w:numId w:val="44"/>
        </w:numPr>
        <w:rPr>
          <w:rFonts w:eastAsia="Times New Roman"/>
          <w:szCs w:val="24"/>
          <w:lang w:val="en"/>
        </w:rPr>
      </w:pPr>
      <w:r w:rsidRPr="004B4A93">
        <w:rPr>
          <w:rFonts w:eastAsia="Times New Roman"/>
          <w:szCs w:val="24"/>
          <w:lang w:val="en"/>
        </w:rPr>
        <w:t>Instructs the LMC to review the customer's case.</w:t>
      </w:r>
    </w:p>
    <w:p w14:paraId="609E3CFE" w14:textId="77777777" w:rsidR="002322DC" w:rsidRPr="004B4A93" w:rsidRDefault="002322DC" w:rsidP="00781A70">
      <w:pPr>
        <w:numPr>
          <w:ilvl w:val="0"/>
          <w:numId w:val="44"/>
        </w:numPr>
        <w:rPr>
          <w:rFonts w:eastAsia="Times New Roman"/>
          <w:szCs w:val="24"/>
          <w:lang w:val="en"/>
        </w:rPr>
      </w:pPr>
      <w:r w:rsidRPr="004B4A93">
        <w:rPr>
          <w:rFonts w:eastAsia="Times New Roman"/>
          <w:szCs w:val="24"/>
          <w:lang w:val="en"/>
        </w:rPr>
        <w:lastRenderedPageBreak/>
        <w:t>If the bariatric surgeon and the LMC determine that the customer is an appropriate candidate for surgery, provides documentation for the customer's file that the customer successfully participated in a prebariatric surgery multidisciplinary program for at least three months.</w:t>
      </w:r>
    </w:p>
    <w:p w14:paraId="3196CF84" w14:textId="77777777" w:rsidR="002322DC" w:rsidRPr="004B4A93" w:rsidRDefault="002322DC" w:rsidP="002322DC">
      <w:pPr>
        <w:pStyle w:val="Heading4"/>
      </w:pPr>
      <w:r w:rsidRPr="004B4A93">
        <w:t>Prebariatric Surgery Multidisciplinary Program</w:t>
      </w:r>
    </w:p>
    <w:p w14:paraId="01A3BC5F" w14:textId="77777777" w:rsidR="002322DC" w:rsidRPr="004B4A93" w:rsidRDefault="002322DC" w:rsidP="002322DC">
      <w:pPr>
        <w:rPr>
          <w:rFonts w:eastAsia="Times New Roman"/>
          <w:szCs w:val="24"/>
          <w:lang w:val="en"/>
        </w:rPr>
      </w:pPr>
      <w:r w:rsidRPr="004B4A93">
        <w:rPr>
          <w:rFonts w:eastAsia="Times New Roman"/>
          <w:szCs w:val="24"/>
          <w:lang w:val="en"/>
        </w:rPr>
        <w:t xml:space="preserve">The purpose of a prebariatric surgery multidisciplinary program is to evaluate the customer's motivation to make lifestyle changes and comply with necessary dietary restrictions. The multidisciplinary program must have these four components: medical management, nutrition, behavioral modification counseling, and exercise components. If the bariatric surgeon has a prebariatric surgery program, the VR counselor verifies that the program has the four required components. The VR counselor coordinates and purchases missing components or creates a multidisciplinary program that uses independent providers. Refer to </w:t>
      </w:r>
      <w:hyperlink r:id="rId30" w:history="1">
        <w:r w:rsidRPr="004B4A93">
          <w:rPr>
            <w:rFonts w:eastAsia="Times New Roman"/>
            <w:color w:val="0000FF"/>
            <w:szCs w:val="24"/>
            <w:u w:val="single"/>
            <w:lang w:val="en"/>
          </w:rPr>
          <w:t>Tips for Creating a Multidisciplinary Prebariatric or Weight-Loss Program with Independent Providers (DOC)</w:t>
        </w:r>
      </w:hyperlink>
      <w:r w:rsidRPr="004B4A93">
        <w:rPr>
          <w:rFonts w:eastAsia="Times New Roman"/>
          <w:szCs w:val="24"/>
          <w:lang w:val="en"/>
        </w:rPr>
        <w:t>. If the customer participates in a prebariatric surgery multidisciplinary program, the VR counselor must:</w:t>
      </w:r>
    </w:p>
    <w:p w14:paraId="017E2B95" w14:textId="77777777" w:rsidR="002322DC" w:rsidRPr="004B4A93" w:rsidRDefault="002322DC" w:rsidP="00781A70">
      <w:pPr>
        <w:numPr>
          <w:ilvl w:val="0"/>
          <w:numId w:val="45"/>
        </w:numPr>
        <w:rPr>
          <w:rFonts w:eastAsia="Times New Roman"/>
          <w:szCs w:val="24"/>
          <w:lang w:val="en"/>
        </w:rPr>
      </w:pPr>
      <w:r w:rsidRPr="004B4A93">
        <w:rPr>
          <w:rFonts w:eastAsia="Times New Roman"/>
          <w:szCs w:val="24"/>
          <w:lang w:val="en"/>
        </w:rPr>
        <w:t>monitor the customer's progress in the program;</w:t>
      </w:r>
    </w:p>
    <w:p w14:paraId="605AA6E7" w14:textId="77777777" w:rsidR="002322DC" w:rsidRPr="004B4A93" w:rsidRDefault="002322DC" w:rsidP="00781A70">
      <w:pPr>
        <w:numPr>
          <w:ilvl w:val="0"/>
          <w:numId w:val="45"/>
        </w:numPr>
        <w:rPr>
          <w:rFonts w:eastAsia="Times New Roman"/>
          <w:szCs w:val="24"/>
          <w:lang w:val="en"/>
        </w:rPr>
      </w:pPr>
      <w:r w:rsidRPr="004B4A93">
        <w:rPr>
          <w:rFonts w:eastAsia="Times New Roman"/>
          <w:szCs w:val="24"/>
          <w:lang w:val="en"/>
        </w:rPr>
        <w:t>set appropriate expectations with the customer for participation, responsibilities, attendance, and goal attainment;</w:t>
      </w:r>
    </w:p>
    <w:p w14:paraId="10C1E4F7" w14:textId="77777777" w:rsidR="002322DC" w:rsidRPr="004B4A93" w:rsidRDefault="002322DC" w:rsidP="00781A70">
      <w:pPr>
        <w:numPr>
          <w:ilvl w:val="0"/>
          <w:numId w:val="45"/>
        </w:numPr>
        <w:rPr>
          <w:rFonts w:eastAsia="Times New Roman"/>
          <w:szCs w:val="24"/>
          <w:lang w:val="en"/>
        </w:rPr>
      </w:pPr>
      <w:r w:rsidRPr="004B4A93">
        <w:rPr>
          <w:rFonts w:eastAsia="Times New Roman"/>
          <w:szCs w:val="24"/>
          <w:lang w:val="en"/>
        </w:rPr>
        <w:t>discuss with the customer the consequences for noncompliance with the program;</w:t>
      </w:r>
    </w:p>
    <w:p w14:paraId="79799851" w14:textId="77777777" w:rsidR="002322DC" w:rsidRPr="004B4A93" w:rsidRDefault="002322DC" w:rsidP="00781A70">
      <w:pPr>
        <w:numPr>
          <w:ilvl w:val="0"/>
          <w:numId w:val="45"/>
        </w:numPr>
        <w:rPr>
          <w:rFonts w:eastAsia="Times New Roman"/>
          <w:szCs w:val="24"/>
          <w:lang w:val="en"/>
        </w:rPr>
      </w:pPr>
      <w:r w:rsidRPr="004B4A93">
        <w:rPr>
          <w:rFonts w:eastAsia="Times New Roman"/>
          <w:szCs w:val="24"/>
          <w:lang w:val="en"/>
        </w:rPr>
        <w:t>obtain monthly progress reports from providers or use the Prebariatric Surgery Program Progress Report; and</w:t>
      </w:r>
    </w:p>
    <w:p w14:paraId="48D54B4B" w14:textId="77777777" w:rsidR="002322DC" w:rsidRPr="004B4A93" w:rsidRDefault="002322DC" w:rsidP="00781A70">
      <w:pPr>
        <w:numPr>
          <w:ilvl w:val="0"/>
          <w:numId w:val="45"/>
        </w:numPr>
        <w:rPr>
          <w:rFonts w:eastAsia="Times New Roman"/>
          <w:szCs w:val="24"/>
          <w:lang w:val="en"/>
        </w:rPr>
      </w:pPr>
      <w:r w:rsidRPr="004B4A93">
        <w:rPr>
          <w:rFonts w:eastAsia="Times New Roman"/>
          <w:szCs w:val="24"/>
          <w:lang w:val="en"/>
        </w:rPr>
        <w:t xml:space="preserve">if the customer successfully completes the prebariatric surgery multidisciplinary program, obtain final approval for the bariatric surgery from the VR Manager and </w:t>
      </w:r>
      <w:ins w:id="147" w:author="Author">
        <w:r>
          <w:rPr>
            <w:rFonts w:eastAsia="Times New Roman"/>
            <w:szCs w:val="24"/>
            <w:lang w:val="en"/>
          </w:rPr>
          <w:t>state</w:t>
        </w:r>
      </w:ins>
      <w:r w:rsidRPr="004B4A93">
        <w:rPr>
          <w:rFonts w:eastAsia="Times New Roman"/>
          <w:szCs w:val="24"/>
          <w:lang w:val="en"/>
        </w:rPr>
        <w:t> medical director.</w:t>
      </w:r>
    </w:p>
    <w:p w14:paraId="39B65D6E" w14:textId="77777777" w:rsidR="002322DC" w:rsidRDefault="002322DC" w:rsidP="002322DC">
      <w:pPr>
        <w:outlineLvl w:val="2"/>
        <w:rPr>
          <w:rFonts w:eastAsia="Times New Roman"/>
          <w:b/>
          <w:bCs/>
          <w:szCs w:val="24"/>
          <w:lang w:val="en"/>
        </w:rPr>
      </w:pPr>
      <w:r>
        <w:rPr>
          <w:rFonts w:eastAsia="Times New Roman"/>
          <w:b/>
          <w:bCs/>
          <w:szCs w:val="24"/>
          <w:lang w:val="en"/>
        </w:rPr>
        <w:t>…………</w:t>
      </w:r>
    </w:p>
    <w:p w14:paraId="242B0EFE" w14:textId="77777777" w:rsidR="002322DC" w:rsidRPr="004B4A93" w:rsidRDefault="002322DC" w:rsidP="002322DC">
      <w:pPr>
        <w:pStyle w:val="Heading3"/>
      </w:pPr>
      <w:r w:rsidRPr="004B4A93">
        <w:t>C-703-29: Spinal Cord Stimulator or Dorsal Column Stimulator</w:t>
      </w:r>
    </w:p>
    <w:p w14:paraId="22EAEB6F" w14:textId="77777777" w:rsidR="002322DC" w:rsidRPr="004B4A93" w:rsidRDefault="002322DC" w:rsidP="002322DC">
      <w:pPr>
        <w:rPr>
          <w:rFonts w:eastAsia="Times New Roman"/>
          <w:szCs w:val="24"/>
          <w:lang w:val="en"/>
        </w:rPr>
      </w:pPr>
      <w:r w:rsidRPr="004B4A93">
        <w:rPr>
          <w:rFonts w:eastAsia="Times New Roman"/>
          <w:szCs w:val="24"/>
          <w:lang w:val="en"/>
        </w:rPr>
        <w:t>A spinal cord or dorsal column stimulator should be considered for chronic intractable pain when other treatment options have failed to provide adequate pain relief. If a spinal cord or dorsal column stimulator is recommended by the customer's treating physician, the VR counselor:</w:t>
      </w:r>
    </w:p>
    <w:p w14:paraId="2956CDE7" w14:textId="77777777" w:rsidR="002322DC" w:rsidRDefault="002322DC" w:rsidP="00781A70">
      <w:pPr>
        <w:numPr>
          <w:ilvl w:val="0"/>
          <w:numId w:val="46"/>
        </w:numPr>
        <w:rPr>
          <w:ins w:id="148" w:author="Author"/>
          <w:rFonts w:eastAsia="Times New Roman"/>
          <w:szCs w:val="24"/>
          <w:lang w:val="en"/>
        </w:rPr>
      </w:pPr>
      <w:r w:rsidRPr="004B4A93">
        <w:rPr>
          <w:rFonts w:eastAsia="Times New Roman"/>
          <w:szCs w:val="24"/>
          <w:lang w:val="en"/>
        </w:rPr>
        <w:t>obtains a psychological evaluation and has the report reviewed by the treating physician;</w:t>
      </w:r>
    </w:p>
    <w:p w14:paraId="0225E2D3" w14:textId="77777777" w:rsidR="002322DC" w:rsidRPr="004B4A93" w:rsidRDefault="002322DC" w:rsidP="00781A70">
      <w:pPr>
        <w:numPr>
          <w:ilvl w:val="0"/>
          <w:numId w:val="46"/>
        </w:numPr>
        <w:rPr>
          <w:rFonts w:eastAsia="Times New Roman"/>
          <w:szCs w:val="24"/>
          <w:lang w:val="en"/>
        </w:rPr>
      </w:pPr>
      <w:ins w:id="149" w:author="Author">
        <w:r>
          <w:rPr>
            <w:rFonts w:eastAsia="Times New Roman"/>
            <w:szCs w:val="24"/>
            <w:lang w:val="en"/>
          </w:rPr>
          <w:t>consults with the VR Manager;</w:t>
        </w:r>
      </w:ins>
    </w:p>
    <w:p w14:paraId="027B6C35" w14:textId="77777777" w:rsidR="002322DC" w:rsidRPr="004B4A93" w:rsidRDefault="002322DC" w:rsidP="00781A70">
      <w:pPr>
        <w:numPr>
          <w:ilvl w:val="0"/>
          <w:numId w:val="46"/>
        </w:numPr>
        <w:rPr>
          <w:rFonts w:eastAsia="Times New Roman"/>
          <w:szCs w:val="24"/>
          <w:lang w:val="en"/>
        </w:rPr>
      </w:pPr>
      <w:r w:rsidRPr="004B4A93">
        <w:rPr>
          <w:rFonts w:eastAsia="Times New Roman"/>
          <w:szCs w:val="24"/>
          <w:lang w:val="en"/>
        </w:rPr>
        <w:t xml:space="preserve">obtains </w:t>
      </w:r>
      <w:ins w:id="150" w:author="Author">
        <w:r>
          <w:rPr>
            <w:rFonts w:eastAsia="Times New Roman"/>
            <w:szCs w:val="24"/>
            <w:lang w:val="en"/>
          </w:rPr>
          <w:t xml:space="preserve">state </w:t>
        </w:r>
      </w:ins>
      <w:r w:rsidRPr="004B4A93">
        <w:rPr>
          <w:rFonts w:eastAsia="Times New Roman"/>
          <w:szCs w:val="24"/>
          <w:lang w:val="en"/>
        </w:rPr>
        <w:t>medical director approval to proceed with trial placement; and</w:t>
      </w:r>
    </w:p>
    <w:p w14:paraId="53F2DF88" w14:textId="77777777" w:rsidR="002322DC" w:rsidRPr="004B4A93" w:rsidRDefault="002322DC" w:rsidP="00781A70">
      <w:pPr>
        <w:numPr>
          <w:ilvl w:val="0"/>
          <w:numId w:val="46"/>
        </w:numPr>
        <w:rPr>
          <w:rFonts w:eastAsia="Times New Roman"/>
          <w:szCs w:val="24"/>
          <w:lang w:val="en"/>
        </w:rPr>
      </w:pPr>
      <w:r w:rsidRPr="004B4A93">
        <w:rPr>
          <w:rFonts w:eastAsia="Times New Roman"/>
          <w:szCs w:val="24"/>
          <w:lang w:val="en"/>
        </w:rPr>
        <w:t>if the trial placement is successful in reducing the customer's pain, proceeds with the permanent placement of the spinal cord or dorsal column stimulator.</w:t>
      </w:r>
    </w:p>
    <w:p w14:paraId="277650AD" w14:textId="77777777" w:rsidR="002322DC" w:rsidRPr="004B4A93" w:rsidRDefault="002322DC" w:rsidP="002322DC">
      <w:pPr>
        <w:pStyle w:val="Heading3"/>
      </w:pPr>
      <w:r w:rsidRPr="004B4A93">
        <w:lastRenderedPageBreak/>
        <w:t>C-703-30: Weight-Loss Treatment</w:t>
      </w:r>
    </w:p>
    <w:p w14:paraId="0101BABE" w14:textId="77777777" w:rsidR="002322DC" w:rsidRPr="004B4A93" w:rsidRDefault="002322DC" w:rsidP="002322DC">
      <w:pPr>
        <w:rPr>
          <w:rFonts w:eastAsia="Times New Roman"/>
          <w:szCs w:val="24"/>
          <w:lang w:val="en"/>
        </w:rPr>
      </w:pPr>
      <w:r w:rsidRPr="004B4A93">
        <w:rPr>
          <w:rFonts w:eastAsia="Times New Roman"/>
          <w:szCs w:val="24"/>
          <w:lang w:val="en"/>
        </w:rPr>
        <w:t>VR sponsors weight-loss treatment for a customer under the following conditions:</w:t>
      </w:r>
    </w:p>
    <w:p w14:paraId="3A65BFD9" w14:textId="77777777" w:rsidR="002322DC" w:rsidRPr="004B4A93" w:rsidRDefault="002322DC" w:rsidP="00781A70">
      <w:pPr>
        <w:numPr>
          <w:ilvl w:val="0"/>
          <w:numId w:val="47"/>
        </w:numPr>
        <w:rPr>
          <w:rFonts w:eastAsia="Times New Roman"/>
          <w:szCs w:val="24"/>
          <w:lang w:val="en"/>
        </w:rPr>
      </w:pPr>
      <w:r w:rsidRPr="004B4A93">
        <w:rPr>
          <w:rFonts w:eastAsia="Times New Roman"/>
          <w:szCs w:val="24"/>
          <w:lang w:val="en"/>
        </w:rPr>
        <w:t>The customer has a BMI of 30 or more.</w:t>
      </w:r>
    </w:p>
    <w:p w14:paraId="6C7DC3D8" w14:textId="77777777" w:rsidR="002322DC" w:rsidRPr="004B4A93" w:rsidRDefault="002322DC" w:rsidP="00781A70">
      <w:pPr>
        <w:numPr>
          <w:ilvl w:val="0"/>
          <w:numId w:val="47"/>
        </w:numPr>
        <w:rPr>
          <w:rFonts w:eastAsia="Times New Roman"/>
          <w:szCs w:val="24"/>
          <w:lang w:val="en"/>
        </w:rPr>
      </w:pPr>
      <w:r w:rsidRPr="004B4A93">
        <w:rPr>
          <w:rFonts w:eastAsia="Times New Roman"/>
          <w:szCs w:val="24"/>
          <w:lang w:val="en"/>
        </w:rPr>
        <w:t>The customer must lose 50 to 60 pounds in a six-month period.</w:t>
      </w:r>
    </w:p>
    <w:p w14:paraId="2FCF1CDF" w14:textId="77777777" w:rsidR="002322DC" w:rsidRPr="004B4A93" w:rsidRDefault="002322DC" w:rsidP="00781A70">
      <w:pPr>
        <w:numPr>
          <w:ilvl w:val="0"/>
          <w:numId w:val="47"/>
        </w:numPr>
        <w:rPr>
          <w:rFonts w:eastAsia="Times New Roman"/>
          <w:szCs w:val="24"/>
          <w:lang w:val="en"/>
        </w:rPr>
      </w:pPr>
      <w:r w:rsidRPr="004B4A93">
        <w:rPr>
          <w:rFonts w:eastAsia="Times New Roman"/>
          <w:szCs w:val="24"/>
          <w:lang w:val="en"/>
        </w:rPr>
        <w:t xml:space="preserve">The reason for the recommended weight loss is: </w:t>
      </w:r>
    </w:p>
    <w:p w14:paraId="379363F7" w14:textId="77777777" w:rsidR="002322DC" w:rsidRPr="004B4A93" w:rsidRDefault="002322DC" w:rsidP="00781A70">
      <w:pPr>
        <w:numPr>
          <w:ilvl w:val="1"/>
          <w:numId w:val="47"/>
        </w:numPr>
        <w:rPr>
          <w:rFonts w:eastAsia="Times New Roman"/>
          <w:szCs w:val="24"/>
          <w:lang w:val="en"/>
        </w:rPr>
      </w:pPr>
      <w:r w:rsidRPr="004B4A93">
        <w:rPr>
          <w:rFonts w:eastAsia="Times New Roman"/>
          <w:szCs w:val="24"/>
          <w:lang w:val="en"/>
        </w:rPr>
        <w:t>to improve function or lessen the substantial vocational impediment caused by the primary disability;</w:t>
      </w:r>
    </w:p>
    <w:p w14:paraId="2C6EC31D" w14:textId="77777777" w:rsidR="002322DC" w:rsidRPr="004B4A93" w:rsidRDefault="002322DC" w:rsidP="00781A70">
      <w:pPr>
        <w:numPr>
          <w:ilvl w:val="1"/>
          <w:numId w:val="47"/>
        </w:numPr>
        <w:rPr>
          <w:rFonts w:eastAsia="Times New Roman"/>
          <w:szCs w:val="24"/>
          <w:lang w:val="en"/>
        </w:rPr>
      </w:pPr>
      <w:r w:rsidRPr="004B4A93">
        <w:rPr>
          <w:rFonts w:eastAsia="Times New Roman"/>
          <w:szCs w:val="24"/>
          <w:lang w:val="en"/>
        </w:rPr>
        <w:t>to meet the surgeon's weight-loss requirement before surgery; or</w:t>
      </w:r>
    </w:p>
    <w:p w14:paraId="303FF4D8" w14:textId="77777777" w:rsidR="002322DC" w:rsidRPr="004B4A93" w:rsidRDefault="002322DC" w:rsidP="00781A70">
      <w:pPr>
        <w:numPr>
          <w:ilvl w:val="1"/>
          <w:numId w:val="47"/>
        </w:numPr>
        <w:rPr>
          <w:rFonts w:eastAsia="Times New Roman"/>
          <w:szCs w:val="24"/>
          <w:lang w:val="en"/>
        </w:rPr>
      </w:pPr>
      <w:r w:rsidRPr="004B4A93">
        <w:rPr>
          <w:rFonts w:eastAsia="Times New Roman"/>
          <w:szCs w:val="24"/>
          <w:lang w:val="en"/>
        </w:rPr>
        <w:t>to remove the substantial impediment to employment for a customer with severe (morbid) obesity when the loss of 50 to 60 pounds will remove the impediment.</w:t>
      </w:r>
    </w:p>
    <w:p w14:paraId="20A0DCFC" w14:textId="77777777" w:rsidR="002322DC" w:rsidRPr="004B4A93" w:rsidRDefault="002322DC" w:rsidP="002322DC">
      <w:pPr>
        <w:rPr>
          <w:rFonts w:eastAsia="Times New Roman"/>
          <w:szCs w:val="24"/>
          <w:lang w:val="en"/>
        </w:rPr>
      </w:pPr>
      <w:r w:rsidRPr="004B4A93">
        <w:rPr>
          <w:rFonts w:eastAsia="Times New Roman"/>
          <w:szCs w:val="24"/>
          <w:lang w:val="en"/>
        </w:rPr>
        <w:t>Note: Obesity is not considered a primary disability unless the customer has a BMI of 40 or more, which meets the definition of morbid obesity.</w:t>
      </w:r>
    </w:p>
    <w:p w14:paraId="564A7335" w14:textId="77777777" w:rsidR="002322DC" w:rsidRPr="004B4A93" w:rsidRDefault="002322DC" w:rsidP="002322DC">
      <w:pPr>
        <w:rPr>
          <w:rFonts w:eastAsia="Times New Roman"/>
          <w:szCs w:val="24"/>
          <w:lang w:val="en"/>
        </w:rPr>
      </w:pPr>
      <w:r w:rsidRPr="004B4A93">
        <w:rPr>
          <w:rFonts w:eastAsia="Times New Roman"/>
          <w:szCs w:val="24"/>
          <w:lang w:val="en"/>
        </w:rPr>
        <w:t>To purchase weight-loss treatment for a customer, the VR counselor:</w:t>
      </w:r>
    </w:p>
    <w:p w14:paraId="013292EC" w14:textId="77777777" w:rsidR="002322DC" w:rsidRPr="004B4A93" w:rsidRDefault="002322DC" w:rsidP="00781A70">
      <w:pPr>
        <w:numPr>
          <w:ilvl w:val="0"/>
          <w:numId w:val="48"/>
        </w:numPr>
        <w:rPr>
          <w:rFonts w:eastAsia="Times New Roman"/>
          <w:szCs w:val="24"/>
          <w:lang w:val="en"/>
        </w:rPr>
      </w:pPr>
      <w:r w:rsidRPr="004B4A93">
        <w:rPr>
          <w:rFonts w:eastAsia="Times New Roman"/>
          <w:szCs w:val="24"/>
          <w:lang w:val="en"/>
        </w:rPr>
        <w:t>verifies that the customer's BMI is 30 or greater;</w:t>
      </w:r>
    </w:p>
    <w:p w14:paraId="0C3B12F9" w14:textId="77777777" w:rsidR="002322DC" w:rsidRPr="004B4A93" w:rsidRDefault="002322DC" w:rsidP="00781A70">
      <w:pPr>
        <w:numPr>
          <w:ilvl w:val="0"/>
          <w:numId w:val="48"/>
        </w:numPr>
        <w:rPr>
          <w:rFonts w:eastAsia="Times New Roman"/>
          <w:szCs w:val="24"/>
          <w:lang w:val="en"/>
        </w:rPr>
      </w:pPr>
      <w:r w:rsidRPr="004B4A93">
        <w:rPr>
          <w:rFonts w:eastAsia="Times New Roman"/>
          <w:szCs w:val="24"/>
          <w:lang w:val="en"/>
        </w:rPr>
        <w:t>documents in RHW the reason that a weight-loss program is necessary;</w:t>
      </w:r>
    </w:p>
    <w:p w14:paraId="51538684" w14:textId="77777777" w:rsidR="002322DC" w:rsidRPr="004B4A93" w:rsidRDefault="002322DC" w:rsidP="00781A70">
      <w:pPr>
        <w:numPr>
          <w:ilvl w:val="0"/>
          <w:numId w:val="48"/>
        </w:numPr>
        <w:rPr>
          <w:rFonts w:eastAsia="Times New Roman"/>
          <w:szCs w:val="24"/>
          <w:lang w:val="en"/>
        </w:rPr>
      </w:pPr>
      <w:r w:rsidRPr="004B4A93">
        <w:rPr>
          <w:rFonts w:eastAsia="Times New Roman"/>
          <w:szCs w:val="24"/>
          <w:lang w:val="en"/>
        </w:rPr>
        <w:t>obtains a referral for weight-loss treatment from the customer's primary physician;</w:t>
      </w:r>
    </w:p>
    <w:p w14:paraId="0C5C53CE" w14:textId="77777777" w:rsidR="002322DC" w:rsidRPr="004B4A93" w:rsidRDefault="002322DC" w:rsidP="00781A70">
      <w:pPr>
        <w:numPr>
          <w:ilvl w:val="0"/>
          <w:numId w:val="48"/>
        </w:numPr>
        <w:rPr>
          <w:rFonts w:eastAsia="Times New Roman"/>
          <w:szCs w:val="24"/>
          <w:lang w:val="en"/>
        </w:rPr>
      </w:pPr>
      <w:r w:rsidRPr="004B4A93">
        <w:rPr>
          <w:rFonts w:eastAsia="Times New Roman"/>
          <w:szCs w:val="24"/>
          <w:lang w:val="en"/>
        </w:rPr>
        <w:t>obtains a psychological evaluation assessing motivation, family support, life stressors, coping ability, and realistic expectations to achieve and maintain weight loss. The psychological battery should include an MMPI;</w:t>
      </w:r>
    </w:p>
    <w:p w14:paraId="4D07B989" w14:textId="77777777" w:rsidR="002322DC" w:rsidRPr="004B4A93" w:rsidRDefault="002322DC" w:rsidP="00781A70">
      <w:pPr>
        <w:numPr>
          <w:ilvl w:val="0"/>
          <w:numId w:val="48"/>
        </w:numPr>
        <w:rPr>
          <w:rFonts w:eastAsia="Times New Roman"/>
          <w:szCs w:val="24"/>
          <w:lang w:val="en"/>
        </w:rPr>
      </w:pPr>
      <w:r w:rsidRPr="004B4A93">
        <w:rPr>
          <w:rFonts w:eastAsia="Times New Roman"/>
          <w:szCs w:val="24"/>
          <w:lang w:val="en"/>
        </w:rPr>
        <w:t>if the customer has underlying psychological diagnoses, such as anxiety and/or depression, ensure that the customer's psychological issues are being addressed through treatment before the start of the weight-loss program.</w:t>
      </w:r>
    </w:p>
    <w:p w14:paraId="3C65A359" w14:textId="77777777" w:rsidR="002322DC" w:rsidRPr="004B4A93" w:rsidRDefault="002322DC" w:rsidP="002322DC">
      <w:pPr>
        <w:rPr>
          <w:rFonts w:eastAsia="Times New Roman"/>
          <w:szCs w:val="24"/>
          <w:lang w:val="en"/>
        </w:rPr>
      </w:pPr>
      <w:r w:rsidRPr="004B4A93">
        <w:rPr>
          <w:rFonts w:eastAsia="Times New Roman"/>
          <w:szCs w:val="24"/>
          <w:lang w:val="en"/>
        </w:rPr>
        <w:t>Weight-loss treatment must be multidisciplinary and include:</w:t>
      </w:r>
    </w:p>
    <w:p w14:paraId="22385A5C" w14:textId="77777777" w:rsidR="002322DC" w:rsidRPr="004B4A93" w:rsidRDefault="002322DC" w:rsidP="00781A70">
      <w:pPr>
        <w:numPr>
          <w:ilvl w:val="0"/>
          <w:numId w:val="49"/>
        </w:numPr>
        <w:rPr>
          <w:rFonts w:eastAsia="Times New Roman"/>
          <w:szCs w:val="24"/>
          <w:lang w:val="en"/>
        </w:rPr>
      </w:pPr>
      <w:r w:rsidRPr="004B4A93">
        <w:rPr>
          <w:rFonts w:eastAsia="Times New Roman"/>
          <w:szCs w:val="24"/>
          <w:lang w:val="en"/>
        </w:rPr>
        <w:t>medical supervision;</w:t>
      </w:r>
    </w:p>
    <w:p w14:paraId="66EF4AC5" w14:textId="77777777" w:rsidR="002322DC" w:rsidRPr="004B4A93" w:rsidRDefault="002322DC" w:rsidP="00781A70">
      <w:pPr>
        <w:numPr>
          <w:ilvl w:val="0"/>
          <w:numId w:val="49"/>
        </w:numPr>
        <w:rPr>
          <w:rFonts w:eastAsia="Times New Roman"/>
          <w:szCs w:val="24"/>
          <w:lang w:val="en"/>
        </w:rPr>
      </w:pPr>
      <w:r w:rsidRPr="004B4A93">
        <w:rPr>
          <w:rFonts w:eastAsia="Times New Roman"/>
          <w:szCs w:val="24"/>
          <w:lang w:val="en"/>
        </w:rPr>
        <w:t>nutritional education;</w:t>
      </w:r>
    </w:p>
    <w:p w14:paraId="05144F1F" w14:textId="77777777" w:rsidR="002322DC" w:rsidRPr="004B4A93" w:rsidRDefault="002322DC" w:rsidP="00781A70">
      <w:pPr>
        <w:numPr>
          <w:ilvl w:val="0"/>
          <w:numId w:val="49"/>
        </w:numPr>
        <w:rPr>
          <w:rFonts w:eastAsia="Times New Roman"/>
          <w:szCs w:val="24"/>
          <w:lang w:val="en"/>
        </w:rPr>
      </w:pPr>
      <w:r w:rsidRPr="004B4A93">
        <w:rPr>
          <w:rFonts w:eastAsia="Times New Roman"/>
          <w:szCs w:val="24"/>
          <w:lang w:val="en"/>
        </w:rPr>
        <w:t>psychological support and behavior modification; and</w:t>
      </w:r>
    </w:p>
    <w:p w14:paraId="772C0CC9" w14:textId="77777777" w:rsidR="002322DC" w:rsidRPr="004B4A93" w:rsidRDefault="002322DC" w:rsidP="00781A70">
      <w:pPr>
        <w:numPr>
          <w:ilvl w:val="0"/>
          <w:numId w:val="49"/>
        </w:numPr>
        <w:rPr>
          <w:rFonts w:eastAsia="Times New Roman"/>
          <w:szCs w:val="24"/>
          <w:lang w:val="en"/>
        </w:rPr>
      </w:pPr>
      <w:r w:rsidRPr="004B4A93">
        <w:rPr>
          <w:rFonts w:eastAsia="Times New Roman"/>
          <w:szCs w:val="24"/>
          <w:lang w:val="en"/>
        </w:rPr>
        <w:t>an exercise program.</w:t>
      </w:r>
    </w:p>
    <w:p w14:paraId="6FF36185" w14:textId="77777777" w:rsidR="002322DC" w:rsidRPr="004B4A93" w:rsidRDefault="002322DC" w:rsidP="002322DC">
      <w:pPr>
        <w:rPr>
          <w:rFonts w:eastAsia="Times New Roman"/>
          <w:szCs w:val="24"/>
          <w:lang w:val="en"/>
        </w:rPr>
      </w:pPr>
      <w:r w:rsidRPr="004B4A93">
        <w:rPr>
          <w:rFonts w:eastAsia="Times New Roman"/>
          <w:szCs w:val="24"/>
          <w:lang w:val="en"/>
        </w:rPr>
        <w:t>Weight-loss treatment can be provided by an established weight-loss program or by independent providers forming a multidisciplinary team. If an established weight-loss program does not have the four required components, the VR counselor provides the missing component services by using independent service providers.</w:t>
      </w:r>
    </w:p>
    <w:p w14:paraId="66F117BC" w14:textId="77777777" w:rsidR="002322DC" w:rsidRPr="004B4A93" w:rsidRDefault="002322DC" w:rsidP="002322DC">
      <w:pPr>
        <w:rPr>
          <w:rFonts w:eastAsia="Times New Roman"/>
          <w:szCs w:val="24"/>
          <w:lang w:val="en"/>
        </w:rPr>
      </w:pPr>
      <w:r w:rsidRPr="004B4A93">
        <w:rPr>
          <w:rFonts w:eastAsia="Times New Roman"/>
          <w:szCs w:val="24"/>
          <w:lang w:val="en"/>
        </w:rPr>
        <w:t>Note: If the customer is participating in a fasting program, a physician must see the customer weekly, and regular laboratory studies are required.</w:t>
      </w:r>
    </w:p>
    <w:p w14:paraId="4A288134" w14:textId="77777777" w:rsidR="002322DC" w:rsidRPr="004B4A93" w:rsidRDefault="002322DC" w:rsidP="002322DC">
      <w:pPr>
        <w:rPr>
          <w:rFonts w:eastAsia="Times New Roman"/>
          <w:szCs w:val="24"/>
          <w:lang w:val="en"/>
        </w:rPr>
      </w:pPr>
      <w:r w:rsidRPr="004B4A93">
        <w:rPr>
          <w:rFonts w:eastAsia="Times New Roman"/>
          <w:szCs w:val="24"/>
          <w:lang w:val="en"/>
        </w:rPr>
        <w:lastRenderedPageBreak/>
        <w:t xml:space="preserve">Refer to </w:t>
      </w:r>
      <w:hyperlink r:id="rId31" w:history="1">
        <w:r w:rsidRPr="004B4A93">
          <w:rPr>
            <w:rFonts w:eastAsia="Times New Roman"/>
            <w:color w:val="0000FF"/>
            <w:szCs w:val="24"/>
            <w:u w:val="single"/>
            <w:lang w:val="en"/>
          </w:rPr>
          <w:t>Tips for Creating a Multidisciplinary Pre-Bariatric or Weight Loss Program with Independent Providers (DOC)</w:t>
        </w:r>
      </w:hyperlink>
      <w:r w:rsidRPr="004B4A93">
        <w:rPr>
          <w:rFonts w:eastAsia="Times New Roman"/>
          <w:szCs w:val="24"/>
          <w:lang w:val="en"/>
        </w:rPr>
        <w:t>.</w:t>
      </w:r>
    </w:p>
    <w:p w14:paraId="0EF1960A" w14:textId="77777777" w:rsidR="002322DC" w:rsidRPr="004B4A93" w:rsidRDefault="002322DC" w:rsidP="002322DC">
      <w:pPr>
        <w:rPr>
          <w:rFonts w:eastAsia="Times New Roman"/>
          <w:szCs w:val="24"/>
          <w:lang w:val="en"/>
        </w:rPr>
      </w:pPr>
      <w:ins w:id="151" w:author="Author">
        <w:r>
          <w:rPr>
            <w:rFonts w:eastAsia="Times New Roman"/>
            <w:szCs w:val="24"/>
            <w:lang w:val="en"/>
          </w:rPr>
          <w:t xml:space="preserve">VR Supervisor consultation is required for all weight loss plans and treatments. </w:t>
        </w:r>
      </w:ins>
      <w:r w:rsidRPr="004B4A93">
        <w:rPr>
          <w:rFonts w:eastAsia="Times New Roman"/>
          <w:szCs w:val="24"/>
          <w:lang w:val="en"/>
        </w:rPr>
        <w:t xml:space="preserve">The LMC must review all weight loss plans. The </w:t>
      </w:r>
      <w:ins w:id="152" w:author="Author">
        <w:r>
          <w:rPr>
            <w:rFonts w:eastAsia="Times New Roman"/>
            <w:szCs w:val="24"/>
            <w:lang w:val="en"/>
          </w:rPr>
          <w:t>state medical director</w:t>
        </w:r>
        <w:r w:rsidRPr="004B4A93" w:rsidDel="000344F5">
          <w:rPr>
            <w:rFonts w:eastAsia="Times New Roman"/>
            <w:szCs w:val="24"/>
            <w:lang w:val="en"/>
          </w:rPr>
          <w:t xml:space="preserve"> </w:t>
        </w:r>
      </w:ins>
      <w:del w:id="153" w:author="Author">
        <w:r w:rsidRPr="004B4A93" w:rsidDel="000344F5">
          <w:rPr>
            <w:rFonts w:eastAsia="Times New Roman"/>
            <w:szCs w:val="24"/>
            <w:lang w:val="en"/>
          </w:rPr>
          <w:delText xml:space="preserve">VR medical director </w:delText>
        </w:r>
      </w:del>
      <w:r w:rsidRPr="004B4A93">
        <w:rPr>
          <w:rFonts w:eastAsia="Times New Roman"/>
          <w:szCs w:val="24"/>
          <w:lang w:val="en"/>
        </w:rPr>
        <w:t>must approve all weight-loss treatments before the service begins.</w:t>
      </w:r>
    </w:p>
    <w:p w14:paraId="6515B18E" w14:textId="77777777" w:rsidR="002322DC" w:rsidRPr="004B4A93" w:rsidRDefault="002322DC" w:rsidP="002322DC">
      <w:pPr>
        <w:rPr>
          <w:rFonts w:eastAsia="Times New Roman"/>
          <w:szCs w:val="24"/>
          <w:lang w:val="en"/>
        </w:rPr>
      </w:pPr>
      <w:r w:rsidRPr="004B4A93">
        <w:rPr>
          <w:rFonts w:eastAsia="Times New Roman"/>
          <w:szCs w:val="24"/>
          <w:lang w:val="en"/>
        </w:rPr>
        <w:t xml:space="preserve">For more information, see </w:t>
      </w:r>
      <w:ins w:id="154" w:author="Author">
        <w:del w:id="155" w:author="Author">
          <w:r w:rsidRPr="00F85312" w:rsidDel="00204248">
            <w:rPr>
              <w:rFonts w:eastAsia="Times New Roman"/>
              <w:szCs w:val="24"/>
              <w:lang w:val="en"/>
            </w:rPr>
            <w:delText>-</w:delText>
          </w:r>
        </w:del>
        <w:r w:rsidRPr="00F85312">
          <w:rPr>
            <w:rFonts w:eastAsia="Times New Roman"/>
            <w:szCs w:val="24"/>
            <w:lang w:val="en"/>
          </w:rPr>
          <w:t>E-200: Required Approvals and Consultations</w:t>
        </w:r>
      </w:ins>
      <w:del w:id="156" w:author="Author">
        <w:r w:rsidRPr="004B4A93" w:rsidDel="00F85312">
          <w:rPr>
            <w:rFonts w:eastAsia="Times New Roman"/>
            <w:szCs w:val="24"/>
            <w:lang w:val="en"/>
          </w:rPr>
          <w:fldChar w:fldCharType="begin"/>
        </w:r>
        <w:r w:rsidRPr="004B4A93" w:rsidDel="00F85312">
          <w:rPr>
            <w:rFonts w:eastAsia="Times New Roman"/>
            <w:szCs w:val="24"/>
            <w:lang w:val="en"/>
          </w:rPr>
          <w:delInstrText xml:space="preserve"> HYPERLINK "https://twc.texas.gov/manuals/rpm/ch19.htm" \l "19.1" </w:delInstrText>
        </w:r>
        <w:r w:rsidRPr="004B4A93" w:rsidDel="00F85312">
          <w:rPr>
            <w:rFonts w:eastAsia="Times New Roman"/>
            <w:szCs w:val="24"/>
            <w:lang w:val="en"/>
          </w:rPr>
          <w:fldChar w:fldCharType="separate"/>
        </w:r>
        <w:r w:rsidRPr="004B4A93" w:rsidDel="00F85312">
          <w:rPr>
            <w:rFonts w:eastAsia="Times New Roman"/>
            <w:color w:val="0000FF"/>
            <w:szCs w:val="24"/>
            <w:u w:val="single"/>
            <w:lang w:val="en"/>
          </w:rPr>
          <w:delText>RPM Chapter 19: Technical Information and References, Required Approvals and/or Consultations</w:delText>
        </w:r>
        <w:r w:rsidRPr="004B4A93" w:rsidDel="00F85312">
          <w:rPr>
            <w:rFonts w:eastAsia="Times New Roman"/>
            <w:szCs w:val="24"/>
            <w:lang w:val="en"/>
          </w:rPr>
          <w:fldChar w:fldCharType="end"/>
        </w:r>
      </w:del>
      <w:r w:rsidRPr="004B4A93">
        <w:rPr>
          <w:rFonts w:eastAsia="Times New Roman"/>
          <w:szCs w:val="24"/>
          <w:lang w:val="en"/>
        </w:rPr>
        <w:t>.</w:t>
      </w:r>
    </w:p>
    <w:p w14:paraId="0C499012" w14:textId="77777777" w:rsidR="002322DC" w:rsidRPr="004B4A93" w:rsidRDefault="002322DC" w:rsidP="002322DC">
      <w:pPr>
        <w:rPr>
          <w:rFonts w:eastAsia="Times New Roman"/>
          <w:szCs w:val="24"/>
          <w:lang w:val="en"/>
        </w:rPr>
      </w:pPr>
      <w:r w:rsidRPr="004B4A93">
        <w:rPr>
          <w:rFonts w:eastAsia="Times New Roman"/>
          <w:szCs w:val="24"/>
          <w:lang w:val="en"/>
        </w:rPr>
        <w:t xml:space="preserve">The VR counselor contacts the </w:t>
      </w:r>
      <w:del w:id="157" w:author="Author">
        <w:r w:rsidRPr="004B4A93" w:rsidDel="00A62091">
          <w:rPr>
            <w:rFonts w:eastAsia="Times New Roman"/>
            <w:szCs w:val="24"/>
            <w:lang w:val="en"/>
          </w:rPr>
          <w:delText xml:space="preserve">VR Central </w:delText>
        </w:r>
        <w:r w:rsidRPr="004B4A93" w:rsidDel="00204248">
          <w:rPr>
            <w:rFonts w:eastAsia="Times New Roman"/>
            <w:szCs w:val="24"/>
            <w:lang w:val="en"/>
          </w:rPr>
          <w:delText xml:space="preserve">Office </w:delText>
        </w:r>
      </w:del>
      <w:ins w:id="158" w:author="Author">
        <w:r>
          <w:rPr>
            <w:rFonts w:eastAsia="Times New Roman"/>
            <w:szCs w:val="24"/>
          </w:rPr>
          <w:t xml:space="preserve">state </w:t>
        </w:r>
        <w:r>
          <w:rPr>
            <w:rFonts w:eastAsia="Times New Roman"/>
            <w:szCs w:val="24"/>
            <w:lang w:val="en"/>
          </w:rPr>
          <w:t>o</w:t>
        </w:r>
        <w:r w:rsidRPr="004B4A93">
          <w:rPr>
            <w:rFonts w:eastAsia="Times New Roman"/>
            <w:szCs w:val="24"/>
            <w:lang w:val="en"/>
          </w:rPr>
          <w:t xml:space="preserve">ffice </w:t>
        </w:r>
      </w:ins>
      <w:r w:rsidRPr="004B4A93">
        <w:rPr>
          <w:rFonts w:eastAsia="Times New Roman"/>
          <w:szCs w:val="24"/>
          <w:lang w:val="en"/>
        </w:rPr>
        <w:t>program specialist for physical restoration for services not listed in MAPS.</w:t>
      </w:r>
    </w:p>
    <w:p w14:paraId="7D28C333" w14:textId="77777777" w:rsidR="002322DC" w:rsidRPr="004B4A93" w:rsidRDefault="002322DC" w:rsidP="002322DC">
      <w:pPr>
        <w:rPr>
          <w:rFonts w:eastAsia="Times New Roman"/>
          <w:szCs w:val="24"/>
          <w:lang w:val="en"/>
        </w:rPr>
      </w:pPr>
      <w:r w:rsidRPr="004B4A93">
        <w:rPr>
          <w:rFonts w:eastAsia="Times New Roman"/>
          <w:szCs w:val="24"/>
          <w:lang w:val="en"/>
        </w:rPr>
        <w:t>The VR counselor provides counseling and guidance on the following issues and documents the conversations in RHW:</w:t>
      </w:r>
    </w:p>
    <w:p w14:paraId="1FD5725E" w14:textId="77777777" w:rsidR="002322DC" w:rsidRPr="004B4A93" w:rsidRDefault="002322DC" w:rsidP="00781A70">
      <w:pPr>
        <w:numPr>
          <w:ilvl w:val="0"/>
          <w:numId w:val="50"/>
        </w:numPr>
        <w:rPr>
          <w:rFonts w:eastAsia="Times New Roman"/>
          <w:szCs w:val="24"/>
          <w:lang w:val="en"/>
        </w:rPr>
      </w:pPr>
      <w:r w:rsidRPr="004B4A93">
        <w:rPr>
          <w:rFonts w:eastAsia="Times New Roman"/>
          <w:szCs w:val="24"/>
          <w:lang w:val="en"/>
        </w:rPr>
        <w:t>The expectation of customer attendance and participation in weight-loss treatment</w:t>
      </w:r>
    </w:p>
    <w:p w14:paraId="5A9136EB" w14:textId="77777777" w:rsidR="002322DC" w:rsidRPr="004B4A93" w:rsidRDefault="002322DC" w:rsidP="00781A70">
      <w:pPr>
        <w:numPr>
          <w:ilvl w:val="0"/>
          <w:numId w:val="50"/>
        </w:numPr>
        <w:rPr>
          <w:rFonts w:eastAsia="Times New Roman"/>
          <w:szCs w:val="24"/>
          <w:lang w:val="en"/>
        </w:rPr>
      </w:pPr>
      <w:r w:rsidRPr="004B4A93">
        <w:rPr>
          <w:rFonts w:eastAsia="Times New Roman"/>
          <w:szCs w:val="24"/>
          <w:lang w:val="en"/>
        </w:rPr>
        <w:t>The expectation that the customer will meet realistic weight-loss goals during treatment</w:t>
      </w:r>
    </w:p>
    <w:p w14:paraId="0FF4CD1C" w14:textId="77777777" w:rsidR="002322DC" w:rsidRPr="004B4A93" w:rsidRDefault="002322DC" w:rsidP="00781A70">
      <w:pPr>
        <w:numPr>
          <w:ilvl w:val="0"/>
          <w:numId w:val="50"/>
        </w:numPr>
        <w:rPr>
          <w:rFonts w:eastAsia="Times New Roman"/>
          <w:szCs w:val="24"/>
          <w:lang w:val="en"/>
        </w:rPr>
      </w:pPr>
      <w:r w:rsidRPr="004B4A93">
        <w:rPr>
          <w:rFonts w:eastAsia="Times New Roman"/>
          <w:szCs w:val="24"/>
          <w:lang w:val="en"/>
        </w:rPr>
        <w:t>The consequences for noncompliance and the possible termination of treatment</w:t>
      </w:r>
    </w:p>
    <w:p w14:paraId="3D6D68B0" w14:textId="77777777" w:rsidR="002322DC" w:rsidRPr="004B4A93" w:rsidRDefault="002322DC" w:rsidP="002322DC">
      <w:pPr>
        <w:rPr>
          <w:rFonts w:eastAsia="Times New Roman"/>
          <w:szCs w:val="24"/>
          <w:lang w:val="en"/>
        </w:rPr>
      </w:pPr>
      <w:r w:rsidRPr="004B4A93">
        <w:rPr>
          <w:rFonts w:eastAsia="Times New Roman"/>
          <w:szCs w:val="24"/>
          <w:lang w:val="en"/>
        </w:rPr>
        <w:t>The VR counselor must:</w:t>
      </w:r>
    </w:p>
    <w:p w14:paraId="295606A6" w14:textId="77777777" w:rsidR="002322DC" w:rsidRPr="004B4A93" w:rsidRDefault="002322DC" w:rsidP="00781A70">
      <w:pPr>
        <w:numPr>
          <w:ilvl w:val="0"/>
          <w:numId w:val="51"/>
        </w:numPr>
        <w:rPr>
          <w:rFonts w:eastAsia="Times New Roman"/>
          <w:szCs w:val="24"/>
          <w:lang w:val="en"/>
        </w:rPr>
      </w:pPr>
      <w:r w:rsidRPr="004B4A93">
        <w:rPr>
          <w:rFonts w:eastAsia="Times New Roman"/>
          <w:szCs w:val="24"/>
          <w:lang w:val="en"/>
        </w:rPr>
        <w:t xml:space="preserve">monitor the customer's progress in treatment closely by getting monthly progress reports (the service provider may submit a report or use the </w:t>
      </w:r>
      <w:hyperlink r:id="rId32" w:history="1">
        <w:r w:rsidRPr="004B4A93">
          <w:rPr>
            <w:rFonts w:eastAsia="Times New Roman"/>
            <w:color w:val="0000FF"/>
            <w:szCs w:val="24"/>
            <w:u w:val="single"/>
            <w:lang w:val="en"/>
          </w:rPr>
          <w:t>DARS3510, Weight-Loss Progress Report</w:t>
        </w:r>
      </w:hyperlink>
      <w:r w:rsidRPr="004B4A93">
        <w:rPr>
          <w:rFonts w:eastAsia="Times New Roman"/>
          <w:szCs w:val="24"/>
          <w:lang w:val="en"/>
        </w:rPr>
        <w:t>); and</w:t>
      </w:r>
    </w:p>
    <w:p w14:paraId="6449D88F" w14:textId="77777777" w:rsidR="002322DC" w:rsidRPr="004B4A93" w:rsidRDefault="002322DC" w:rsidP="00781A70">
      <w:pPr>
        <w:numPr>
          <w:ilvl w:val="0"/>
          <w:numId w:val="51"/>
        </w:numPr>
        <w:rPr>
          <w:rFonts w:eastAsia="Times New Roman"/>
          <w:szCs w:val="24"/>
          <w:lang w:val="en"/>
        </w:rPr>
      </w:pPr>
      <w:r w:rsidRPr="004B4A93">
        <w:rPr>
          <w:rFonts w:eastAsia="Times New Roman"/>
          <w:szCs w:val="24"/>
          <w:lang w:val="en"/>
        </w:rPr>
        <w:t>provide counseling as needed to promote a positive weight-loss outcome.</w:t>
      </w:r>
    </w:p>
    <w:p w14:paraId="0005C004" w14:textId="77777777" w:rsidR="002322DC" w:rsidRPr="004B4A93" w:rsidRDefault="002322DC" w:rsidP="002322DC">
      <w:pPr>
        <w:pStyle w:val="Heading3"/>
      </w:pPr>
      <w:r w:rsidRPr="004B4A93">
        <w:t>C-703-31: Wound Care</w:t>
      </w:r>
    </w:p>
    <w:p w14:paraId="77A419AA" w14:textId="77777777" w:rsidR="002322DC" w:rsidRPr="00E66603" w:rsidRDefault="002322DC" w:rsidP="002322DC">
      <w:pPr>
        <w:rPr>
          <w:lang w:val="en"/>
        </w:rPr>
      </w:pPr>
      <w:del w:id="159" w:author="Author">
        <w:r w:rsidRPr="00E66603" w:rsidDel="00050C2C">
          <w:rPr>
            <w:lang w:val="en"/>
          </w:rPr>
          <w:delText xml:space="preserve">The </w:delText>
        </w:r>
      </w:del>
      <w:ins w:id="160" w:author="Author">
        <w:r>
          <w:rPr>
            <w:lang w:val="en"/>
          </w:rPr>
          <w:t>When a</w:t>
        </w:r>
        <w:r w:rsidRPr="00E66603">
          <w:rPr>
            <w:lang w:val="en"/>
          </w:rPr>
          <w:t xml:space="preserve"> </w:t>
        </w:r>
      </w:ins>
      <w:r w:rsidRPr="00E66603">
        <w:rPr>
          <w:lang w:val="en"/>
        </w:rPr>
        <w:t xml:space="preserve">VR counselor considers services for wound care that is a result of a surgery </w:t>
      </w:r>
      <w:del w:id="161" w:author="Author">
        <w:r w:rsidRPr="00E66603" w:rsidDel="00050C2C">
          <w:rPr>
            <w:lang w:val="en"/>
          </w:rPr>
          <w:delText xml:space="preserve">only when it is </w:delText>
        </w:r>
      </w:del>
      <w:r w:rsidRPr="00E66603">
        <w:rPr>
          <w:lang w:val="en"/>
        </w:rPr>
        <w:t>directly associated with a VR-sponsored surgery</w:t>
      </w:r>
      <w:ins w:id="162" w:author="Author">
        <w:r>
          <w:rPr>
            <w:lang w:val="en"/>
          </w:rPr>
          <w:t>,</w:t>
        </w:r>
      </w:ins>
      <w:del w:id="163" w:author="Author">
        <w:r w:rsidRPr="00E66603" w:rsidDel="00A80543">
          <w:rPr>
            <w:lang w:val="en"/>
          </w:rPr>
          <w:delText>. The</w:delText>
        </w:r>
      </w:del>
      <w:ins w:id="164" w:author="Author">
        <w:r>
          <w:rPr>
            <w:lang w:val="en"/>
          </w:rPr>
          <w:t>the</w:t>
        </w:r>
      </w:ins>
      <w:r w:rsidRPr="00E66603">
        <w:rPr>
          <w:lang w:val="en"/>
        </w:rPr>
        <w:t xml:space="preserve"> VR counselor discusses with the treating surgeon whether </w:t>
      </w:r>
      <w:r w:rsidRPr="00050C2C">
        <w:t>intervention</w:t>
      </w:r>
      <w:r w:rsidRPr="00E66603">
        <w:rPr>
          <w:lang w:val="en"/>
        </w:rPr>
        <w:t xml:space="preserve"> is needed urgently. If it is not, the VR counselor requests that the LMC review the case on a priority basis. The VR counselor informs the LMC, the VR Supervisor, the medical services coordinator, and the program specialist for physical disabilities of the status of the case, but does not delay services needed to promote the healing of the wound.</w:t>
      </w:r>
    </w:p>
    <w:p w14:paraId="6D798225" w14:textId="77777777" w:rsidR="002322DC" w:rsidRDefault="002322DC" w:rsidP="002322DC">
      <w:pPr>
        <w:rPr>
          <w:ins w:id="165" w:author="Author"/>
          <w:rFonts w:eastAsia="Times New Roman"/>
          <w:szCs w:val="24"/>
          <w:lang w:val="en"/>
        </w:rPr>
      </w:pPr>
      <w:del w:id="166" w:author="Author">
        <w:r w:rsidRPr="004B4A93" w:rsidDel="007411F7">
          <w:rPr>
            <w:rFonts w:eastAsia="Times New Roman"/>
            <w:szCs w:val="24"/>
            <w:lang w:val="en"/>
          </w:rPr>
          <w:delText xml:space="preserve">The </w:delText>
        </w:r>
      </w:del>
      <w:ins w:id="167" w:author="Author">
        <w:r>
          <w:rPr>
            <w:rFonts w:eastAsia="Times New Roman"/>
            <w:szCs w:val="24"/>
            <w:lang w:val="en"/>
          </w:rPr>
          <w:t>When</w:t>
        </w:r>
        <w:r w:rsidRPr="004B4A93">
          <w:rPr>
            <w:rFonts w:eastAsia="Times New Roman"/>
            <w:szCs w:val="24"/>
            <w:lang w:val="en"/>
          </w:rPr>
          <w:t xml:space="preserve"> </w:t>
        </w:r>
        <w:r>
          <w:rPr>
            <w:rFonts w:eastAsia="Times New Roman"/>
            <w:szCs w:val="24"/>
            <w:lang w:val="en"/>
          </w:rPr>
          <w:t xml:space="preserve">a </w:t>
        </w:r>
      </w:ins>
      <w:r w:rsidRPr="004B4A93">
        <w:rPr>
          <w:rFonts w:eastAsia="Times New Roman"/>
          <w:szCs w:val="24"/>
          <w:lang w:val="en"/>
        </w:rPr>
        <w:t xml:space="preserve">VR counselor considers services for wound care that is a result of a surgery </w:t>
      </w:r>
      <w:del w:id="168" w:author="Author">
        <w:r w:rsidRPr="004B4A93" w:rsidDel="007411F7">
          <w:rPr>
            <w:rFonts w:eastAsia="Times New Roman"/>
            <w:szCs w:val="24"/>
            <w:lang w:val="en"/>
          </w:rPr>
          <w:delText xml:space="preserve">only when it is </w:delText>
        </w:r>
      </w:del>
      <w:r w:rsidRPr="004B4A93">
        <w:rPr>
          <w:rFonts w:eastAsia="Times New Roman"/>
          <w:szCs w:val="24"/>
          <w:lang w:val="en"/>
        </w:rPr>
        <w:t xml:space="preserve">directly associated with a VR-sponsored </w:t>
      </w:r>
      <w:del w:id="169" w:author="Author">
        <w:r w:rsidRPr="004B4A93" w:rsidDel="00204248">
          <w:rPr>
            <w:rFonts w:eastAsia="Times New Roman"/>
            <w:szCs w:val="24"/>
            <w:lang w:val="en"/>
          </w:rPr>
          <w:delText>surgery.</w:delText>
        </w:r>
      </w:del>
      <w:ins w:id="170" w:author="Author">
        <w:del w:id="171" w:author="Author">
          <w:r w:rsidDel="00204248">
            <w:rPr>
              <w:rFonts w:eastAsia="Times New Roman"/>
              <w:szCs w:val="24"/>
              <w:lang w:val="en"/>
            </w:rPr>
            <w:delText>;</w:delText>
          </w:r>
        </w:del>
      </w:ins>
      <w:del w:id="172" w:author="Author">
        <w:r w:rsidRPr="004B4A93" w:rsidDel="00204248">
          <w:rPr>
            <w:rFonts w:eastAsia="Times New Roman"/>
            <w:szCs w:val="24"/>
            <w:lang w:val="en"/>
          </w:rPr>
          <w:delText xml:space="preserve"> </w:delText>
        </w:r>
      </w:del>
      <w:ins w:id="173" w:author="Author">
        <w:del w:id="174" w:author="Author">
          <w:r w:rsidDel="00204248">
            <w:rPr>
              <w:rFonts w:eastAsia="Times New Roman"/>
              <w:szCs w:val="24"/>
              <w:lang w:val="en"/>
            </w:rPr>
            <w:delText>the</w:delText>
          </w:r>
        </w:del>
        <w:r w:rsidRPr="004B4A93">
          <w:rPr>
            <w:rFonts w:eastAsia="Times New Roman"/>
            <w:szCs w:val="24"/>
            <w:lang w:val="en"/>
          </w:rPr>
          <w:t>surgery</w:t>
        </w:r>
        <w:r>
          <w:rPr>
            <w:rFonts w:eastAsia="Times New Roman"/>
            <w:szCs w:val="24"/>
            <w:lang w:val="en"/>
          </w:rPr>
          <w:t>; the</w:t>
        </w:r>
      </w:ins>
      <w:del w:id="175" w:author="Author">
        <w:r w:rsidRPr="004B4A93" w:rsidDel="006E31D0">
          <w:rPr>
            <w:rFonts w:eastAsia="Times New Roman"/>
            <w:szCs w:val="24"/>
            <w:lang w:val="en"/>
          </w:rPr>
          <w:delText>The</w:delText>
        </w:r>
      </w:del>
      <w:r w:rsidRPr="004B4A93">
        <w:rPr>
          <w:rFonts w:eastAsia="Times New Roman"/>
          <w:szCs w:val="24"/>
          <w:lang w:val="en"/>
        </w:rPr>
        <w:t xml:space="preserve"> VR counselor discusses with the treating surgeon whether intervention is needed urgently. If it is not, the VR counselor requests that the LMC review the case on a priority basis. The VR counselor informs the LMC, the VR Supervisor, the </w:t>
      </w:r>
      <w:del w:id="176" w:author="Author">
        <w:r w:rsidRPr="004B4A93" w:rsidDel="006E31D0">
          <w:rPr>
            <w:rFonts w:eastAsia="Times New Roman"/>
            <w:szCs w:val="24"/>
            <w:lang w:val="en"/>
          </w:rPr>
          <w:delText>medical services coordinator</w:delText>
        </w:r>
      </w:del>
      <w:ins w:id="177" w:author="Author">
        <w:r>
          <w:rPr>
            <w:rFonts w:eastAsia="Times New Roman"/>
            <w:szCs w:val="24"/>
            <w:lang w:val="en"/>
          </w:rPr>
          <w:t>MSC</w:t>
        </w:r>
      </w:ins>
      <w:r w:rsidRPr="004B4A93">
        <w:rPr>
          <w:rFonts w:eastAsia="Times New Roman"/>
          <w:szCs w:val="24"/>
          <w:lang w:val="en"/>
        </w:rPr>
        <w:t xml:space="preserve">, and the program specialist for physical disabilities of the </w:t>
      </w:r>
      <w:r w:rsidRPr="004B4A93">
        <w:rPr>
          <w:rFonts w:eastAsia="Times New Roman"/>
          <w:szCs w:val="24"/>
          <w:lang w:val="en"/>
        </w:rPr>
        <w:lastRenderedPageBreak/>
        <w:t>status of the case, but does not delay services needed to promote the healing of the wound.</w:t>
      </w:r>
    </w:p>
    <w:p w14:paraId="6982C917" w14:textId="77777777" w:rsidR="002322DC" w:rsidRPr="004B4A93" w:rsidRDefault="002322DC" w:rsidP="002322DC">
      <w:pPr>
        <w:rPr>
          <w:rFonts w:eastAsia="Times New Roman"/>
          <w:szCs w:val="24"/>
          <w:lang w:val="en"/>
        </w:rPr>
      </w:pPr>
      <w:ins w:id="178" w:author="Author">
        <w:r>
          <w:rPr>
            <w:rFonts w:eastAsia="Times New Roman"/>
            <w:szCs w:val="24"/>
            <w:lang w:val="en"/>
          </w:rPr>
          <w:t>Wound care that involves an uncertain prognosis, such as abscess or infection requires review by the LMC and consultation with the state office program specialist for physical disabilities</w:t>
        </w:r>
      </w:ins>
      <w:r>
        <w:rPr>
          <w:rFonts w:eastAsia="Times New Roman"/>
          <w:szCs w:val="24"/>
          <w:lang w:val="en"/>
        </w:rPr>
        <w:t xml:space="preserve">. </w:t>
      </w:r>
      <w:ins w:id="179" w:author="Author">
        <w:r>
          <w:rPr>
            <w:rFonts w:eastAsia="Times New Roman"/>
            <w:szCs w:val="24"/>
            <w:lang w:val="en"/>
          </w:rPr>
          <w:t>VR Supervisor approval is required prior to authorizing treatment and the MSC must be notified.</w:t>
        </w:r>
      </w:ins>
    </w:p>
    <w:p w14:paraId="596956BD" w14:textId="77777777" w:rsidR="002322DC" w:rsidRPr="004B4A93" w:rsidRDefault="002322DC" w:rsidP="002322DC">
      <w:pPr>
        <w:pStyle w:val="Heading3"/>
      </w:pPr>
      <w:r w:rsidRPr="004B4A93">
        <w:t>C-703-32: Specialized Physical Restoration Programs</w:t>
      </w:r>
    </w:p>
    <w:p w14:paraId="39317344" w14:textId="77777777" w:rsidR="002322DC" w:rsidRPr="004B4A93" w:rsidRDefault="002322DC" w:rsidP="002322DC">
      <w:pPr>
        <w:pStyle w:val="Heading4"/>
      </w:pPr>
      <w:r w:rsidRPr="004B4A93">
        <w:t>Fees for Specialized Programs</w:t>
      </w:r>
    </w:p>
    <w:p w14:paraId="391FD30B" w14:textId="77777777" w:rsidR="002322DC" w:rsidRPr="004B4A93" w:rsidRDefault="002322DC" w:rsidP="002322DC">
      <w:pPr>
        <w:rPr>
          <w:rFonts w:eastAsia="Times New Roman"/>
          <w:szCs w:val="24"/>
          <w:lang w:val="en"/>
        </w:rPr>
      </w:pPr>
      <w:r w:rsidRPr="004B4A93">
        <w:rPr>
          <w:rFonts w:eastAsia="Times New Roman"/>
          <w:szCs w:val="24"/>
          <w:lang w:val="en"/>
        </w:rPr>
        <w:t xml:space="preserve">For </w:t>
      </w:r>
      <w:del w:id="180" w:author="Author">
        <w:r w:rsidRPr="004B4A93" w:rsidDel="00C914C0">
          <w:rPr>
            <w:rFonts w:eastAsia="Times New Roman"/>
            <w:szCs w:val="24"/>
            <w:lang w:val="en"/>
          </w:rPr>
          <w:delText>review and</w:delText>
        </w:r>
      </w:del>
      <w:r w:rsidRPr="004B4A93">
        <w:rPr>
          <w:rFonts w:eastAsia="Times New Roman"/>
          <w:szCs w:val="24"/>
          <w:lang w:val="en"/>
        </w:rPr>
        <w:t xml:space="preserve"> consideration of potential sponsorship and subsequent fee negotiation, the VR counselor provides information on specific services not otherwise described below to the </w:t>
      </w:r>
      <w:del w:id="181" w:author="Author">
        <w:r w:rsidRPr="004B4A93" w:rsidDel="00A62091">
          <w:rPr>
            <w:rFonts w:eastAsia="Times New Roman"/>
            <w:szCs w:val="24"/>
            <w:lang w:val="en"/>
          </w:rPr>
          <w:delText xml:space="preserve">TWC-VR Central </w:delText>
        </w:r>
        <w:r w:rsidRPr="004B4A93" w:rsidDel="00D971DD">
          <w:rPr>
            <w:rFonts w:eastAsia="Times New Roman"/>
            <w:szCs w:val="24"/>
            <w:lang w:val="en"/>
          </w:rPr>
          <w:delText xml:space="preserve">Office </w:delText>
        </w:r>
      </w:del>
      <w:ins w:id="182" w:author="Author">
        <w:r>
          <w:rPr>
            <w:rFonts w:eastAsia="Times New Roman"/>
            <w:szCs w:val="24"/>
          </w:rPr>
          <w:t xml:space="preserve">state </w:t>
        </w:r>
        <w:r>
          <w:rPr>
            <w:rFonts w:eastAsia="Times New Roman"/>
            <w:szCs w:val="24"/>
            <w:lang w:val="en"/>
          </w:rPr>
          <w:t>o</w:t>
        </w:r>
        <w:r w:rsidRPr="004B4A93">
          <w:rPr>
            <w:rFonts w:eastAsia="Times New Roman"/>
            <w:szCs w:val="24"/>
            <w:lang w:val="en"/>
          </w:rPr>
          <w:t xml:space="preserve">ffice </w:t>
        </w:r>
      </w:ins>
      <w:r w:rsidRPr="004B4A93">
        <w:rPr>
          <w:rFonts w:eastAsia="Times New Roman"/>
          <w:szCs w:val="24"/>
          <w:lang w:val="en"/>
        </w:rPr>
        <w:t>program specialist for physical restoration.</w:t>
      </w:r>
    </w:p>
    <w:p w14:paraId="14F01096" w14:textId="77777777" w:rsidR="002322DC" w:rsidRPr="004B4A93" w:rsidRDefault="002322DC" w:rsidP="002322DC">
      <w:pPr>
        <w:pStyle w:val="Heading4"/>
      </w:pPr>
      <w:r w:rsidRPr="004B4A93">
        <w:t>Cardiac Rehabilitation Facilities</w:t>
      </w:r>
    </w:p>
    <w:p w14:paraId="58B8F7D3" w14:textId="77777777" w:rsidR="002322DC" w:rsidRPr="004B4A93" w:rsidRDefault="002322DC" w:rsidP="002322DC">
      <w:pPr>
        <w:rPr>
          <w:rFonts w:eastAsia="Times New Roman"/>
          <w:szCs w:val="24"/>
          <w:lang w:val="en"/>
        </w:rPr>
      </w:pPr>
      <w:r w:rsidRPr="004B4A93">
        <w:rPr>
          <w:rFonts w:eastAsia="Times New Roman"/>
          <w:szCs w:val="24"/>
          <w:lang w:val="en"/>
        </w:rPr>
        <w:t>For VR to sponsor services in a cardiac rehabilitation facility, the customer's physician must refer the customer to that facility.</w:t>
      </w:r>
    </w:p>
    <w:p w14:paraId="4B082F5F" w14:textId="77777777" w:rsidR="002322DC" w:rsidRPr="004B4A93" w:rsidRDefault="002322DC" w:rsidP="002322DC">
      <w:pPr>
        <w:rPr>
          <w:rFonts w:eastAsia="Times New Roman"/>
          <w:szCs w:val="24"/>
          <w:lang w:val="en"/>
        </w:rPr>
      </w:pPr>
      <w:r w:rsidRPr="004B4A93">
        <w:rPr>
          <w:rFonts w:eastAsia="Times New Roman"/>
          <w:szCs w:val="24"/>
          <w:lang w:val="en"/>
        </w:rPr>
        <w:t>A cardiac rehabilitation facility must meet the following criteria:</w:t>
      </w:r>
    </w:p>
    <w:p w14:paraId="140E2190" w14:textId="77777777" w:rsidR="002322DC" w:rsidRPr="004B4A93" w:rsidRDefault="002322DC" w:rsidP="00781A70">
      <w:pPr>
        <w:numPr>
          <w:ilvl w:val="0"/>
          <w:numId w:val="52"/>
        </w:numPr>
        <w:rPr>
          <w:rFonts w:eastAsia="Times New Roman"/>
          <w:szCs w:val="24"/>
          <w:lang w:val="en"/>
        </w:rPr>
      </w:pPr>
      <w:r w:rsidRPr="004B4A93">
        <w:rPr>
          <w:rFonts w:eastAsia="Times New Roman"/>
          <w:szCs w:val="24"/>
          <w:lang w:val="en"/>
        </w:rPr>
        <w:t>Supervision by a cardiologist</w:t>
      </w:r>
    </w:p>
    <w:p w14:paraId="7D2A40D0" w14:textId="77777777" w:rsidR="002322DC" w:rsidRPr="004B4A93" w:rsidRDefault="002322DC" w:rsidP="00781A70">
      <w:pPr>
        <w:numPr>
          <w:ilvl w:val="0"/>
          <w:numId w:val="52"/>
        </w:numPr>
        <w:rPr>
          <w:rFonts w:eastAsia="Times New Roman"/>
          <w:szCs w:val="24"/>
          <w:lang w:val="en"/>
        </w:rPr>
      </w:pPr>
      <w:r w:rsidRPr="004B4A93">
        <w:rPr>
          <w:rFonts w:eastAsia="Times New Roman"/>
          <w:szCs w:val="24"/>
          <w:lang w:val="en"/>
        </w:rPr>
        <w:t>For each participant, an individualized, structured, progressive exercise program defined by a physician</w:t>
      </w:r>
    </w:p>
    <w:p w14:paraId="590571E8" w14:textId="77777777" w:rsidR="002322DC" w:rsidRPr="004B4A93" w:rsidRDefault="002322DC" w:rsidP="00781A70">
      <w:pPr>
        <w:numPr>
          <w:ilvl w:val="0"/>
          <w:numId w:val="52"/>
        </w:numPr>
        <w:rPr>
          <w:rFonts w:eastAsia="Times New Roman"/>
          <w:szCs w:val="24"/>
          <w:lang w:val="en"/>
        </w:rPr>
      </w:pPr>
      <w:r w:rsidRPr="004B4A93">
        <w:rPr>
          <w:rFonts w:eastAsia="Times New Roman"/>
          <w:szCs w:val="24"/>
          <w:lang w:val="en"/>
        </w:rPr>
        <w:t>Continuous customer monitoring during exercise</w:t>
      </w:r>
    </w:p>
    <w:p w14:paraId="40EFC558" w14:textId="77777777" w:rsidR="002322DC" w:rsidRPr="004B4A93" w:rsidRDefault="002322DC" w:rsidP="00781A70">
      <w:pPr>
        <w:numPr>
          <w:ilvl w:val="0"/>
          <w:numId w:val="52"/>
        </w:numPr>
        <w:rPr>
          <w:rFonts w:eastAsia="Times New Roman"/>
          <w:szCs w:val="24"/>
          <w:lang w:val="en"/>
        </w:rPr>
      </w:pPr>
      <w:r w:rsidRPr="004B4A93">
        <w:rPr>
          <w:rFonts w:eastAsia="Times New Roman"/>
          <w:szCs w:val="24"/>
          <w:lang w:val="en"/>
        </w:rPr>
        <w:t>A physician must be available during exercise sessions</w:t>
      </w:r>
    </w:p>
    <w:p w14:paraId="4972A8AB" w14:textId="77777777" w:rsidR="002322DC" w:rsidRPr="004B4A93" w:rsidRDefault="002322DC" w:rsidP="00781A70">
      <w:pPr>
        <w:numPr>
          <w:ilvl w:val="0"/>
          <w:numId w:val="52"/>
        </w:numPr>
        <w:rPr>
          <w:rFonts w:eastAsia="Times New Roman"/>
          <w:szCs w:val="24"/>
          <w:lang w:val="en"/>
        </w:rPr>
      </w:pPr>
      <w:r w:rsidRPr="004B4A93">
        <w:rPr>
          <w:rFonts w:eastAsia="Times New Roman"/>
          <w:szCs w:val="24"/>
          <w:lang w:val="en"/>
        </w:rPr>
        <w:t>A summary report with recommendations to the referring physician and to the VR counselor</w:t>
      </w:r>
    </w:p>
    <w:p w14:paraId="4EBD90F2" w14:textId="77777777" w:rsidR="002322DC" w:rsidRPr="004B4A93" w:rsidRDefault="002322DC" w:rsidP="002322DC">
      <w:pPr>
        <w:pStyle w:val="Heading4"/>
      </w:pPr>
      <w:r w:rsidRPr="004B4A93">
        <w:t>Rehabilitation Hospital Programs Procedure</w:t>
      </w:r>
    </w:p>
    <w:p w14:paraId="596E722C" w14:textId="77777777" w:rsidR="002322DC" w:rsidRPr="004B4A93" w:rsidRDefault="002322DC" w:rsidP="002322DC">
      <w:pPr>
        <w:rPr>
          <w:rFonts w:eastAsia="Times New Roman"/>
          <w:szCs w:val="24"/>
          <w:lang w:val="en"/>
        </w:rPr>
      </w:pPr>
      <w:r w:rsidRPr="004B4A93">
        <w:rPr>
          <w:rFonts w:eastAsia="Times New Roman"/>
          <w:szCs w:val="24"/>
          <w:lang w:val="en"/>
        </w:rPr>
        <w:t>Rehabilitation hospital programs provide a coordinated and integrated service package that can include:</w:t>
      </w:r>
    </w:p>
    <w:p w14:paraId="7D1EEF27" w14:textId="77777777" w:rsidR="002322DC" w:rsidRPr="004B4A93" w:rsidRDefault="002322DC" w:rsidP="00781A70">
      <w:pPr>
        <w:numPr>
          <w:ilvl w:val="0"/>
          <w:numId w:val="53"/>
        </w:numPr>
        <w:rPr>
          <w:rFonts w:eastAsia="Times New Roman"/>
          <w:szCs w:val="24"/>
          <w:lang w:val="en"/>
        </w:rPr>
      </w:pPr>
      <w:r w:rsidRPr="004B4A93">
        <w:rPr>
          <w:rFonts w:eastAsia="Times New Roman"/>
          <w:szCs w:val="24"/>
          <w:lang w:val="en"/>
        </w:rPr>
        <w:t>medical supervision and treatment;</w:t>
      </w:r>
    </w:p>
    <w:p w14:paraId="26C99DF6" w14:textId="77777777" w:rsidR="002322DC" w:rsidRPr="004B4A93" w:rsidRDefault="002322DC" w:rsidP="00781A70">
      <w:pPr>
        <w:numPr>
          <w:ilvl w:val="0"/>
          <w:numId w:val="53"/>
        </w:numPr>
        <w:rPr>
          <w:rFonts w:eastAsia="Times New Roman"/>
          <w:szCs w:val="24"/>
          <w:lang w:val="en"/>
        </w:rPr>
      </w:pPr>
      <w:r w:rsidRPr="004B4A93">
        <w:rPr>
          <w:rFonts w:eastAsia="Times New Roman"/>
          <w:szCs w:val="24"/>
          <w:lang w:val="en"/>
        </w:rPr>
        <w:t>physical and occupational therapy;</w:t>
      </w:r>
    </w:p>
    <w:p w14:paraId="1FBDA456" w14:textId="77777777" w:rsidR="002322DC" w:rsidRPr="004B4A93" w:rsidRDefault="002322DC" w:rsidP="00781A70">
      <w:pPr>
        <w:numPr>
          <w:ilvl w:val="0"/>
          <w:numId w:val="53"/>
        </w:numPr>
        <w:rPr>
          <w:rFonts w:eastAsia="Times New Roman"/>
          <w:szCs w:val="24"/>
          <w:lang w:val="en"/>
        </w:rPr>
      </w:pPr>
      <w:r w:rsidRPr="004B4A93">
        <w:rPr>
          <w:rFonts w:eastAsia="Times New Roman"/>
          <w:szCs w:val="24"/>
          <w:lang w:val="en"/>
        </w:rPr>
        <w:t>prescription of prosthetic and/or orthotic appliances;</w:t>
      </w:r>
    </w:p>
    <w:p w14:paraId="49563309" w14:textId="77777777" w:rsidR="002322DC" w:rsidRPr="004B4A93" w:rsidRDefault="002322DC" w:rsidP="00781A70">
      <w:pPr>
        <w:numPr>
          <w:ilvl w:val="0"/>
          <w:numId w:val="53"/>
        </w:numPr>
        <w:rPr>
          <w:rFonts w:eastAsia="Times New Roman"/>
          <w:szCs w:val="24"/>
          <w:lang w:val="en"/>
        </w:rPr>
      </w:pPr>
      <w:r w:rsidRPr="004B4A93">
        <w:rPr>
          <w:rFonts w:eastAsia="Times New Roman"/>
          <w:szCs w:val="24"/>
          <w:lang w:val="en"/>
        </w:rPr>
        <w:t>psychological, social, and other services; and</w:t>
      </w:r>
    </w:p>
    <w:p w14:paraId="0AF0B82A" w14:textId="77777777" w:rsidR="002322DC" w:rsidRPr="004B4A93" w:rsidRDefault="002322DC" w:rsidP="00781A70">
      <w:pPr>
        <w:numPr>
          <w:ilvl w:val="0"/>
          <w:numId w:val="53"/>
        </w:numPr>
        <w:rPr>
          <w:rFonts w:eastAsia="Times New Roman"/>
          <w:szCs w:val="24"/>
          <w:lang w:val="en"/>
        </w:rPr>
      </w:pPr>
      <w:r w:rsidRPr="004B4A93">
        <w:rPr>
          <w:rFonts w:eastAsia="Times New Roman"/>
          <w:szCs w:val="24"/>
          <w:lang w:val="en"/>
        </w:rPr>
        <w:t>patient education.</w:t>
      </w:r>
    </w:p>
    <w:p w14:paraId="4FD5D935" w14:textId="77777777" w:rsidR="002322DC" w:rsidRPr="004B4A93" w:rsidRDefault="002322DC" w:rsidP="002322DC">
      <w:pPr>
        <w:rPr>
          <w:rFonts w:eastAsia="Times New Roman"/>
          <w:szCs w:val="24"/>
          <w:lang w:val="en"/>
        </w:rPr>
      </w:pPr>
      <w:r w:rsidRPr="004B4A93">
        <w:rPr>
          <w:rFonts w:eastAsia="Times New Roman"/>
          <w:szCs w:val="24"/>
          <w:lang w:val="en"/>
        </w:rPr>
        <w:t>Some programs also offer the following services:</w:t>
      </w:r>
    </w:p>
    <w:p w14:paraId="59FA97B3" w14:textId="77777777" w:rsidR="002322DC" w:rsidRPr="004B4A93" w:rsidRDefault="002322DC" w:rsidP="00781A70">
      <w:pPr>
        <w:numPr>
          <w:ilvl w:val="0"/>
          <w:numId w:val="54"/>
        </w:numPr>
        <w:rPr>
          <w:rFonts w:eastAsia="Times New Roman"/>
          <w:szCs w:val="24"/>
          <w:lang w:val="en"/>
        </w:rPr>
      </w:pPr>
      <w:r w:rsidRPr="004B4A93">
        <w:rPr>
          <w:rFonts w:eastAsia="Times New Roman"/>
          <w:szCs w:val="24"/>
          <w:lang w:val="en"/>
        </w:rPr>
        <w:t>Driver education and training</w:t>
      </w:r>
    </w:p>
    <w:p w14:paraId="7D9A98DF" w14:textId="77777777" w:rsidR="002322DC" w:rsidRPr="004B4A93" w:rsidRDefault="002322DC" w:rsidP="00781A70">
      <w:pPr>
        <w:numPr>
          <w:ilvl w:val="0"/>
          <w:numId w:val="54"/>
        </w:numPr>
        <w:rPr>
          <w:rFonts w:eastAsia="Times New Roman"/>
          <w:szCs w:val="24"/>
          <w:lang w:val="en"/>
        </w:rPr>
      </w:pPr>
      <w:r w:rsidRPr="004B4A93">
        <w:rPr>
          <w:rFonts w:eastAsia="Times New Roman"/>
          <w:szCs w:val="24"/>
          <w:lang w:val="en"/>
        </w:rPr>
        <w:lastRenderedPageBreak/>
        <w:t>Vocational evaluation and/or vocational counseling</w:t>
      </w:r>
    </w:p>
    <w:p w14:paraId="2EE7A3F7" w14:textId="77777777" w:rsidR="002322DC" w:rsidRPr="004B4A93" w:rsidRDefault="002322DC" w:rsidP="00781A70">
      <w:pPr>
        <w:numPr>
          <w:ilvl w:val="0"/>
          <w:numId w:val="54"/>
        </w:numPr>
        <w:rPr>
          <w:rFonts w:eastAsia="Times New Roman"/>
          <w:szCs w:val="24"/>
          <w:lang w:val="en"/>
        </w:rPr>
      </w:pPr>
      <w:r w:rsidRPr="004B4A93">
        <w:rPr>
          <w:rFonts w:eastAsia="Times New Roman"/>
          <w:szCs w:val="24"/>
          <w:lang w:val="en"/>
        </w:rPr>
        <w:t>Rehabilitation engineering</w:t>
      </w:r>
    </w:p>
    <w:p w14:paraId="078A0570" w14:textId="77777777" w:rsidR="002322DC" w:rsidRPr="004B4A93" w:rsidRDefault="002322DC" w:rsidP="002322DC">
      <w:pPr>
        <w:rPr>
          <w:rFonts w:eastAsia="Times New Roman"/>
          <w:szCs w:val="24"/>
          <w:lang w:val="en"/>
        </w:rPr>
      </w:pPr>
      <w:r w:rsidRPr="004B4A93">
        <w:rPr>
          <w:rFonts w:eastAsia="Times New Roman"/>
          <w:szCs w:val="24"/>
          <w:lang w:val="en"/>
        </w:rPr>
        <w:t xml:space="preserve">These are appropriate prevocational services for many customers with the most significant disabilities (for example, spinal cord injuries). For information on providing these services, see Back Disorders in </w:t>
      </w:r>
      <w:hyperlink r:id="rId33" w:anchor="b308-1" w:history="1">
        <w:r w:rsidRPr="004B4A93">
          <w:rPr>
            <w:rFonts w:eastAsia="Times New Roman"/>
            <w:color w:val="0000FF"/>
            <w:szCs w:val="24"/>
            <w:u w:val="single"/>
            <w:lang w:val="en"/>
          </w:rPr>
          <w:t>B-308-1: Required Assessments and Policies for Selected Conditions</w:t>
        </w:r>
      </w:hyperlink>
      <w:r w:rsidRPr="004B4A93">
        <w:rPr>
          <w:rFonts w:eastAsia="Times New Roman"/>
          <w:szCs w:val="24"/>
          <w:lang w:val="en"/>
        </w:rPr>
        <w:t>.</w:t>
      </w:r>
    </w:p>
    <w:p w14:paraId="54FF50D5" w14:textId="77777777" w:rsidR="002322DC" w:rsidRPr="004B4A93" w:rsidRDefault="002322DC" w:rsidP="002322DC">
      <w:pPr>
        <w:rPr>
          <w:rFonts w:eastAsia="Times New Roman"/>
          <w:szCs w:val="24"/>
          <w:lang w:val="en"/>
        </w:rPr>
      </w:pPr>
      <w:r w:rsidRPr="004B4A93">
        <w:rPr>
          <w:rFonts w:eastAsia="Times New Roman"/>
          <w:szCs w:val="24"/>
          <w:lang w:val="en"/>
        </w:rPr>
        <w:t>The VR counselor confirms through a review of medical documentation that the customer is medically stable and that such medical complications as substantial decubitus ulcers, severe respiratory infection, and severe urinary tract infections have been treated successfully to allow the customer to participate fully in a comprehensive rehabilitation program. Refer to VRSM D-221: Health Care Professionals — Required Qualifications for criteria that apply to inpatient rehabilitation facilities.</w:t>
      </w:r>
    </w:p>
    <w:p w14:paraId="61CCEF97" w14:textId="77777777" w:rsidR="002322DC" w:rsidRPr="004B4A93" w:rsidRDefault="002322DC" w:rsidP="002322DC">
      <w:pPr>
        <w:pStyle w:val="Heading3"/>
      </w:pPr>
      <w:r w:rsidRPr="004B4A93">
        <w:t>C-703-33: Post-Acute Brain Injury Rehabilitation</w:t>
      </w:r>
    </w:p>
    <w:p w14:paraId="0E10697F" w14:textId="77777777" w:rsidR="002322DC" w:rsidRPr="004B4A93" w:rsidRDefault="002322DC" w:rsidP="002322DC">
      <w:pPr>
        <w:rPr>
          <w:rFonts w:eastAsia="Times New Roman"/>
          <w:szCs w:val="24"/>
          <w:lang w:val="en"/>
        </w:rPr>
      </w:pPr>
      <w:r w:rsidRPr="004B4A93">
        <w:rPr>
          <w:rFonts w:eastAsia="Times New Roman"/>
          <w:szCs w:val="24"/>
          <w:lang w:val="en"/>
        </w:rPr>
        <w:t>Post-Acute Brain Injury (PABI) services are provided as recommended by an interdisciplinary team to address deficits in functional and cognitive skills based on individualized assessed needs. Services may include behavior management, the development of coping skills, and compensatory strategies. These services may be provided in a residential or nonresidential setting.</w:t>
      </w:r>
    </w:p>
    <w:p w14:paraId="26ABE75C" w14:textId="77777777" w:rsidR="002322DC" w:rsidRPr="004B4A93" w:rsidRDefault="002322DC" w:rsidP="002322DC">
      <w:pPr>
        <w:rPr>
          <w:rFonts w:eastAsia="Times New Roman"/>
          <w:szCs w:val="24"/>
          <w:lang w:val="en"/>
        </w:rPr>
      </w:pPr>
      <w:r w:rsidRPr="004B4A93">
        <w:rPr>
          <w:rFonts w:eastAsia="Times New Roman"/>
          <w:szCs w:val="24"/>
          <w:lang w:val="en"/>
        </w:rPr>
        <w:t>Services are based on an assessment of the individual's assessed deficits. The goal of PABI services for VR customers is to establish new patterns of cognitive activity as well as compensatory mechanisms to achieve a specific employment outcome.</w:t>
      </w:r>
    </w:p>
    <w:p w14:paraId="2BD76D12" w14:textId="77777777" w:rsidR="002322DC" w:rsidRPr="004B4A93" w:rsidRDefault="002322DC" w:rsidP="002322DC">
      <w:pPr>
        <w:pStyle w:val="Heading4"/>
      </w:pPr>
      <w:r w:rsidRPr="004B4A93">
        <w:t>Duration of Post-Acute Brain Injury Services</w:t>
      </w:r>
    </w:p>
    <w:p w14:paraId="02800B4F" w14:textId="77777777" w:rsidR="002322DC" w:rsidRPr="004B4A93" w:rsidRDefault="002322DC" w:rsidP="002322DC">
      <w:pPr>
        <w:rPr>
          <w:rFonts w:eastAsia="Times New Roman"/>
          <w:szCs w:val="24"/>
          <w:lang w:val="en"/>
        </w:rPr>
      </w:pPr>
      <w:r w:rsidRPr="004B4A93">
        <w:rPr>
          <w:rFonts w:eastAsia="Times New Roman"/>
          <w:szCs w:val="24"/>
          <w:lang w:val="en"/>
        </w:rPr>
        <w:t>PABI services are not limited by the time that has passed since the traumatic brain injury (TBI) occurred.</w:t>
      </w:r>
    </w:p>
    <w:p w14:paraId="053E78EB" w14:textId="77777777" w:rsidR="002322DC" w:rsidRPr="004B4A93" w:rsidRDefault="002322DC" w:rsidP="002322DC">
      <w:pPr>
        <w:rPr>
          <w:rFonts w:eastAsia="Times New Roman"/>
          <w:szCs w:val="24"/>
          <w:lang w:val="en"/>
        </w:rPr>
      </w:pPr>
      <w:r w:rsidRPr="004B4A93">
        <w:rPr>
          <w:rFonts w:eastAsia="Times New Roman"/>
          <w:szCs w:val="24"/>
          <w:lang w:val="en"/>
        </w:rPr>
        <w:t>The 180-day limit on post-acute rehabilitation services is measured from the first day of services sponsored. Post-acute rehabilitation services are indicated on the IPE "up to 30 days of service" and may be extended to a maximum of 180 days without an IPE amendment when recommended by the interdisciplinary team.</w:t>
      </w:r>
    </w:p>
    <w:p w14:paraId="48B19116" w14:textId="77777777" w:rsidR="002322DC" w:rsidRPr="004B4A93" w:rsidRDefault="002322DC" w:rsidP="002322DC">
      <w:pPr>
        <w:rPr>
          <w:rFonts w:eastAsia="Times New Roman"/>
          <w:szCs w:val="24"/>
          <w:lang w:val="en"/>
        </w:rPr>
      </w:pPr>
      <w:r w:rsidRPr="004B4A93">
        <w:rPr>
          <w:rFonts w:eastAsia="Times New Roman"/>
          <w:szCs w:val="24"/>
          <w:lang w:val="en"/>
        </w:rPr>
        <w:t>When a post-acute rehabilitation facility divides its program into two phases and releases the customer for a period before bringing the customer back to complete the program, VR</w:t>
      </w:r>
      <w:ins w:id="183" w:author="Author">
        <w:r>
          <w:rPr>
            <w:rFonts w:eastAsia="Times New Roman"/>
            <w:szCs w:val="24"/>
            <w:lang w:val="en"/>
          </w:rPr>
          <w:t xml:space="preserve"> counselor</w:t>
        </w:r>
      </w:ins>
      <w:r w:rsidRPr="004B4A93">
        <w:rPr>
          <w:rFonts w:eastAsia="Times New Roman"/>
          <w:szCs w:val="24"/>
          <w:lang w:val="en"/>
        </w:rPr>
        <w:t xml:space="preserve"> may sponsor both periods of PABI services up to a cumulative total of 180 days.</w:t>
      </w:r>
    </w:p>
    <w:p w14:paraId="5F17CEED" w14:textId="77777777" w:rsidR="002322DC" w:rsidRPr="004B4A93" w:rsidRDefault="002322DC" w:rsidP="002322DC">
      <w:pPr>
        <w:rPr>
          <w:rFonts w:eastAsia="Times New Roman"/>
          <w:szCs w:val="24"/>
          <w:lang w:val="en"/>
        </w:rPr>
      </w:pPr>
      <w:r w:rsidRPr="004B4A93">
        <w:rPr>
          <w:rFonts w:eastAsia="Times New Roman"/>
          <w:szCs w:val="24"/>
          <w:lang w:val="en"/>
        </w:rPr>
        <w:t xml:space="preserve">When considering residential PABI services, the VR counselor must consult with the </w:t>
      </w:r>
      <w:del w:id="184" w:author="Author">
        <w:r w:rsidRPr="004B4A93" w:rsidDel="00D971DD">
          <w:rPr>
            <w:rFonts w:eastAsia="Times New Roman"/>
            <w:szCs w:val="24"/>
            <w:lang w:val="en"/>
          </w:rPr>
          <w:delText>Central Office</w:delText>
        </w:r>
      </w:del>
      <w:ins w:id="185" w:author="Author">
        <w:r>
          <w:rPr>
            <w:rFonts w:eastAsia="Times New Roman"/>
            <w:szCs w:val="24"/>
            <w:lang w:val="en"/>
          </w:rPr>
          <w:t>state office</w:t>
        </w:r>
      </w:ins>
      <w:r w:rsidRPr="004B4A93">
        <w:rPr>
          <w:rFonts w:eastAsia="Times New Roman"/>
          <w:szCs w:val="24"/>
          <w:lang w:val="en"/>
        </w:rPr>
        <w:t xml:space="preserve"> program specialist for physical disabilities. The VR counselor must have approval from the </w:t>
      </w:r>
      <w:del w:id="186" w:author="Author">
        <w:r w:rsidRPr="004B4A93" w:rsidDel="00CD2CF0">
          <w:rPr>
            <w:rFonts w:eastAsia="Times New Roman"/>
            <w:szCs w:val="24"/>
            <w:lang w:val="en"/>
          </w:rPr>
          <w:delText xml:space="preserve">Central </w:delText>
        </w:r>
        <w:r w:rsidRPr="004B4A93" w:rsidDel="00D971DD">
          <w:rPr>
            <w:rFonts w:eastAsia="Times New Roman"/>
            <w:szCs w:val="24"/>
            <w:lang w:val="en"/>
          </w:rPr>
          <w:delText>Office</w:delText>
        </w:r>
      </w:del>
      <w:ins w:id="187" w:author="Author">
        <w:r>
          <w:rPr>
            <w:rFonts w:eastAsia="Times New Roman"/>
            <w:szCs w:val="24"/>
            <w:lang w:val="en"/>
          </w:rPr>
          <w:t>state office</w:t>
        </w:r>
      </w:ins>
      <w:r w:rsidRPr="004B4A93">
        <w:rPr>
          <w:rFonts w:eastAsia="Times New Roman"/>
          <w:szCs w:val="24"/>
          <w:lang w:val="en"/>
        </w:rPr>
        <w:t xml:space="preserve"> program specialist for physical </w:t>
      </w:r>
      <w:r w:rsidRPr="004B4A93">
        <w:rPr>
          <w:rFonts w:eastAsia="Times New Roman"/>
          <w:szCs w:val="24"/>
          <w:lang w:val="en"/>
        </w:rPr>
        <w:lastRenderedPageBreak/>
        <w:t>disabilities before including residential PABI as a purchased service on an IPE or IPE amendment.</w:t>
      </w:r>
    </w:p>
    <w:p w14:paraId="2F6A31C4" w14:textId="77777777" w:rsidR="002322DC" w:rsidRPr="004B4A93" w:rsidRDefault="002322DC" w:rsidP="002322DC">
      <w:pPr>
        <w:rPr>
          <w:rFonts w:eastAsia="Times New Roman"/>
          <w:szCs w:val="24"/>
          <w:lang w:val="en"/>
        </w:rPr>
      </w:pPr>
      <w:r w:rsidRPr="004B4A93">
        <w:rPr>
          <w:rFonts w:eastAsia="Times New Roman"/>
          <w:szCs w:val="24"/>
          <w:lang w:val="en"/>
        </w:rPr>
        <w:t>The MSC or medical services technician (MST) must issue all service authorizations for residential PABI services.</w:t>
      </w:r>
    </w:p>
    <w:p w14:paraId="1803F39D" w14:textId="77777777" w:rsidR="002322DC" w:rsidRPr="004B4A93" w:rsidDel="00C642C6" w:rsidRDefault="002322DC" w:rsidP="002322DC">
      <w:pPr>
        <w:pStyle w:val="Heading4"/>
        <w:rPr>
          <w:del w:id="188" w:author="Author"/>
        </w:rPr>
      </w:pPr>
      <w:del w:id="189" w:author="Author">
        <w:r w:rsidRPr="004B4A93" w:rsidDel="00C642C6">
          <w:delText>Procedure</w:delText>
        </w:r>
      </w:del>
    </w:p>
    <w:p w14:paraId="6AA5857B" w14:textId="77777777" w:rsidR="002322DC" w:rsidRPr="004B4A93" w:rsidRDefault="002322DC" w:rsidP="002322DC">
      <w:pPr>
        <w:rPr>
          <w:rFonts w:eastAsia="Times New Roman"/>
          <w:szCs w:val="24"/>
          <w:lang w:val="en"/>
        </w:rPr>
      </w:pPr>
      <w:r w:rsidRPr="004B4A93">
        <w:rPr>
          <w:rFonts w:eastAsia="Times New Roman"/>
          <w:szCs w:val="24"/>
          <w:lang w:val="en"/>
        </w:rPr>
        <w:t>When referring a customer to PABI, the VR counselor sends a packet to the MSC. The procedure for the MSC or MST to coordinate residential or nonresidential PABI services for eligible VR customers is as follows.</w:t>
      </w:r>
    </w:p>
    <w:p w14:paraId="6AFEA968" w14:textId="77777777" w:rsidR="002322DC" w:rsidRPr="004B4A93" w:rsidRDefault="002322DC" w:rsidP="002322DC">
      <w:pPr>
        <w:pStyle w:val="Heading4"/>
      </w:pPr>
      <w:r w:rsidRPr="004B4A93">
        <w:t>MSC or MST Contacts the PABI Facility</w:t>
      </w:r>
    </w:p>
    <w:p w14:paraId="46B5DFEF" w14:textId="77777777" w:rsidR="002322DC" w:rsidRPr="004B4A93" w:rsidRDefault="002322DC" w:rsidP="00781A70">
      <w:pPr>
        <w:numPr>
          <w:ilvl w:val="0"/>
          <w:numId w:val="55"/>
        </w:numPr>
        <w:rPr>
          <w:rFonts w:eastAsia="Times New Roman"/>
          <w:szCs w:val="24"/>
          <w:lang w:val="en"/>
        </w:rPr>
      </w:pPr>
      <w:r w:rsidRPr="004B4A93">
        <w:rPr>
          <w:rFonts w:eastAsia="Times New Roman"/>
          <w:szCs w:val="24"/>
          <w:lang w:val="en"/>
        </w:rPr>
        <w:t>The MSC or MST verifies receipt of required physician orders for residential or nonresidential services and verifies that the facility has completed an assessment confirming that the customer is appropriate for facility services.</w:t>
      </w:r>
    </w:p>
    <w:p w14:paraId="4A5CB60E" w14:textId="77777777" w:rsidR="002322DC" w:rsidRPr="004B4A93" w:rsidRDefault="002322DC" w:rsidP="00781A70">
      <w:pPr>
        <w:numPr>
          <w:ilvl w:val="0"/>
          <w:numId w:val="55"/>
        </w:numPr>
        <w:rPr>
          <w:rFonts w:eastAsia="Times New Roman"/>
          <w:szCs w:val="24"/>
          <w:lang w:val="en"/>
        </w:rPr>
      </w:pPr>
      <w:r w:rsidRPr="004B4A93">
        <w:rPr>
          <w:rFonts w:eastAsia="Times New Roman"/>
          <w:szCs w:val="24"/>
          <w:lang w:val="en"/>
        </w:rPr>
        <w:t>The MSC or MST verifies comparable benefits, if applicable, with the PABI facility representative to include the specific benefit coverage for PABI services and the expected customer portion of the cost and documents information and the source of information in a contact note.</w:t>
      </w:r>
    </w:p>
    <w:p w14:paraId="61C115F2" w14:textId="77777777" w:rsidR="002322DC" w:rsidRPr="004B4A93" w:rsidRDefault="002322DC" w:rsidP="00781A70">
      <w:pPr>
        <w:numPr>
          <w:ilvl w:val="0"/>
          <w:numId w:val="55"/>
        </w:numPr>
        <w:rPr>
          <w:rFonts w:eastAsia="Times New Roman"/>
          <w:szCs w:val="24"/>
          <w:lang w:val="en"/>
        </w:rPr>
      </w:pPr>
      <w:r w:rsidRPr="004B4A93">
        <w:rPr>
          <w:rFonts w:eastAsia="Times New Roman"/>
          <w:szCs w:val="24"/>
          <w:lang w:val="en"/>
        </w:rPr>
        <w:t>If the comparable benefit requires preauthorization for PABI services, the MSC or MST verifies that the PABI services were approved and places documentation of approval in the case file.</w:t>
      </w:r>
    </w:p>
    <w:p w14:paraId="4773BD1B" w14:textId="77777777" w:rsidR="002322DC" w:rsidRPr="004B4A93" w:rsidRDefault="002322DC" w:rsidP="00781A70">
      <w:pPr>
        <w:numPr>
          <w:ilvl w:val="0"/>
          <w:numId w:val="55"/>
        </w:numPr>
        <w:rPr>
          <w:rFonts w:eastAsia="Times New Roman"/>
          <w:szCs w:val="24"/>
          <w:lang w:val="en"/>
        </w:rPr>
      </w:pPr>
      <w:r w:rsidRPr="004B4A93">
        <w:rPr>
          <w:rFonts w:eastAsia="Times New Roman"/>
          <w:szCs w:val="24"/>
          <w:lang w:val="en"/>
        </w:rPr>
        <w:t>The MSC or MST reviews TWC-VR payment policies and limitations, and determines whether customer medical records must be faxed or mailed to the facility and prescriptions updated.</w:t>
      </w:r>
    </w:p>
    <w:p w14:paraId="3E2A86A1" w14:textId="77777777" w:rsidR="002322DC" w:rsidRPr="004B4A93" w:rsidRDefault="002322DC" w:rsidP="002322DC">
      <w:pPr>
        <w:rPr>
          <w:lang w:val="en"/>
        </w:rPr>
      </w:pPr>
      <w:r>
        <w:rPr>
          <w:lang w:val="en"/>
        </w:rPr>
        <w:t>………..</w:t>
      </w:r>
    </w:p>
    <w:p w14:paraId="007BB5D2" w14:textId="77777777" w:rsidR="002322DC" w:rsidRPr="004B4A93" w:rsidRDefault="002322DC" w:rsidP="002322DC">
      <w:pPr>
        <w:rPr>
          <w:rFonts w:eastAsia="Times New Roman"/>
          <w:szCs w:val="24"/>
          <w:lang w:val="en"/>
        </w:rPr>
      </w:pPr>
      <w:r w:rsidRPr="004B4A93">
        <w:rPr>
          <w:rFonts w:eastAsia="Times New Roman"/>
          <w:szCs w:val="24"/>
          <w:lang w:val="en"/>
        </w:rPr>
        <w:t xml:space="preserve">For more information about PABI services, see the </w:t>
      </w:r>
      <w:hyperlink r:id="rId34" w:history="1">
        <w:r w:rsidRPr="004B4A93">
          <w:rPr>
            <w:rFonts w:eastAsia="Times New Roman"/>
            <w:color w:val="0000FF"/>
            <w:szCs w:val="24"/>
            <w:u w:val="single"/>
            <w:lang w:val="en"/>
          </w:rPr>
          <w:t>VR Standards for Providers Chapter 21: Standards for Post-acute Brain Injury (PABI) Service Providers</w:t>
        </w:r>
      </w:hyperlink>
      <w:r w:rsidRPr="004B4A93">
        <w:rPr>
          <w:rFonts w:eastAsia="Times New Roman"/>
          <w:szCs w:val="24"/>
          <w:lang w:val="en"/>
        </w:rPr>
        <w:t>. Providers of PABI services must adhere to all details stated in that chapter.</w:t>
      </w:r>
    </w:p>
    <w:p w14:paraId="24FAD8E9" w14:textId="77777777" w:rsidR="002322DC" w:rsidRPr="004B4A93" w:rsidRDefault="002322DC" w:rsidP="002322DC">
      <w:pPr>
        <w:pStyle w:val="Heading3"/>
      </w:pPr>
      <w:r w:rsidRPr="004B4A93">
        <w:t>Post-Acute Brain Injury Service Array</w:t>
      </w:r>
    </w:p>
    <w:p w14:paraId="46602F26" w14:textId="77777777" w:rsidR="002322DC" w:rsidRPr="004B4A93" w:rsidRDefault="002322DC" w:rsidP="002322DC">
      <w:pPr>
        <w:pStyle w:val="Heading4"/>
      </w:pPr>
      <w:r w:rsidRPr="004B4A93">
        <w:t>Post-Acute Brain Injury Residential Services</w:t>
      </w:r>
    </w:p>
    <w:p w14:paraId="72FD953D" w14:textId="77777777" w:rsidR="002322DC" w:rsidRPr="004B4A93" w:rsidRDefault="002322DC" w:rsidP="002322DC">
      <w:pPr>
        <w:rPr>
          <w:rFonts w:eastAsia="Times New Roman"/>
          <w:szCs w:val="24"/>
          <w:lang w:val="en"/>
        </w:rPr>
      </w:pPr>
      <w:r w:rsidRPr="004B4A93">
        <w:rPr>
          <w:rFonts w:eastAsia="Times New Roman"/>
          <w:szCs w:val="24"/>
          <w:lang w:val="en"/>
        </w:rPr>
        <w:t>A detailed list of post-acute brain injury residential services includes: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17"/>
        <w:gridCol w:w="2782"/>
        <w:gridCol w:w="2751"/>
      </w:tblGrid>
      <w:tr w:rsidR="002322DC" w:rsidRPr="004B4A93" w14:paraId="06644D48" w14:textId="77777777" w:rsidTr="00224C18">
        <w:tc>
          <w:tcPr>
            <w:tcW w:w="0" w:type="auto"/>
            <w:tcMar>
              <w:top w:w="15" w:type="dxa"/>
              <w:left w:w="15" w:type="dxa"/>
              <w:bottom w:w="15" w:type="dxa"/>
              <w:right w:w="240" w:type="dxa"/>
            </w:tcMar>
            <w:hideMark/>
          </w:tcPr>
          <w:p w14:paraId="055331CF" w14:textId="77777777" w:rsidR="002322DC" w:rsidRPr="004B4A93" w:rsidRDefault="002322DC" w:rsidP="00224C18">
            <w:pPr>
              <w:rPr>
                <w:rFonts w:eastAsia="Times New Roman"/>
                <w:b/>
                <w:bCs/>
                <w:szCs w:val="24"/>
              </w:rPr>
            </w:pPr>
            <w:r w:rsidRPr="004B4A93">
              <w:rPr>
                <w:rFonts w:eastAsia="Times New Roman"/>
                <w:b/>
                <w:bCs/>
                <w:szCs w:val="24"/>
              </w:rPr>
              <w:t>Residential Core Services</w:t>
            </w:r>
          </w:p>
        </w:tc>
        <w:tc>
          <w:tcPr>
            <w:tcW w:w="0" w:type="auto"/>
            <w:tcMar>
              <w:top w:w="15" w:type="dxa"/>
              <w:left w:w="15" w:type="dxa"/>
              <w:bottom w:w="15" w:type="dxa"/>
              <w:right w:w="240" w:type="dxa"/>
            </w:tcMar>
            <w:hideMark/>
          </w:tcPr>
          <w:p w14:paraId="63AA945C" w14:textId="77777777" w:rsidR="002322DC" w:rsidRPr="004B4A93" w:rsidRDefault="002322DC" w:rsidP="00224C18">
            <w:pPr>
              <w:rPr>
                <w:rFonts w:eastAsia="Times New Roman"/>
                <w:b/>
                <w:bCs/>
                <w:szCs w:val="24"/>
              </w:rPr>
            </w:pPr>
            <w:r w:rsidRPr="004B4A93">
              <w:rPr>
                <w:rFonts w:eastAsia="Times New Roman"/>
                <w:b/>
                <w:bCs/>
                <w:szCs w:val="24"/>
              </w:rPr>
              <w:t>Service Delivery Modality</w:t>
            </w:r>
          </w:p>
        </w:tc>
        <w:tc>
          <w:tcPr>
            <w:tcW w:w="0" w:type="auto"/>
            <w:tcMar>
              <w:top w:w="15" w:type="dxa"/>
              <w:left w:w="15" w:type="dxa"/>
              <w:bottom w:w="15" w:type="dxa"/>
              <w:right w:w="240" w:type="dxa"/>
            </w:tcMar>
            <w:hideMark/>
          </w:tcPr>
          <w:p w14:paraId="220A762C" w14:textId="77777777" w:rsidR="002322DC" w:rsidRPr="004B4A93" w:rsidRDefault="002322DC" w:rsidP="00224C18">
            <w:pPr>
              <w:rPr>
                <w:rFonts w:eastAsia="Times New Roman"/>
                <w:b/>
                <w:bCs/>
                <w:szCs w:val="24"/>
              </w:rPr>
            </w:pPr>
            <w:r w:rsidRPr="004B4A93">
              <w:rPr>
                <w:rFonts w:eastAsia="Times New Roman"/>
                <w:b/>
                <w:bCs/>
                <w:szCs w:val="24"/>
              </w:rPr>
              <w:t>Provider Qualifications</w:t>
            </w:r>
          </w:p>
        </w:tc>
      </w:tr>
      <w:tr w:rsidR="002322DC" w:rsidRPr="004B4A93" w14:paraId="7EDAC48F" w14:textId="77777777" w:rsidTr="00224C18">
        <w:tc>
          <w:tcPr>
            <w:tcW w:w="0" w:type="auto"/>
            <w:hideMark/>
          </w:tcPr>
          <w:p w14:paraId="50F567B8" w14:textId="77777777" w:rsidR="002322DC" w:rsidRPr="004B4A93" w:rsidRDefault="002322DC" w:rsidP="00224C18">
            <w:pPr>
              <w:rPr>
                <w:rFonts w:eastAsia="Times New Roman"/>
                <w:szCs w:val="24"/>
              </w:rPr>
            </w:pPr>
            <w:r w:rsidRPr="004B4A93">
              <w:rPr>
                <w:rFonts w:eastAsia="Times New Roman"/>
                <w:szCs w:val="24"/>
              </w:rPr>
              <w:t>Aquatic Therapy</w:t>
            </w:r>
          </w:p>
        </w:tc>
        <w:tc>
          <w:tcPr>
            <w:tcW w:w="0" w:type="auto"/>
            <w:hideMark/>
          </w:tcPr>
          <w:p w14:paraId="7198F042"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1345FBD5"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114DFDAB" w14:textId="77777777" w:rsidTr="00224C18">
        <w:tc>
          <w:tcPr>
            <w:tcW w:w="0" w:type="auto"/>
            <w:hideMark/>
          </w:tcPr>
          <w:p w14:paraId="29B3AC45" w14:textId="77777777" w:rsidR="002322DC" w:rsidRPr="004B4A93" w:rsidRDefault="002322DC" w:rsidP="00224C18">
            <w:pPr>
              <w:rPr>
                <w:rFonts w:eastAsia="Times New Roman"/>
                <w:szCs w:val="24"/>
              </w:rPr>
            </w:pPr>
            <w:r w:rsidRPr="004B4A93">
              <w:rPr>
                <w:rFonts w:eastAsia="Times New Roman"/>
                <w:szCs w:val="24"/>
              </w:rPr>
              <w:t>Art Therapy</w:t>
            </w:r>
          </w:p>
        </w:tc>
        <w:tc>
          <w:tcPr>
            <w:tcW w:w="0" w:type="auto"/>
            <w:hideMark/>
          </w:tcPr>
          <w:p w14:paraId="6CE49287"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17D63F7B"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1FE8C325" w14:textId="77777777" w:rsidTr="00224C18">
        <w:tc>
          <w:tcPr>
            <w:tcW w:w="0" w:type="auto"/>
            <w:hideMark/>
          </w:tcPr>
          <w:p w14:paraId="7809547F" w14:textId="77777777" w:rsidR="002322DC" w:rsidRPr="004B4A93" w:rsidRDefault="002322DC" w:rsidP="00224C18">
            <w:pPr>
              <w:rPr>
                <w:rFonts w:eastAsia="Times New Roman"/>
                <w:szCs w:val="24"/>
              </w:rPr>
            </w:pPr>
            <w:r w:rsidRPr="004B4A93">
              <w:rPr>
                <w:rFonts w:eastAsia="Times New Roman"/>
                <w:szCs w:val="24"/>
              </w:rPr>
              <w:t>Behavior Management</w:t>
            </w:r>
          </w:p>
        </w:tc>
        <w:tc>
          <w:tcPr>
            <w:tcW w:w="0" w:type="auto"/>
            <w:hideMark/>
          </w:tcPr>
          <w:p w14:paraId="18FB8200"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03B70934" w14:textId="77777777" w:rsidR="002322DC" w:rsidRPr="004B4A93" w:rsidRDefault="002322DC" w:rsidP="00224C18">
            <w:pPr>
              <w:rPr>
                <w:rFonts w:eastAsia="Times New Roman"/>
                <w:szCs w:val="24"/>
              </w:rPr>
            </w:pPr>
            <w:r w:rsidRPr="004B4A93">
              <w:rPr>
                <w:rFonts w:eastAsia="Times New Roman"/>
                <w:szCs w:val="24"/>
              </w:rPr>
              <w:t>LP or CP</w:t>
            </w:r>
          </w:p>
        </w:tc>
      </w:tr>
      <w:tr w:rsidR="002322DC" w:rsidRPr="004B4A93" w14:paraId="2AD41A56" w14:textId="77777777" w:rsidTr="00224C18">
        <w:tc>
          <w:tcPr>
            <w:tcW w:w="0" w:type="auto"/>
            <w:hideMark/>
          </w:tcPr>
          <w:p w14:paraId="3F931F35" w14:textId="77777777" w:rsidR="002322DC" w:rsidRPr="004B4A93" w:rsidRDefault="002322DC" w:rsidP="00224C18">
            <w:pPr>
              <w:rPr>
                <w:rFonts w:eastAsia="Times New Roman"/>
                <w:szCs w:val="24"/>
              </w:rPr>
            </w:pPr>
            <w:r w:rsidRPr="004B4A93">
              <w:rPr>
                <w:rFonts w:eastAsia="Times New Roman"/>
                <w:szCs w:val="24"/>
              </w:rPr>
              <w:lastRenderedPageBreak/>
              <w:t>Case Management</w:t>
            </w:r>
          </w:p>
        </w:tc>
        <w:tc>
          <w:tcPr>
            <w:tcW w:w="0" w:type="auto"/>
            <w:hideMark/>
          </w:tcPr>
          <w:p w14:paraId="0A211A03"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32EF8BD4" w14:textId="77777777" w:rsidR="002322DC" w:rsidRPr="004B4A93" w:rsidRDefault="002322DC" w:rsidP="00224C18">
            <w:pPr>
              <w:rPr>
                <w:rFonts w:eastAsia="Times New Roman"/>
                <w:szCs w:val="24"/>
              </w:rPr>
            </w:pPr>
            <w:r w:rsidRPr="004B4A93">
              <w:rPr>
                <w:rFonts w:eastAsia="Times New Roman"/>
                <w:szCs w:val="24"/>
              </w:rPr>
              <w:t>CP</w:t>
            </w:r>
          </w:p>
        </w:tc>
      </w:tr>
      <w:tr w:rsidR="002322DC" w:rsidRPr="004B4A93" w14:paraId="68DC4125" w14:textId="77777777" w:rsidTr="00224C18">
        <w:tc>
          <w:tcPr>
            <w:tcW w:w="0" w:type="auto"/>
            <w:hideMark/>
          </w:tcPr>
          <w:p w14:paraId="26031250" w14:textId="77777777" w:rsidR="002322DC" w:rsidRPr="004B4A93" w:rsidRDefault="002322DC" w:rsidP="00224C18">
            <w:pPr>
              <w:rPr>
                <w:rFonts w:eastAsia="Times New Roman"/>
                <w:szCs w:val="24"/>
              </w:rPr>
            </w:pPr>
            <w:r w:rsidRPr="004B4A93">
              <w:rPr>
                <w:rFonts w:eastAsia="Times New Roman"/>
                <w:szCs w:val="24"/>
              </w:rPr>
              <w:t>Chemical Dependency</w:t>
            </w:r>
          </w:p>
        </w:tc>
        <w:tc>
          <w:tcPr>
            <w:tcW w:w="0" w:type="auto"/>
            <w:hideMark/>
          </w:tcPr>
          <w:p w14:paraId="5EE23BF6"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28232F59"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43B722A8" w14:textId="77777777" w:rsidTr="00224C18">
        <w:tc>
          <w:tcPr>
            <w:tcW w:w="0" w:type="auto"/>
            <w:hideMark/>
          </w:tcPr>
          <w:p w14:paraId="64BC2425" w14:textId="77777777" w:rsidR="002322DC" w:rsidRPr="004B4A93" w:rsidRDefault="002322DC" w:rsidP="00224C18">
            <w:pPr>
              <w:rPr>
                <w:rFonts w:eastAsia="Times New Roman"/>
                <w:szCs w:val="24"/>
              </w:rPr>
            </w:pPr>
            <w:r w:rsidRPr="004B4A93">
              <w:rPr>
                <w:rFonts w:eastAsia="Times New Roman"/>
                <w:szCs w:val="24"/>
              </w:rPr>
              <w:t>Cognitive Rehabilitation Therapy (CRT)</w:t>
            </w:r>
          </w:p>
        </w:tc>
        <w:tc>
          <w:tcPr>
            <w:tcW w:w="0" w:type="auto"/>
            <w:hideMark/>
          </w:tcPr>
          <w:p w14:paraId="20C39B60"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0B2C75FD"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55BDE68E" w14:textId="77777777" w:rsidTr="00224C18">
        <w:tc>
          <w:tcPr>
            <w:tcW w:w="0" w:type="auto"/>
            <w:hideMark/>
          </w:tcPr>
          <w:p w14:paraId="63B96643" w14:textId="77777777" w:rsidR="002322DC" w:rsidRPr="004B4A93" w:rsidRDefault="002322DC" w:rsidP="00224C18">
            <w:pPr>
              <w:rPr>
                <w:rFonts w:eastAsia="Times New Roman"/>
                <w:szCs w:val="24"/>
              </w:rPr>
            </w:pPr>
            <w:r w:rsidRPr="004B4A93">
              <w:rPr>
                <w:rFonts w:eastAsia="Times New Roman"/>
                <w:szCs w:val="24"/>
              </w:rPr>
              <w:t>Dietary Nutritional Services</w:t>
            </w:r>
          </w:p>
        </w:tc>
        <w:tc>
          <w:tcPr>
            <w:tcW w:w="0" w:type="auto"/>
            <w:hideMark/>
          </w:tcPr>
          <w:p w14:paraId="5A95135F"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24150718"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7FF852E6" w14:textId="77777777" w:rsidTr="00224C18">
        <w:tc>
          <w:tcPr>
            <w:tcW w:w="0" w:type="auto"/>
            <w:hideMark/>
          </w:tcPr>
          <w:p w14:paraId="7142B052" w14:textId="77777777" w:rsidR="002322DC" w:rsidRPr="004B4A93" w:rsidRDefault="002322DC" w:rsidP="00224C18">
            <w:pPr>
              <w:rPr>
                <w:rFonts w:eastAsia="Times New Roman"/>
                <w:szCs w:val="24"/>
              </w:rPr>
            </w:pPr>
            <w:r w:rsidRPr="004B4A93">
              <w:rPr>
                <w:rFonts w:eastAsia="Times New Roman"/>
                <w:szCs w:val="24"/>
              </w:rPr>
              <w:t>Massage Therapy</w:t>
            </w:r>
          </w:p>
        </w:tc>
        <w:tc>
          <w:tcPr>
            <w:tcW w:w="0" w:type="auto"/>
            <w:hideMark/>
          </w:tcPr>
          <w:p w14:paraId="267338B8"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2D53B94C"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67DD1EFF" w14:textId="77777777" w:rsidTr="00224C18">
        <w:tc>
          <w:tcPr>
            <w:tcW w:w="0" w:type="auto"/>
            <w:hideMark/>
          </w:tcPr>
          <w:p w14:paraId="74914DE4" w14:textId="77777777" w:rsidR="002322DC" w:rsidRPr="004B4A93" w:rsidRDefault="002322DC" w:rsidP="00224C18">
            <w:pPr>
              <w:rPr>
                <w:rFonts w:eastAsia="Times New Roman"/>
                <w:szCs w:val="24"/>
              </w:rPr>
            </w:pPr>
            <w:r w:rsidRPr="004B4A93">
              <w:rPr>
                <w:rFonts w:eastAsia="Times New Roman"/>
                <w:szCs w:val="24"/>
              </w:rPr>
              <w:t>Medical Services</w:t>
            </w:r>
          </w:p>
        </w:tc>
        <w:tc>
          <w:tcPr>
            <w:tcW w:w="0" w:type="auto"/>
            <w:hideMark/>
          </w:tcPr>
          <w:p w14:paraId="05662C47"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3BBD4A6E"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738BE0EC" w14:textId="77777777" w:rsidTr="00224C18">
        <w:tc>
          <w:tcPr>
            <w:tcW w:w="0" w:type="auto"/>
            <w:hideMark/>
          </w:tcPr>
          <w:p w14:paraId="28FB0FF4" w14:textId="77777777" w:rsidR="002322DC" w:rsidRPr="004B4A93" w:rsidRDefault="002322DC" w:rsidP="00224C18">
            <w:pPr>
              <w:rPr>
                <w:rFonts w:eastAsia="Times New Roman"/>
                <w:szCs w:val="24"/>
              </w:rPr>
            </w:pPr>
            <w:r w:rsidRPr="004B4A93">
              <w:rPr>
                <w:rFonts w:eastAsia="Times New Roman"/>
                <w:szCs w:val="24"/>
              </w:rPr>
              <w:t>Mental Restoration</w:t>
            </w:r>
          </w:p>
        </w:tc>
        <w:tc>
          <w:tcPr>
            <w:tcW w:w="0" w:type="auto"/>
            <w:hideMark/>
          </w:tcPr>
          <w:p w14:paraId="429FCC06"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0762C77E"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0EAE1F2A" w14:textId="77777777" w:rsidTr="00224C18">
        <w:tc>
          <w:tcPr>
            <w:tcW w:w="0" w:type="auto"/>
            <w:hideMark/>
          </w:tcPr>
          <w:p w14:paraId="5840A7C2" w14:textId="77777777" w:rsidR="002322DC" w:rsidRPr="004B4A93" w:rsidRDefault="002322DC" w:rsidP="00224C18">
            <w:pPr>
              <w:rPr>
                <w:rFonts w:eastAsia="Times New Roman"/>
                <w:szCs w:val="24"/>
              </w:rPr>
            </w:pPr>
            <w:r w:rsidRPr="004B4A93">
              <w:rPr>
                <w:rFonts w:eastAsia="Times New Roman"/>
                <w:szCs w:val="24"/>
              </w:rPr>
              <w:t>Music Therapy</w:t>
            </w:r>
          </w:p>
        </w:tc>
        <w:tc>
          <w:tcPr>
            <w:tcW w:w="0" w:type="auto"/>
            <w:hideMark/>
          </w:tcPr>
          <w:p w14:paraId="43709837"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518C4E8C" w14:textId="77777777" w:rsidR="002322DC" w:rsidRPr="004B4A93" w:rsidRDefault="002322DC" w:rsidP="00224C18">
            <w:pPr>
              <w:rPr>
                <w:rFonts w:eastAsia="Times New Roman"/>
                <w:szCs w:val="24"/>
              </w:rPr>
            </w:pPr>
            <w:r w:rsidRPr="004B4A93">
              <w:rPr>
                <w:rFonts w:eastAsia="Times New Roman"/>
                <w:szCs w:val="24"/>
              </w:rPr>
              <w:t>CP</w:t>
            </w:r>
          </w:p>
        </w:tc>
      </w:tr>
      <w:tr w:rsidR="002322DC" w:rsidRPr="004B4A93" w14:paraId="2AD1A129" w14:textId="77777777" w:rsidTr="00224C18">
        <w:tc>
          <w:tcPr>
            <w:tcW w:w="0" w:type="auto"/>
            <w:hideMark/>
          </w:tcPr>
          <w:p w14:paraId="48EE3A9D" w14:textId="77777777" w:rsidR="002322DC" w:rsidRPr="004B4A93" w:rsidRDefault="002322DC" w:rsidP="00224C18">
            <w:pPr>
              <w:rPr>
                <w:rFonts w:eastAsia="Times New Roman"/>
                <w:szCs w:val="24"/>
              </w:rPr>
            </w:pPr>
            <w:r w:rsidRPr="004B4A93">
              <w:rPr>
                <w:rFonts w:eastAsia="Times New Roman"/>
                <w:szCs w:val="24"/>
              </w:rPr>
              <w:t>Neuropsychiatric Services</w:t>
            </w:r>
          </w:p>
        </w:tc>
        <w:tc>
          <w:tcPr>
            <w:tcW w:w="0" w:type="auto"/>
            <w:hideMark/>
          </w:tcPr>
          <w:p w14:paraId="764B8740"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4A90A9DF"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083518E0" w14:textId="77777777" w:rsidTr="00224C18">
        <w:tc>
          <w:tcPr>
            <w:tcW w:w="0" w:type="auto"/>
            <w:hideMark/>
          </w:tcPr>
          <w:p w14:paraId="472070DE" w14:textId="77777777" w:rsidR="002322DC" w:rsidRPr="004B4A93" w:rsidRDefault="002322DC" w:rsidP="00224C18">
            <w:pPr>
              <w:rPr>
                <w:rFonts w:eastAsia="Times New Roman"/>
                <w:szCs w:val="24"/>
              </w:rPr>
            </w:pPr>
            <w:r w:rsidRPr="004B4A93">
              <w:rPr>
                <w:rFonts w:eastAsia="Times New Roman"/>
                <w:szCs w:val="24"/>
              </w:rPr>
              <w:t>Neuropsychological Services</w:t>
            </w:r>
          </w:p>
        </w:tc>
        <w:tc>
          <w:tcPr>
            <w:tcW w:w="0" w:type="auto"/>
            <w:hideMark/>
          </w:tcPr>
          <w:p w14:paraId="4296DFB9"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31118557"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2BEB45DA" w14:textId="77777777" w:rsidTr="00224C18">
        <w:tc>
          <w:tcPr>
            <w:tcW w:w="0" w:type="auto"/>
            <w:hideMark/>
          </w:tcPr>
          <w:p w14:paraId="7807FAAD" w14:textId="77777777" w:rsidR="002322DC" w:rsidRPr="004B4A93" w:rsidRDefault="002322DC" w:rsidP="00224C18">
            <w:pPr>
              <w:rPr>
                <w:rFonts w:eastAsia="Times New Roman"/>
                <w:szCs w:val="24"/>
              </w:rPr>
            </w:pPr>
            <w:r w:rsidRPr="004B4A93">
              <w:rPr>
                <w:rFonts w:eastAsia="Times New Roman"/>
                <w:szCs w:val="24"/>
              </w:rPr>
              <w:t>Occupational Therapy</w:t>
            </w:r>
          </w:p>
        </w:tc>
        <w:tc>
          <w:tcPr>
            <w:tcW w:w="0" w:type="auto"/>
            <w:hideMark/>
          </w:tcPr>
          <w:p w14:paraId="6528AC9E"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64730748" w14:textId="77777777" w:rsidR="002322DC" w:rsidRPr="004B4A93" w:rsidRDefault="002322DC" w:rsidP="00224C18">
            <w:pPr>
              <w:rPr>
                <w:rFonts w:eastAsia="Times New Roman"/>
                <w:szCs w:val="24"/>
              </w:rPr>
            </w:pPr>
            <w:r w:rsidRPr="004B4A93">
              <w:rPr>
                <w:rFonts w:eastAsia="Times New Roman"/>
                <w:szCs w:val="24"/>
              </w:rPr>
              <w:t>LP or CP</w:t>
            </w:r>
          </w:p>
        </w:tc>
      </w:tr>
      <w:tr w:rsidR="002322DC" w:rsidRPr="004B4A93" w14:paraId="48449D2B" w14:textId="77777777" w:rsidTr="00224C18">
        <w:tc>
          <w:tcPr>
            <w:tcW w:w="0" w:type="auto"/>
            <w:hideMark/>
          </w:tcPr>
          <w:p w14:paraId="7BE376DC" w14:textId="77777777" w:rsidR="002322DC" w:rsidRPr="004B4A93" w:rsidRDefault="002322DC" w:rsidP="00224C18">
            <w:pPr>
              <w:rPr>
                <w:rFonts w:eastAsia="Times New Roman"/>
                <w:szCs w:val="24"/>
              </w:rPr>
            </w:pPr>
            <w:r w:rsidRPr="004B4A93">
              <w:rPr>
                <w:rFonts w:eastAsia="Times New Roman"/>
                <w:szCs w:val="24"/>
              </w:rPr>
              <w:t>Personal Assistance</w:t>
            </w:r>
          </w:p>
        </w:tc>
        <w:tc>
          <w:tcPr>
            <w:tcW w:w="0" w:type="auto"/>
            <w:hideMark/>
          </w:tcPr>
          <w:p w14:paraId="6053DEBD"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0C94EC94" w14:textId="77777777" w:rsidR="002322DC" w:rsidRPr="004B4A93" w:rsidRDefault="002322DC" w:rsidP="00224C18">
            <w:pPr>
              <w:rPr>
                <w:rFonts w:eastAsia="Times New Roman"/>
                <w:szCs w:val="24"/>
              </w:rPr>
            </w:pPr>
            <w:r w:rsidRPr="004B4A93">
              <w:rPr>
                <w:rFonts w:eastAsia="Times New Roman"/>
                <w:szCs w:val="24"/>
              </w:rPr>
              <w:t>PP</w:t>
            </w:r>
          </w:p>
        </w:tc>
      </w:tr>
      <w:tr w:rsidR="002322DC" w:rsidRPr="004B4A93" w14:paraId="4BBBC8F2" w14:textId="77777777" w:rsidTr="00224C18">
        <w:tc>
          <w:tcPr>
            <w:tcW w:w="0" w:type="auto"/>
            <w:hideMark/>
          </w:tcPr>
          <w:p w14:paraId="0B4E4554" w14:textId="77777777" w:rsidR="002322DC" w:rsidRPr="004B4A93" w:rsidRDefault="002322DC" w:rsidP="00224C18">
            <w:pPr>
              <w:rPr>
                <w:rFonts w:eastAsia="Times New Roman"/>
                <w:szCs w:val="24"/>
              </w:rPr>
            </w:pPr>
            <w:r w:rsidRPr="004B4A93">
              <w:rPr>
                <w:rFonts w:eastAsia="Times New Roman"/>
                <w:szCs w:val="24"/>
              </w:rPr>
              <w:t>Physical Therapy</w:t>
            </w:r>
          </w:p>
        </w:tc>
        <w:tc>
          <w:tcPr>
            <w:tcW w:w="0" w:type="auto"/>
            <w:hideMark/>
          </w:tcPr>
          <w:p w14:paraId="54C65EA9"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592A6D9B" w14:textId="77777777" w:rsidR="002322DC" w:rsidRPr="004B4A93" w:rsidRDefault="002322DC" w:rsidP="00224C18">
            <w:pPr>
              <w:rPr>
                <w:rFonts w:eastAsia="Times New Roman"/>
                <w:szCs w:val="24"/>
              </w:rPr>
            </w:pPr>
            <w:r w:rsidRPr="004B4A93">
              <w:rPr>
                <w:rFonts w:eastAsia="Times New Roman"/>
                <w:szCs w:val="24"/>
              </w:rPr>
              <w:t>LP or CP</w:t>
            </w:r>
          </w:p>
        </w:tc>
      </w:tr>
      <w:tr w:rsidR="002322DC" w:rsidRPr="004B4A93" w14:paraId="5A0F129E" w14:textId="77777777" w:rsidTr="00224C18">
        <w:tc>
          <w:tcPr>
            <w:tcW w:w="0" w:type="auto"/>
            <w:hideMark/>
          </w:tcPr>
          <w:p w14:paraId="7E18CC7E" w14:textId="77777777" w:rsidR="002322DC" w:rsidRPr="004B4A93" w:rsidRDefault="002322DC" w:rsidP="00224C18">
            <w:pPr>
              <w:rPr>
                <w:rFonts w:eastAsia="Times New Roman"/>
                <w:szCs w:val="24"/>
              </w:rPr>
            </w:pPr>
            <w:r w:rsidRPr="004B4A93">
              <w:rPr>
                <w:rFonts w:eastAsia="Times New Roman"/>
                <w:szCs w:val="24"/>
              </w:rPr>
              <w:t>Recreational Therapy</w:t>
            </w:r>
          </w:p>
        </w:tc>
        <w:tc>
          <w:tcPr>
            <w:tcW w:w="0" w:type="auto"/>
            <w:hideMark/>
          </w:tcPr>
          <w:p w14:paraId="186A0326"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36078892" w14:textId="77777777" w:rsidR="002322DC" w:rsidRPr="004B4A93" w:rsidRDefault="002322DC" w:rsidP="00224C18">
            <w:pPr>
              <w:rPr>
                <w:rFonts w:eastAsia="Times New Roman"/>
                <w:szCs w:val="24"/>
              </w:rPr>
            </w:pPr>
            <w:r w:rsidRPr="004B4A93">
              <w:rPr>
                <w:rFonts w:eastAsia="Times New Roman"/>
                <w:szCs w:val="24"/>
              </w:rPr>
              <w:t>CP</w:t>
            </w:r>
          </w:p>
        </w:tc>
      </w:tr>
      <w:tr w:rsidR="002322DC" w:rsidRPr="004B4A93" w14:paraId="0401C052" w14:textId="77777777" w:rsidTr="00224C18">
        <w:tc>
          <w:tcPr>
            <w:tcW w:w="0" w:type="auto"/>
            <w:hideMark/>
          </w:tcPr>
          <w:p w14:paraId="0F4A1F7A" w14:textId="77777777" w:rsidR="002322DC" w:rsidRPr="004B4A93" w:rsidRDefault="002322DC" w:rsidP="00224C18">
            <w:pPr>
              <w:rPr>
                <w:rFonts w:eastAsia="Times New Roman"/>
                <w:szCs w:val="24"/>
              </w:rPr>
            </w:pPr>
            <w:r w:rsidRPr="004B4A93">
              <w:rPr>
                <w:rFonts w:eastAsia="Times New Roman"/>
                <w:szCs w:val="24"/>
              </w:rPr>
              <w:t>Room and Board</w:t>
            </w:r>
          </w:p>
        </w:tc>
        <w:tc>
          <w:tcPr>
            <w:tcW w:w="0" w:type="auto"/>
            <w:hideMark/>
          </w:tcPr>
          <w:p w14:paraId="29A64A43"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6B7BB5FE" w14:textId="77777777" w:rsidR="002322DC" w:rsidRPr="004B4A93" w:rsidRDefault="002322DC" w:rsidP="00224C18">
            <w:pPr>
              <w:rPr>
                <w:rFonts w:eastAsia="Times New Roman"/>
                <w:szCs w:val="24"/>
              </w:rPr>
            </w:pPr>
            <w:r w:rsidRPr="004B4A93">
              <w:rPr>
                <w:rFonts w:eastAsia="Times New Roman"/>
                <w:szCs w:val="24"/>
              </w:rPr>
              <w:t>Qualifications not stipulated</w:t>
            </w:r>
          </w:p>
        </w:tc>
      </w:tr>
      <w:tr w:rsidR="002322DC" w:rsidRPr="004B4A93" w14:paraId="16106235" w14:textId="77777777" w:rsidTr="00224C18">
        <w:tc>
          <w:tcPr>
            <w:tcW w:w="0" w:type="auto"/>
            <w:hideMark/>
          </w:tcPr>
          <w:p w14:paraId="523BC4C2" w14:textId="77777777" w:rsidR="002322DC" w:rsidRPr="004B4A93" w:rsidRDefault="002322DC" w:rsidP="00224C18">
            <w:pPr>
              <w:rPr>
                <w:rFonts w:eastAsia="Times New Roman"/>
                <w:szCs w:val="24"/>
              </w:rPr>
            </w:pPr>
            <w:r w:rsidRPr="004B4A93">
              <w:rPr>
                <w:rFonts w:eastAsia="Times New Roman"/>
                <w:szCs w:val="24"/>
              </w:rPr>
              <w:t>Speech and Language Pathology</w:t>
            </w:r>
          </w:p>
        </w:tc>
        <w:tc>
          <w:tcPr>
            <w:tcW w:w="0" w:type="auto"/>
            <w:hideMark/>
          </w:tcPr>
          <w:p w14:paraId="59F81E71"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1EB4B855" w14:textId="77777777" w:rsidR="002322DC" w:rsidRPr="004B4A93" w:rsidRDefault="002322DC" w:rsidP="00224C18">
            <w:pPr>
              <w:rPr>
                <w:rFonts w:eastAsia="Times New Roman"/>
                <w:szCs w:val="24"/>
              </w:rPr>
            </w:pPr>
            <w:r w:rsidRPr="004B4A93">
              <w:rPr>
                <w:rFonts w:eastAsia="Times New Roman"/>
                <w:szCs w:val="24"/>
              </w:rPr>
              <w:t>LP or CP</w:t>
            </w:r>
          </w:p>
        </w:tc>
      </w:tr>
    </w:tbl>
    <w:p w14:paraId="0D94501E" w14:textId="77777777" w:rsidR="002322DC" w:rsidRPr="004B4A93" w:rsidRDefault="002322DC" w:rsidP="002322DC">
      <w:pPr>
        <w:rPr>
          <w:rFonts w:eastAsia="Times New Roman"/>
          <w:szCs w:val="24"/>
          <w:lang w:val="en"/>
        </w:rPr>
      </w:pPr>
      <w:r w:rsidRPr="004B4A93">
        <w:rPr>
          <w:rFonts w:eastAsia="Times New Roman"/>
          <w:szCs w:val="24"/>
          <w:lang w:val="en"/>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85"/>
        <w:gridCol w:w="2550"/>
        <w:gridCol w:w="2615"/>
      </w:tblGrid>
      <w:tr w:rsidR="002322DC" w:rsidRPr="004B4A93" w14:paraId="1A3BEFFA" w14:textId="77777777" w:rsidTr="00224C18">
        <w:tc>
          <w:tcPr>
            <w:tcW w:w="0" w:type="auto"/>
            <w:tcMar>
              <w:top w:w="15" w:type="dxa"/>
              <w:left w:w="15" w:type="dxa"/>
              <w:bottom w:w="15" w:type="dxa"/>
              <w:right w:w="240" w:type="dxa"/>
            </w:tcMar>
            <w:hideMark/>
          </w:tcPr>
          <w:p w14:paraId="0DD23F9B" w14:textId="77777777" w:rsidR="002322DC" w:rsidRPr="004B4A93" w:rsidRDefault="002322DC" w:rsidP="00224C18">
            <w:pPr>
              <w:rPr>
                <w:rFonts w:eastAsia="Times New Roman"/>
                <w:b/>
                <w:bCs/>
                <w:szCs w:val="24"/>
              </w:rPr>
            </w:pPr>
            <w:r w:rsidRPr="004B4A93">
              <w:rPr>
                <w:rFonts w:eastAsia="Times New Roman"/>
                <w:b/>
                <w:bCs/>
                <w:szCs w:val="24"/>
              </w:rPr>
              <w:t>Residential Ancillary Services</w:t>
            </w:r>
          </w:p>
        </w:tc>
        <w:tc>
          <w:tcPr>
            <w:tcW w:w="0" w:type="auto"/>
            <w:tcMar>
              <w:top w:w="15" w:type="dxa"/>
              <w:left w:w="15" w:type="dxa"/>
              <w:bottom w:w="15" w:type="dxa"/>
              <w:right w:w="240" w:type="dxa"/>
            </w:tcMar>
            <w:hideMark/>
          </w:tcPr>
          <w:p w14:paraId="55DED355" w14:textId="77777777" w:rsidR="002322DC" w:rsidRPr="004B4A93" w:rsidRDefault="002322DC" w:rsidP="00224C18">
            <w:pPr>
              <w:rPr>
                <w:rFonts w:eastAsia="Times New Roman"/>
                <w:b/>
                <w:bCs/>
                <w:szCs w:val="24"/>
              </w:rPr>
            </w:pPr>
            <w:r w:rsidRPr="004B4A93">
              <w:rPr>
                <w:rFonts w:eastAsia="Times New Roman"/>
                <w:b/>
                <w:bCs/>
                <w:szCs w:val="24"/>
              </w:rPr>
              <w:t>Service Delivery Modality</w:t>
            </w:r>
          </w:p>
        </w:tc>
        <w:tc>
          <w:tcPr>
            <w:tcW w:w="0" w:type="auto"/>
            <w:tcMar>
              <w:top w:w="15" w:type="dxa"/>
              <w:left w:w="15" w:type="dxa"/>
              <w:bottom w:w="15" w:type="dxa"/>
              <w:right w:w="240" w:type="dxa"/>
            </w:tcMar>
            <w:hideMark/>
          </w:tcPr>
          <w:p w14:paraId="605E3C4B" w14:textId="77777777" w:rsidR="002322DC" w:rsidRPr="004B4A93" w:rsidRDefault="002322DC" w:rsidP="00224C18">
            <w:pPr>
              <w:rPr>
                <w:rFonts w:eastAsia="Times New Roman"/>
                <w:b/>
                <w:bCs/>
                <w:szCs w:val="24"/>
              </w:rPr>
            </w:pPr>
            <w:r w:rsidRPr="004B4A93">
              <w:rPr>
                <w:rFonts w:eastAsia="Times New Roman"/>
                <w:b/>
                <w:bCs/>
                <w:szCs w:val="24"/>
              </w:rPr>
              <w:t>Provider Qualifications</w:t>
            </w:r>
          </w:p>
        </w:tc>
      </w:tr>
      <w:tr w:rsidR="002322DC" w:rsidRPr="004B4A93" w14:paraId="15674121" w14:textId="77777777" w:rsidTr="00224C18">
        <w:tc>
          <w:tcPr>
            <w:tcW w:w="0" w:type="auto"/>
            <w:hideMark/>
          </w:tcPr>
          <w:p w14:paraId="0871FE6C" w14:textId="77777777" w:rsidR="002322DC" w:rsidRPr="004B4A93" w:rsidRDefault="002322DC" w:rsidP="00224C18">
            <w:pPr>
              <w:rPr>
                <w:rFonts w:eastAsia="Times New Roman"/>
                <w:szCs w:val="24"/>
              </w:rPr>
            </w:pPr>
            <w:r w:rsidRPr="004B4A93">
              <w:rPr>
                <w:rFonts w:eastAsia="Times New Roman"/>
                <w:szCs w:val="24"/>
              </w:rPr>
              <w:t>Audiology</w:t>
            </w:r>
          </w:p>
        </w:tc>
        <w:tc>
          <w:tcPr>
            <w:tcW w:w="0" w:type="auto"/>
            <w:hideMark/>
          </w:tcPr>
          <w:p w14:paraId="183A3C58"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0D29BDE9"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705F8A7C" w14:textId="77777777" w:rsidTr="00224C18">
        <w:tc>
          <w:tcPr>
            <w:tcW w:w="0" w:type="auto"/>
            <w:hideMark/>
          </w:tcPr>
          <w:p w14:paraId="353A4C48" w14:textId="77777777" w:rsidR="002322DC" w:rsidRPr="004B4A93" w:rsidRDefault="002322DC" w:rsidP="00224C18">
            <w:pPr>
              <w:rPr>
                <w:rFonts w:eastAsia="Times New Roman"/>
                <w:szCs w:val="24"/>
              </w:rPr>
            </w:pPr>
            <w:r w:rsidRPr="004B4A93">
              <w:rPr>
                <w:rFonts w:eastAsia="Times New Roman"/>
                <w:szCs w:val="24"/>
              </w:rPr>
              <w:t>Durable Medical Equipment and Supplies</w:t>
            </w:r>
          </w:p>
        </w:tc>
        <w:tc>
          <w:tcPr>
            <w:tcW w:w="0" w:type="auto"/>
            <w:hideMark/>
          </w:tcPr>
          <w:p w14:paraId="188D2FF7"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7B75C6FB" w14:textId="77777777" w:rsidR="002322DC" w:rsidRPr="004B4A93" w:rsidRDefault="002322DC" w:rsidP="00224C18">
            <w:pPr>
              <w:rPr>
                <w:rFonts w:eastAsia="Times New Roman"/>
                <w:szCs w:val="24"/>
              </w:rPr>
            </w:pPr>
            <w:r w:rsidRPr="004B4A93">
              <w:rPr>
                <w:rFonts w:eastAsia="Times New Roman"/>
                <w:szCs w:val="24"/>
              </w:rPr>
              <w:t>Qualifications not stipulated</w:t>
            </w:r>
          </w:p>
        </w:tc>
      </w:tr>
      <w:tr w:rsidR="002322DC" w:rsidRPr="004B4A93" w14:paraId="57529130" w14:textId="77777777" w:rsidTr="00224C18">
        <w:tc>
          <w:tcPr>
            <w:tcW w:w="0" w:type="auto"/>
            <w:hideMark/>
          </w:tcPr>
          <w:p w14:paraId="1C50A844" w14:textId="77777777" w:rsidR="002322DC" w:rsidRPr="004B4A93" w:rsidRDefault="002322DC" w:rsidP="00224C18">
            <w:pPr>
              <w:rPr>
                <w:rFonts w:eastAsia="Times New Roman"/>
                <w:szCs w:val="24"/>
              </w:rPr>
            </w:pPr>
            <w:r w:rsidRPr="004B4A93">
              <w:rPr>
                <w:rFonts w:eastAsia="Times New Roman"/>
                <w:szCs w:val="24"/>
              </w:rPr>
              <w:t>Family Therapy</w:t>
            </w:r>
          </w:p>
        </w:tc>
        <w:tc>
          <w:tcPr>
            <w:tcW w:w="0" w:type="auto"/>
            <w:hideMark/>
          </w:tcPr>
          <w:p w14:paraId="5D53FDDC"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7A3ED3DC"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4F3DED64" w14:textId="77777777" w:rsidTr="00224C18">
        <w:tc>
          <w:tcPr>
            <w:tcW w:w="0" w:type="auto"/>
            <w:hideMark/>
          </w:tcPr>
          <w:p w14:paraId="1598B86E" w14:textId="77777777" w:rsidR="002322DC" w:rsidRPr="004B4A93" w:rsidRDefault="002322DC" w:rsidP="00224C18">
            <w:pPr>
              <w:rPr>
                <w:rFonts w:eastAsia="Times New Roman"/>
                <w:szCs w:val="24"/>
              </w:rPr>
            </w:pPr>
            <w:r w:rsidRPr="004B4A93">
              <w:rPr>
                <w:rFonts w:eastAsia="Times New Roman"/>
                <w:szCs w:val="24"/>
              </w:rPr>
              <w:t>Family and/or Caregiver Education and Training</w:t>
            </w:r>
          </w:p>
        </w:tc>
        <w:tc>
          <w:tcPr>
            <w:tcW w:w="0" w:type="auto"/>
            <w:hideMark/>
          </w:tcPr>
          <w:p w14:paraId="1EE80D35"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474F7B67" w14:textId="77777777" w:rsidR="002322DC" w:rsidRPr="004B4A93" w:rsidRDefault="002322DC" w:rsidP="00224C18">
            <w:pPr>
              <w:rPr>
                <w:rFonts w:eastAsia="Times New Roman"/>
                <w:szCs w:val="24"/>
              </w:rPr>
            </w:pPr>
            <w:r w:rsidRPr="004B4A93">
              <w:rPr>
                <w:rFonts w:eastAsia="Times New Roman"/>
                <w:szCs w:val="24"/>
              </w:rPr>
              <w:t>LP or CP</w:t>
            </w:r>
          </w:p>
        </w:tc>
      </w:tr>
      <w:tr w:rsidR="002322DC" w:rsidRPr="004B4A93" w14:paraId="58F48E13" w14:textId="77777777" w:rsidTr="00224C18">
        <w:tc>
          <w:tcPr>
            <w:tcW w:w="0" w:type="auto"/>
            <w:hideMark/>
          </w:tcPr>
          <w:p w14:paraId="15C90067" w14:textId="77777777" w:rsidR="002322DC" w:rsidRPr="004B4A93" w:rsidRDefault="002322DC" w:rsidP="00224C18">
            <w:pPr>
              <w:rPr>
                <w:rFonts w:eastAsia="Times New Roman"/>
                <w:szCs w:val="24"/>
              </w:rPr>
            </w:pPr>
            <w:r w:rsidRPr="004B4A93">
              <w:rPr>
                <w:rFonts w:eastAsia="Times New Roman"/>
                <w:szCs w:val="24"/>
              </w:rPr>
              <w:t>Home Modification</w:t>
            </w:r>
          </w:p>
        </w:tc>
        <w:tc>
          <w:tcPr>
            <w:tcW w:w="0" w:type="auto"/>
            <w:hideMark/>
          </w:tcPr>
          <w:p w14:paraId="5B21388C"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2483377D"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0DCF6D40" w14:textId="77777777" w:rsidTr="00224C18">
        <w:tc>
          <w:tcPr>
            <w:tcW w:w="0" w:type="auto"/>
            <w:hideMark/>
          </w:tcPr>
          <w:p w14:paraId="38FB5CAC" w14:textId="77777777" w:rsidR="002322DC" w:rsidRPr="004B4A93" w:rsidRDefault="002322DC" w:rsidP="00224C18">
            <w:pPr>
              <w:rPr>
                <w:rFonts w:eastAsia="Times New Roman"/>
                <w:szCs w:val="24"/>
              </w:rPr>
            </w:pPr>
            <w:r w:rsidRPr="004B4A93">
              <w:rPr>
                <w:rFonts w:eastAsia="Times New Roman"/>
                <w:szCs w:val="24"/>
              </w:rPr>
              <w:t>Limited Skilled Nursing</w:t>
            </w:r>
          </w:p>
        </w:tc>
        <w:tc>
          <w:tcPr>
            <w:tcW w:w="0" w:type="auto"/>
            <w:hideMark/>
          </w:tcPr>
          <w:p w14:paraId="1E1F104C"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28C0F6F9"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5D497489" w14:textId="77777777" w:rsidTr="00224C18">
        <w:tc>
          <w:tcPr>
            <w:tcW w:w="0" w:type="auto"/>
            <w:hideMark/>
          </w:tcPr>
          <w:p w14:paraId="699EEBF7" w14:textId="77777777" w:rsidR="002322DC" w:rsidRPr="004B4A93" w:rsidRDefault="002322DC" w:rsidP="00224C18">
            <w:pPr>
              <w:rPr>
                <w:rFonts w:eastAsia="Times New Roman"/>
                <w:szCs w:val="24"/>
              </w:rPr>
            </w:pPr>
            <w:r w:rsidRPr="004B4A93">
              <w:rPr>
                <w:rFonts w:eastAsia="Times New Roman"/>
                <w:szCs w:val="24"/>
              </w:rPr>
              <w:t>Orthosis/Prosthesis</w:t>
            </w:r>
          </w:p>
        </w:tc>
        <w:tc>
          <w:tcPr>
            <w:tcW w:w="0" w:type="auto"/>
            <w:hideMark/>
          </w:tcPr>
          <w:p w14:paraId="10CF5A05"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7DBD2BE2"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7A942FAF" w14:textId="77777777" w:rsidTr="00224C18">
        <w:tc>
          <w:tcPr>
            <w:tcW w:w="0" w:type="auto"/>
            <w:hideMark/>
          </w:tcPr>
          <w:p w14:paraId="66089A49" w14:textId="77777777" w:rsidR="002322DC" w:rsidRPr="004B4A93" w:rsidRDefault="002322DC" w:rsidP="00224C18">
            <w:pPr>
              <w:rPr>
                <w:rFonts w:eastAsia="Times New Roman"/>
                <w:szCs w:val="24"/>
              </w:rPr>
            </w:pPr>
            <w:r w:rsidRPr="004B4A93">
              <w:rPr>
                <w:rFonts w:eastAsia="Times New Roman"/>
                <w:szCs w:val="24"/>
              </w:rPr>
              <w:t>Over-the-Counter Medications</w:t>
            </w:r>
          </w:p>
        </w:tc>
        <w:tc>
          <w:tcPr>
            <w:tcW w:w="0" w:type="auto"/>
            <w:hideMark/>
          </w:tcPr>
          <w:p w14:paraId="7313DFA6"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5C77CA2E" w14:textId="77777777" w:rsidR="002322DC" w:rsidRPr="004B4A93" w:rsidRDefault="002322DC" w:rsidP="00224C18">
            <w:pPr>
              <w:rPr>
                <w:rFonts w:eastAsia="Times New Roman"/>
                <w:szCs w:val="24"/>
              </w:rPr>
            </w:pPr>
            <w:r w:rsidRPr="004B4A93">
              <w:rPr>
                <w:rFonts w:eastAsia="Times New Roman"/>
                <w:szCs w:val="24"/>
              </w:rPr>
              <w:t>Qualifications not stipulated</w:t>
            </w:r>
          </w:p>
        </w:tc>
      </w:tr>
      <w:tr w:rsidR="002322DC" w:rsidRPr="004B4A93" w14:paraId="17658D80" w14:textId="77777777" w:rsidTr="00224C18">
        <w:tc>
          <w:tcPr>
            <w:tcW w:w="0" w:type="auto"/>
            <w:hideMark/>
          </w:tcPr>
          <w:p w14:paraId="21F638C6" w14:textId="77777777" w:rsidR="002322DC" w:rsidRPr="004B4A93" w:rsidRDefault="002322DC" w:rsidP="00224C18">
            <w:pPr>
              <w:rPr>
                <w:rFonts w:eastAsia="Times New Roman"/>
                <w:szCs w:val="24"/>
              </w:rPr>
            </w:pPr>
            <w:r w:rsidRPr="004B4A93">
              <w:rPr>
                <w:rFonts w:eastAsia="Times New Roman"/>
                <w:szCs w:val="24"/>
              </w:rPr>
              <w:t>Physical Restoration</w:t>
            </w:r>
          </w:p>
        </w:tc>
        <w:tc>
          <w:tcPr>
            <w:tcW w:w="0" w:type="auto"/>
            <w:hideMark/>
          </w:tcPr>
          <w:p w14:paraId="7DECC27E"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7EEE4F4F"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2E8A8734" w14:textId="77777777" w:rsidTr="00224C18">
        <w:tc>
          <w:tcPr>
            <w:tcW w:w="0" w:type="auto"/>
            <w:hideMark/>
          </w:tcPr>
          <w:p w14:paraId="2DF22E75" w14:textId="77777777" w:rsidR="002322DC" w:rsidRPr="004B4A93" w:rsidRDefault="002322DC" w:rsidP="00224C18">
            <w:pPr>
              <w:rPr>
                <w:rFonts w:eastAsia="Times New Roman"/>
                <w:szCs w:val="24"/>
              </w:rPr>
            </w:pPr>
            <w:r w:rsidRPr="004B4A93">
              <w:rPr>
                <w:rFonts w:eastAsia="Times New Roman"/>
                <w:szCs w:val="24"/>
              </w:rPr>
              <w:t>Prescription Medications</w:t>
            </w:r>
          </w:p>
        </w:tc>
        <w:tc>
          <w:tcPr>
            <w:tcW w:w="0" w:type="auto"/>
            <w:hideMark/>
          </w:tcPr>
          <w:p w14:paraId="3EED18DE"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28DFD8BD"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180B29EC" w14:textId="77777777" w:rsidTr="00224C18">
        <w:tc>
          <w:tcPr>
            <w:tcW w:w="0" w:type="auto"/>
            <w:hideMark/>
          </w:tcPr>
          <w:p w14:paraId="1371A6BE" w14:textId="77777777" w:rsidR="002322DC" w:rsidRPr="004B4A93" w:rsidRDefault="002322DC" w:rsidP="00224C18">
            <w:pPr>
              <w:rPr>
                <w:rFonts w:eastAsia="Times New Roman"/>
                <w:szCs w:val="24"/>
              </w:rPr>
            </w:pPr>
            <w:r w:rsidRPr="004B4A93">
              <w:rPr>
                <w:rFonts w:eastAsia="Times New Roman"/>
                <w:szCs w:val="24"/>
              </w:rPr>
              <w:t>Rehabilitation Technology</w:t>
            </w:r>
          </w:p>
        </w:tc>
        <w:tc>
          <w:tcPr>
            <w:tcW w:w="0" w:type="auto"/>
            <w:hideMark/>
          </w:tcPr>
          <w:p w14:paraId="0A167A21"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1B57F2D2" w14:textId="77777777" w:rsidR="002322DC" w:rsidRPr="004B4A93" w:rsidRDefault="002322DC" w:rsidP="00224C18">
            <w:pPr>
              <w:rPr>
                <w:rFonts w:eastAsia="Times New Roman"/>
                <w:szCs w:val="24"/>
              </w:rPr>
            </w:pPr>
            <w:r w:rsidRPr="004B4A93">
              <w:rPr>
                <w:rFonts w:eastAsia="Times New Roman"/>
                <w:szCs w:val="24"/>
              </w:rPr>
              <w:t>LP, other professionals</w:t>
            </w:r>
          </w:p>
        </w:tc>
      </w:tr>
      <w:tr w:rsidR="002322DC" w:rsidRPr="004B4A93" w14:paraId="28AAFDB7" w14:textId="77777777" w:rsidTr="00224C18">
        <w:tc>
          <w:tcPr>
            <w:tcW w:w="0" w:type="auto"/>
            <w:hideMark/>
          </w:tcPr>
          <w:p w14:paraId="7F540F15" w14:textId="77777777" w:rsidR="002322DC" w:rsidRPr="004B4A93" w:rsidRDefault="002322DC" w:rsidP="00224C18">
            <w:pPr>
              <w:rPr>
                <w:rFonts w:eastAsia="Times New Roman"/>
                <w:szCs w:val="24"/>
              </w:rPr>
            </w:pPr>
            <w:r w:rsidRPr="004B4A93">
              <w:rPr>
                <w:rFonts w:eastAsia="Times New Roman"/>
                <w:szCs w:val="24"/>
              </w:rPr>
              <w:t>Transportation</w:t>
            </w:r>
          </w:p>
        </w:tc>
        <w:tc>
          <w:tcPr>
            <w:tcW w:w="0" w:type="auto"/>
            <w:hideMark/>
          </w:tcPr>
          <w:p w14:paraId="56D39C5A"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0F220F20" w14:textId="77777777" w:rsidR="002322DC" w:rsidRPr="004B4A93" w:rsidRDefault="002322DC" w:rsidP="00224C18">
            <w:pPr>
              <w:rPr>
                <w:rFonts w:eastAsia="Times New Roman"/>
                <w:szCs w:val="24"/>
              </w:rPr>
            </w:pPr>
            <w:r w:rsidRPr="004B4A93">
              <w:rPr>
                <w:rFonts w:eastAsia="Times New Roman"/>
                <w:szCs w:val="24"/>
              </w:rPr>
              <w:t>Qualifications not stipulated</w:t>
            </w:r>
          </w:p>
        </w:tc>
      </w:tr>
    </w:tbl>
    <w:p w14:paraId="42D42D12" w14:textId="77777777" w:rsidR="002322DC" w:rsidRPr="004B4A93" w:rsidRDefault="002322DC" w:rsidP="002322DC">
      <w:pPr>
        <w:pStyle w:val="Heading4"/>
      </w:pPr>
      <w:r w:rsidRPr="004B4A93">
        <w:lastRenderedPageBreak/>
        <w:t>Post-Acute Brain Injury Nonresidential Services</w:t>
      </w:r>
    </w:p>
    <w:p w14:paraId="60D1F257" w14:textId="77777777" w:rsidR="002322DC" w:rsidRPr="004B4A93" w:rsidRDefault="002322DC" w:rsidP="002322DC">
      <w:pPr>
        <w:rPr>
          <w:rFonts w:eastAsia="Times New Roman"/>
          <w:szCs w:val="24"/>
          <w:lang w:val="en"/>
        </w:rPr>
      </w:pPr>
      <w:r w:rsidRPr="004B4A93">
        <w:rPr>
          <w:rFonts w:eastAsia="Times New Roman"/>
          <w:szCs w:val="24"/>
          <w:lang w:val="en"/>
        </w:rPr>
        <w:t>A detailed list of post-acute brain injury nonresidential services includes: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46"/>
        <w:gridCol w:w="2807"/>
        <w:gridCol w:w="2697"/>
      </w:tblGrid>
      <w:tr w:rsidR="002322DC" w:rsidRPr="004B4A93" w14:paraId="0E51E478" w14:textId="77777777" w:rsidTr="00224C18">
        <w:tc>
          <w:tcPr>
            <w:tcW w:w="0" w:type="auto"/>
            <w:tcMar>
              <w:top w:w="15" w:type="dxa"/>
              <w:left w:w="15" w:type="dxa"/>
              <w:bottom w:w="15" w:type="dxa"/>
              <w:right w:w="240" w:type="dxa"/>
            </w:tcMar>
            <w:hideMark/>
          </w:tcPr>
          <w:p w14:paraId="714AD589" w14:textId="77777777" w:rsidR="002322DC" w:rsidRPr="004B4A93" w:rsidRDefault="002322DC" w:rsidP="00224C18">
            <w:pPr>
              <w:rPr>
                <w:rFonts w:eastAsia="Times New Roman"/>
                <w:b/>
                <w:bCs/>
                <w:szCs w:val="24"/>
              </w:rPr>
            </w:pPr>
            <w:r w:rsidRPr="004B4A93">
              <w:rPr>
                <w:rFonts w:eastAsia="Times New Roman"/>
                <w:b/>
                <w:bCs/>
                <w:szCs w:val="24"/>
              </w:rPr>
              <w:t>Nonresidential Core Services</w:t>
            </w:r>
          </w:p>
        </w:tc>
        <w:tc>
          <w:tcPr>
            <w:tcW w:w="0" w:type="auto"/>
            <w:tcMar>
              <w:top w:w="15" w:type="dxa"/>
              <w:left w:w="15" w:type="dxa"/>
              <w:bottom w:w="15" w:type="dxa"/>
              <w:right w:w="240" w:type="dxa"/>
            </w:tcMar>
            <w:hideMark/>
          </w:tcPr>
          <w:p w14:paraId="5EEED21E" w14:textId="77777777" w:rsidR="002322DC" w:rsidRPr="004B4A93" w:rsidRDefault="002322DC" w:rsidP="00224C18">
            <w:pPr>
              <w:rPr>
                <w:rFonts w:eastAsia="Times New Roman"/>
                <w:b/>
                <w:bCs/>
                <w:szCs w:val="24"/>
              </w:rPr>
            </w:pPr>
            <w:r w:rsidRPr="004B4A93">
              <w:rPr>
                <w:rFonts w:eastAsia="Times New Roman"/>
                <w:b/>
                <w:bCs/>
                <w:szCs w:val="24"/>
              </w:rPr>
              <w:t>Service Delivery Modality</w:t>
            </w:r>
          </w:p>
        </w:tc>
        <w:tc>
          <w:tcPr>
            <w:tcW w:w="0" w:type="auto"/>
            <w:tcMar>
              <w:top w:w="15" w:type="dxa"/>
              <w:left w:w="15" w:type="dxa"/>
              <w:bottom w:w="15" w:type="dxa"/>
              <w:right w:w="240" w:type="dxa"/>
            </w:tcMar>
            <w:hideMark/>
          </w:tcPr>
          <w:p w14:paraId="0AFFB1BA" w14:textId="77777777" w:rsidR="002322DC" w:rsidRPr="004B4A93" w:rsidRDefault="002322DC" w:rsidP="00224C18">
            <w:pPr>
              <w:rPr>
                <w:rFonts w:eastAsia="Times New Roman"/>
                <w:b/>
                <w:bCs/>
                <w:szCs w:val="24"/>
              </w:rPr>
            </w:pPr>
            <w:r w:rsidRPr="004B4A93">
              <w:rPr>
                <w:rFonts w:eastAsia="Times New Roman"/>
                <w:b/>
                <w:bCs/>
                <w:szCs w:val="24"/>
              </w:rPr>
              <w:t>Provider Qualifications</w:t>
            </w:r>
          </w:p>
        </w:tc>
      </w:tr>
      <w:tr w:rsidR="002322DC" w:rsidRPr="004B4A93" w14:paraId="70E2AF43" w14:textId="77777777" w:rsidTr="00224C18">
        <w:tc>
          <w:tcPr>
            <w:tcW w:w="0" w:type="auto"/>
            <w:hideMark/>
          </w:tcPr>
          <w:p w14:paraId="76B69666" w14:textId="77777777" w:rsidR="002322DC" w:rsidRPr="004B4A93" w:rsidRDefault="002322DC" w:rsidP="00224C18">
            <w:pPr>
              <w:rPr>
                <w:rFonts w:eastAsia="Times New Roman"/>
                <w:szCs w:val="24"/>
              </w:rPr>
            </w:pPr>
            <w:r w:rsidRPr="004B4A93">
              <w:rPr>
                <w:rFonts w:eastAsia="Times New Roman"/>
                <w:szCs w:val="24"/>
              </w:rPr>
              <w:t>Aquatic Therapy</w:t>
            </w:r>
          </w:p>
        </w:tc>
        <w:tc>
          <w:tcPr>
            <w:tcW w:w="0" w:type="auto"/>
            <w:hideMark/>
          </w:tcPr>
          <w:p w14:paraId="55B4B9D8"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114A77CD"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686E2BEE" w14:textId="77777777" w:rsidTr="00224C18">
        <w:tc>
          <w:tcPr>
            <w:tcW w:w="0" w:type="auto"/>
            <w:hideMark/>
          </w:tcPr>
          <w:p w14:paraId="436A9B98" w14:textId="77777777" w:rsidR="002322DC" w:rsidRPr="004B4A93" w:rsidRDefault="002322DC" w:rsidP="00224C18">
            <w:pPr>
              <w:rPr>
                <w:rFonts w:eastAsia="Times New Roman"/>
                <w:szCs w:val="24"/>
              </w:rPr>
            </w:pPr>
            <w:r w:rsidRPr="004B4A93">
              <w:rPr>
                <w:rFonts w:eastAsia="Times New Roman"/>
                <w:szCs w:val="24"/>
              </w:rPr>
              <w:t>Art Therapy</w:t>
            </w:r>
          </w:p>
        </w:tc>
        <w:tc>
          <w:tcPr>
            <w:tcW w:w="0" w:type="auto"/>
            <w:hideMark/>
          </w:tcPr>
          <w:p w14:paraId="6BDFF29A"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096AFCBA"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2C4A2EF7" w14:textId="77777777" w:rsidTr="00224C18">
        <w:tc>
          <w:tcPr>
            <w:tcW w:w="0" w:type="auto"/>
            <w:hideMark/>
          </w:tcPr>
          <w:p w14:paraId="65984AC9" w14:textId="77777777" w:rsidR="002322DC" w:rsidRPr="004B4A93" w:rsidRDefault="002322DC" w:rsidP="00224C18">
            <w:pPr>
              <w:rPr>
                <w:rFonts w:eastAsia="Times New Roman"/>
                <w:szCs w:val="24"/>
              </w:rPr>
            </w:pPr>
            <w:r w:rsidRPr="004B4A93">
              <w:rPr>
                <w:rFonts w:eastAsia="Times New Roman"/>
                <w:szCs w:val="24"/>
              </w:rPr>
              <w:t>Behavior Management</w:t>
            </w:r>
          </w:p>
        </w:tc>
        <w:tc>
          <w:tcPr>
            <w:tcW w:w="0" w:type="auto"/>
            <w:hideMark/>
          </w:tcPr>
          <w:p w14:paraId="1E79EE7E"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46BF19B6" w14:textId="77777777" w:rsidR="002322DC" w:rsidRPr="004B4A93" w:rsidRDefault="002322DC" w:rsidP="00224C18">
            <w:pPr>
              <w:rPr>
                <w:rFonts w:eastAsia="Times New Roman"/>
                <w:szCs w:val="24"/>
              </w:rPr>
            </w:pPr>
            <w:r w:rsidRPr="004B4A93">
              <w:rPr>
                <w:rFonts w:eastAsia="Times New Roman"/>
                <w:szCs w:val="24"/>
              </w:rPr>
              <w:t>LP or CP</w:t>
            </w:r>
          </w:p>
        </w:tc>
      </w:tr>
      <w:tr w:rsidR="002322DC" w:rsidRPr="004B4A93" w14:paraId="2314D033" w14:textId="77777777" w:rsidTr="00224C18">
        <w:tc>
          <w:tcPr>
            <w:tcW w:w="0" w:type="auto"/>
            <w:hideMark/>
          </w:tcPr>
          <w:p w14:paraId="34F87706" w14:textId="77777777" w:rsidR="002322DC" w:rsidRPr="004B4A93" w:rsidRDefault="002322DC" w:rsidP="00224C18">
            <w:pPr>
              <w:rPr>
                <w:rFonts w:eastAsia="Times New Roman"/>
                <w:szCs w:val="24"/>
              </w:rPr>
            </w:pPr>
            <w:r w:rsidRPr="004B4A93">
              <w:rPr>
                <w:rFonts w:eastAsia="Times New Roman"/>
                <w:szCs w:val="24"/>
              </w:rPr>
              <w:t>Case Management</w:t>
            </w:r>
          </w:p>
        </w:tc>
        <w:tc>
          <w:tcPr>
            <w:tcW w:w="0" w:type="auto"/>
            <w:hideMark/>
          </w:tcPr>
          <w:p w14:paraId="3AFAEAFC"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47159C2A" w14:textId="77777777" w:rsidR="002322DC" w:rsidRPr="004B4A93" w:rsidRDefault="002322DC" w:rsidP="00224C18">
            <w:pPr>
              <w:rPr>
                <w:rFonts w:eastAsia="Times New Roman"/>
                <w:szCs w:val="24"/>
              </w:rPr>
            </w:pPr>
            <w:r w:rsidRPr="004B4A93">
              <w:rPr>
                <w:rFonts w:eastAsia="Times New Roman"/>
                <w:szCs w:val="24"/>
              </w:rPr>
              <w:t>CP</w:t>
            </w:r>
          </w:p>
        </w:tc>
      </w:tr>
      <w:tr w:rsidR="002322DC" w:rsidRPr="004B4A93" w14:paraId="5C8CDA8D" w14:textId="77777777" w:rsidTr="00224C18">
        <w:tc>
          <w:tcPr>
            <w:tcW w:w="0" w:type="auto"/>
            <w:hideMark/>
          </w:tcPr>
          <w:p w14:paraId="7083FF4E" w14:textId="77777777" w:rsidR="002322DC" w:rsidRPr="004B4A93" w:rsidRDefault="002322DC" w:rsidP="00224C18">
            <w:pPr>
              <w:rPr>
                <w:rFonts w:eastAsia="Times New Roman"/>
                <w:szCs w:val="24"/>
              </w:rPr>
            </w:pPr>
            <w:r w:rsidRPr="004B4A93">
              <w:rPr>
                <w:rFonts w:eastAsia="Times New Roman"/>
                <w:szCs w:val="24"/>
              </w:rPr>
              <w:t>Chemical Dependency</w:t>
            </w:r>
          </w:p>
        </w:tc>
        <w:tc>
          <w:tcPr>
            <w:tcW w:w="0" w:type="auto"/>
            <w:hideMark/>
          </w:tcPr>
          <w:p w14:paraId="12E637D1"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24F816BB"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6B4BDA7A" w14:textId="77777777" w:rsidTr="00224C18">
        <w:tc>
          <w:tcPr>
            <w:tcW w:w="0" w:type="auto"/>
            <w:hideMark/>
          </w:tcPr>
          <w:p w14:paraId="22A92C2A" w14:textId="77777777" w:rsidR="002322DC" w:rsidRPr="004B4A93" w:rsidRDefault="002322DC" w:rsidP="00224C18">
            <w:pPr>
              <w:rPr>
                <w:rFonts w:eastAsia="Times New Roman"/>
                <w:szCs w:val="24"/>
              </w:rPr>
            </w:pPr>
            <w:r w:rsidRPr="004B4A93">
              <w:rPr>
                <w:rFonts w:eastAsia="Times New Roman"/>
                <w:szCs w:val="24"/>
              </w:rPr>
              <w:t>Cognitive Rehabilitation Therapy (CRT)</w:t>
            </w:r>
          </w:p>
        </w:tc>
        <w:tc>
          <w:tcPr>
            <w:tcW w:w="0" w:type="auto"/>
            <w:hideMark/>
          </w:tcPr>
          <w:p w14:paraId="4F101209"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3690C7C0"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68431EAE" w14:textId="77777777" w:rsidTr="00224C18">
        <w:tc>
          <w:tcPr>
            <w:tcW w:w="0" w:type="auto"/>
            <w:hideMark/>
          </w:tcPr>
          <w:p w14:paraId="58097055" w14:textId="77777777" w:rsidR="002322DC" w:rsidRPr="004B4A93" w:rsidRDefault="002322DC" w:rsidP="00224C18">
            <w:pPr>
              <w:rPr>
                <w:rFonts w:eastAsia="Times New Roman"/>
                <w:szCs w:val="24"/>
              </w:rPr>
            </w:pPr>
            <w:r w:rsidRPr="004B4A93">
              <w:rPr>
                <w:rFonts w:eastAsia="Times New Roman"/>
                <w:szCs w:val="24"/>
              </w:rPr>
              <w:t>Dietary Nutritional Services</w:t>
            </w:r>
          </w:p>
        </w:tc>
        <w:tc>
          <w:tcPr>
            <w:tcW w:w="0" w:type="auto"/>
            <w:hideMark/>
          </w:tcPr>
          <w:p w14:paraId="7D274A03"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674F4CD3"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608C059E" w14:textId="77777777" w:rsidTr="00224C18">
        <w:tc>
          <w:tcPr>
            <w:tcW w:w="0" w:type="auto"/>
            <w:hideMark/>
          </w:tcPr>
          <w:p w14:paraId="71FCE5DB" w14:textId="77777777" w:rsidR="002322DC" w:rsidRPr="004B4A93" w:rsidRDefault="002322DC" w:rsidP="00224C18">
            <w:pPr>
              <w:rPr>
                <w:rFonts w:eastAsia="Times New Roman"/>
                <w:szCs w:val="24"/>
              </w:rPr>
            </w:pPr>
            <w:r w:rsidRPr="004B4A93">
              <w:rPr>
                <w:rFonts w:eastAsia="Times New Roman"/>
                <w:szCs w:val="24"/>
              </w:rPr>
              <w:t>Massage Therapy</w:t>
            </w:r>
          </w:p>
        </w:tc>
        <w:tc>
          <w:tcPr>
            <w:tcW w:w="0" w:type="auto"/>
            <w:hideMark/>
          </w:tcPr>
          <w:p w14:paraId="0E0AEAF0"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53E3ADB6"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35190ED2" w14:textId="77777777" w:rsidTr="00224C18">
        <w:tc>
          <w:tcPr>
            <w:tcW w:w="0" w:type="auto"/>
            <w:hideMark/>
          </w:tcPr>
          <w:p w14:paraId="76C06AD1" w14:textId="77777777" w:rsidR="002322DC" w:rsidRPr="004B4A93" w:rsidRDefault="002322DC" w:rsidP="00224C18">
            <w:pPr>
              <w:rPr>
                <w:rFonts w:eastAsia="Times New Roman"/>
                <w:szCs w:val="24"/>
              </w:rPr>
            </w:pPr>
            <w:r w:rsidRPr="004B4A93">
              <w:rPr>
                <w:rFonts w:eastAsia="Times New Roman"/>
                <w:szCs w:val="24"/>
              </w:rPr>
              <w:t>Mental Restoration</w:t>
            </w:r>
          </w:p>
        </w:tc>
        <w:tc>
          <w:tcPr>
            <w:tcW w:w="0" w:type="auto"/>
            <w:hideMark/>
          </w:tcPr>
          <w:p w14:paraId="4ECECDC2"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6EB872CD"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2506E88F" w14:textId="77777777" w:rsidTr="00224C18">
        <w:tc>
          <w:tcPr>
            <w:tcW w:w="0" w:type="auto"/>
            <w:hideMark/>
          </w:tcPr>
          <w:p w14:paraId="1D5A5AF1" w14:textId="77777777" w:rsidR="002322DC" w:rsidRPr="004B4A93" w:rsidRDefault="002322DC" w:rsidP="00224C18">
            <w:pPr>
              <w:rPr>
                <w:rFonts w:eastAsia="Times New Roman"/>
                <w:szCs w:val="24"/>
              </w:rPr>
            </w:pPr>
            <w:r w:rsidRPr="004B4A93">
              <w:rPr>
                <w:rFonts w:eastAsia="Times New Roman"/>
                <w:szCs w:val="24"/>
              </w:rPr>
              <w:t>Music Therapy</w:t>
            </w:r>
          </w:p>
        </w:tc>
        <w:tc>
          <w:tcPr>
            <w:tcW w:w="0" w:type="auto"/>
            <w:hideMark/>
          </w:tcPr>
          <w:p w14:paraId="2E5FA26C"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25E6DF07" w14:textId="77777777" w:rsidR="002322DC" w:rsidRPr="004B4A93" w:rsidRDefault="002322DC" w:rsidP="00224C18">
            <w:pPr>
              <w:rPr>
                <w:rFonts w:eastAsia="Times New Roman"/>
                <w:szCs w:val="24"/>
              </w:rPr>
            </w:pPr>
            <w:r w:rsidRPr="004B4A93">
              <w:rPr>
                <w:rFonts w:eastAsia="Times New Roman"/>
                <w:szCs w:val="24"/>
              </w:rPr>
              <w:t>CP</w:t>
            </w:r>
          </w:p>
        </w:tc>
      </w:tr>
      <w:tr w:rsidR="002322DC" w:rsidRPr="004B4A93" w14:paraId="673604A5" w14:textId="77777777" w:rsidTr="00224C18">
        <w:tc>
          <w:tcPr>
            <w:tcW w:w="0" w:type="auto"/>
            <w:hideMark/>
          </w:tcPr>
          <w:p w14:paraId="151487B3" w14:textId="77777777" w:rsidR="002322DC" w:rsidRPr="004B4A93" w:rsidRDefault="002322DC" w:rsidP="00224C18">
            <w:pPr>
              <w:rPr>
                <w:rFonts w:eastAsia="Times New Roman"/>
                <w:szCs w:val="24"/>
              </w:rPr>
            </w:pPr>
            <w:r w:rsidRPr="004B4A93">
              <w:rPr>
                <w:rFonts w:eastAsia="Times New Roman"/>
                <w:szCs w:val="24"/>
              </w:rPr>
              <w:t>Neuropsychiatric Services</w:t>
            </w:r>
          </w:p>
        </w:tc>
        <w:tc>
          <w:tcPr>
            <w:tcW w:w="0" w:type="auto"/>
            <w:hideMark/>
          </w:tcPr>
          <w:p w14:paraId="4FA69805"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4522E849"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01625B5C" w14:textId="77777777" w:rsidTr="00224C18">
        <w:tc>
          <w:tcPr>
            <w:tcW w:w="0" w:type="auto"/>
            <w:hideMark/>
          </w:tcPr>
          <w:p w14:paraId="1E5D1CC3" w14:textId="77777777" w:rsidR="002322DC" w:rsidRPr="004B4A93" w:rsidRDefault="002322DC" w:rsidP="00224C18">
            <w:pPr>
              <w:rPr>
                <w:rFonts w:eastAsia="Times New Roman"/>
                <w:szCs w:val="24"/>
              </w:rPr>
            </w:pPr>
            <w:r w:rsidRPr="004B4A93">
              <w:rPr>
                <w:rFonts w:eastAsia="Times New Roman"/>
                <w:szCs w:val="24"/>
              </w:rPr>
              <w:t>Neuropsychological Services</w:t>
            </w:r>
          </w:p>
        </w:tc>
        <w:tc>
          <w:tcPr>
            <w:tcW w:w="0" w:type="auto"/>
            <w:hideMark/>
          </w:tcPr>
          <w:p w14:paraId="7525311D"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2EDA224B"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1A77BED7" w14:textId="77777777" w:rsidTr="00224C18">
        <w:tc>
          <w:tcPr>
            <w:tcW w:w="0" w:type="auto"/>
            <w:hideMark/>
          </w:tcPr>
          <w:p w14:paraId="3557902B" w14:textId="77777777" w:rsidR="002322DC" w:rsidRPr="004B4A93" w:rsidRDefault="002322DC" w:rsidP="00224C18">
            <w:pPr>
              <w:rPr>
                <w:rFonts w:eastAsia="Times New Roman"/>
                <w:szCs w:val="24"/>
              </w:rPr>
            </w:pPr>
            <w:r w:rsidRPr="004B4A93">
              <w:rPr>
                <w:rFonts w:eastAsia="Times New Roman"/>
                <w:szCs w:val="24"/>
              </w:rPr>
              <w:t>Occupational Therapy</w:t>
            </w:r>
          </w:p>
        </w:tc>
        <w:tc>
          <w:tcPr>
            <w:tcW w:w="0" w:type="auto"/>
            <w:hideMark/>
          </w:tcPr>
          <w:p w14:paraId="7B42A0DA"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4621D1BB" w14:textId="77777777" w:rsidR="002322DC" w:rsidRPr="004B4A93" w:rsidRDefault="002322DC" w:rsidP="00224C18">
            <w:pPr>
              <w:rPr>
                <w:rFonts w:eastAsia="Times New Roman"/>
                <w:szCs w:val="24"/>
              </w:rPr>
            </w:pPr>
            <w:r w:rsidRPr="004B4A93">
              <w:rPr>
                <w:rFonts w:eastAsia="Times New Roman"/>
                <w:szCs w:val="24"/>
              </w:rPr>
              <w:t>LP or CP</w:t>
            </w:r>
          </w:p>
        </w:tc>
      </w:tr>
      <w:tr w:rsidR="002322DC" w:rsidRPr="004B4A93" w14:paraId="2A6C8B96" w14:textId="77777777" w:rsidTr="00224C18">
        <w:tc>
          <w:tcPr>
            <w:tcW w:w="0" w:type="auto"/>
            <w:hideMark/>
          </w:tcPr>
          <w:p w14:paraId="7EE0F1A7" w14:textId="77777777" w:rsidR="002322DC" w:rsidRPr="004B4A93" w:rsidRDefault="002322DC" w:rsidP="00224C18">
            <w:pPr>
              <w:rPr>
                <w:rFonts w:eastAsia="Times New Roman"/>
                <w:szCs w:val="24"/>
              </w:rPr>
            </w:pPr>
            <w:r w:rsidRPr="004B4A93">
              <w:rPr>
                <w:rFonts w:eastAsia="Times New Roman"/>
                <w:szCs w:val="24"/>
              </w:rPr>
              <w:t>Physical Therapy</w:t>
            </w:r>
          </w:p>
        </w:tc>
        <w:tc>
          <w:tcPr>
            <w:tcW w:w="0" w:type="auto"/>
            <w:hideMark/>
          </w:tcPr>
          <w:p w14:paraId="16A392AD"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1C3EA5D5" w14:textId="77777777" w:rsidR="002322DC" w:rsidRPr="004B4A93" w:rsidRDefault="002322DC" w:rsidP="00224C18">
            <w:pPr>
              <w:rPr>
                <w:rFonts w:eastAsia="Times New Roman"/>
                <w:szCs w:val="24"/>
              </w:rPr>
            </w:pPr>
            <w:r w:rsidRPr="004B4A93">
              <w:rPr>
                <w:rFonts w:eastAsia="Times New Roman"/>
                <w:szCs w:val="24"/>
              </w:rPr>
              <w:t>LP or CP</w:t>
            </w:r>
          </w:p>
        </w:tc>
      </w:tr>
      <w:tr w:rsidR="002322DC" w:rsidRPr="004B4A93" w14:paraId="67E6E975" w14:textId="77777777" w:rsidTr="00224C18">
        <w:tc>
          <w:tcPr>
            <w:tcW w:w="0" w:type="auto"/>
            <w:hideMark/>
          </w:tcPr>
          <w:p w14:paraId="2133BD9B" w14:textId="77777777" w:rsidR="002322DC" w:rsidRPr="004B4A93" w:rsidRDefault="002322DC" w:rsidP="00224C18">
            <w:pPr>
              <w:rPr>
                <w:rFonts w:eastAsia="Times New Roman"/>
                <w:szCs w:val="24"/>
              </w:rPr>
            </w:pPr>
            <w:r w:rsidRPr="004B4A93">
              <w:rPr>
                <w:rFonts w:eastAsia="Times New Roman"/>
                <w:szCs w:val="24"/>
              </w:rPr>
              <w:t>Recreational Therapy</w:t>
            </w:r>
          </w:p>
        </w:tc>
        <w:tc>
          <w:tcPr>
            <w:tcW w:w="0" w:type="auto"/>
            <w:hideMark/>
          </w:tcPr>
          <w:p w14:paraId="58FD9B0E"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14324753" w14:textId="77777777" w:rsidR="002322DC" w:rsidRPr="004B4A93" w:rsidRDefault="002322DC" w:rsidP="00224C18">
            <w:pPr>
              <w:rPr>
                <w:rFonts w:eastAsia="Times New Roman"/>
                <w:szCs w:val="24"/>
              </w:rPr>
            </w:pPr>
            <w:r w:rsidRPr="004B4A93">
              <w:rPr>
                <w:rFonts w:eastAsia="Times New Roman"/>
                <w:szCs w:val="24"/>
              </w:rPr>
              <w:t>CP</w:t>
            </w:r>
          </w:p>
        </w:tc>
      </w:tr>
      <w:tr w:rsidR="002322DC" w:rsidRPr="004B4A93" w14:paraId="5125DAAE" w14:textId="77777777" w:rsidTr="00224C18">
        <w:tc>
          <w:tcPr>
            <w:tcW w:w="0" w:type="auto"/>
            <w:hideMark/>
          </w:tcPr>
          <w:p w14:paraId="20971116" w14:textId="77777777" w:rsidR="002322DC" w:rsidRPr="004B4A93" w:rsidRDefault="002322DC" w:rsidP="00224C18">
            <w:pPr>
              <w:rPr>
                <w:rFonts w:eastAsia="Times New Roman"/>
                <w:szCs w:val="24"/>
              </w:rPr>
            </w:pPr>
            <w:r w:rsidRPr="004B4A93">
              <w:rPr>
                <w:rFonts w:eastAsia="Times New Roman"/>
                <w:szCs w:val="24"/>
              </w:rPr>
              <w:t>Speech and Language Pathology</w:t>
            </w:r>
          </w:p>
        </w:tc>
        <w:tc>
          <w:tcPr>
            <w:tcW w:w="0" w:type="auto"/>
            <w:hideMark/>
          </w:tcPr>
          <w:p w14:paraId="5E773BD4"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1F3F0EC2" w14:textId="77777777" w:rsidR="002322DC" w:rsidRPr="004B4A93" w:rsidRDefault="002322DC" w:rsidP="00224C18">
            <w:pPr>
              <w:rPr>
                <w:rFonts w:eastAsia="Times New Roman"/>
                <w:szCs w:val="24"/>
              </w:rPr>
            </w:pPr>
            <w:r w:rsidRPr="004B4A93">
              <w:rPr>
                <w:rFonts w:eastAsia="Times New Roman"/>
                <w:szCs w:val="24"/>
              </w:rPr>
              <w:t>LP or CP</w:t>
            </w:r>
          </w:p>
        </w:tc>
      </w:tr>
    </w:tbl>
    <w:p w14:paraId="34431383" w14:textId="77777777" w:rsidR="002322DC" w:rsidRPr="004B4A93" w:rsidRDefault="002322DC" w:rsidP="002322DC">
      <w:pPr>
        <w:rPr>
          <w:rFonts w:eastAsia="Times New Roman"/>
          <w:szCs w:val="24"/>
          <w:lang w:val="en"/>
        </w:rPr>
      </w:pPr>
      <w:r w:rsidRPr="004B4A93">
        <w:rPr>
          <w:rFonts w:eastAsia="Times New Roman"/>
          <w:szCs w:val="24"/>
          <w:lang w:val="en"/>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56"/>
        <w:gridCol w:w="2568"/>
        <w:gridCol w:w="2626"/>
      </w:tblGrid>
      <w:tr w:rsidR="002322DC" w:rsidRPr="004B4A93" w14:paraId="6FFD547C" w14:textId="77777777" w:rsidTr="00224C18">
        <w:tc>
          <w:tcPr>
            <w:tcW w:w="0" w:type="auto"/>
            <w:tcMar>
              <w:top w:w="15" w:type="dxa"/>
              <w:left w:w="15" w:type="dxa"/>
              <w:bottom w:w="15" w:type="dxa"/>
              <w:right w:w="240" w:type="dxa"/>
            </w:tcMar>
            <w:hideMark/>
          </w:tcPr>
          <w:p w14:paraId="0C505B50" w14:textId="77777777" w:rsidR="002322DC" w:rsidRPr="004B4A93" w:rsidRDefault="002322DC" w:rsidP="00224C18">
            <w:pPr>
              <w:rPr>
                <w:rFonts w:eastAsia="Times New Roman"/>
                <w:b/>
                <w:bCs/>
                <w:szCs w:val="24"/>
              </w:rPr>
            </w:pPr>
            <w:r w:rsidRPr="004B4A93">
              <w:rPr>
                <w:rFonts w:eastAsia="Times New Roman"/>
                <w:b/>
                <w:bCs/>
                <w:szCs w:val="24"/>
              </w:rPr>
              <w:t>Nonresidential Ancillary Services</w:t>
            </w:r>
          </w:p>
        </w:tc>
        <w:tc>
          <w:tcPr>
            <w:tcW w:w="0" w:type="auto"/>
            <w:tcMar>
              <w:top w:w="15" w:type="dxa"/>
              <w:left w:w="15" w:type="dxa"/>
              <w:bottom w:w="15" w:type="dxa"/>
              <w:right w:w="240" w:type="dxa"/>
            </w:tcMar>
            <w:hideMark/>
          </w:tcPr>
          <w:p w14:paraId="01CBD3EC" w14:textId="77777777" w:rsidR="002322DC" w:rsidRPr="004B4A93" w:rsidRDefault="002322DC" w:rsidP="00224C18">
            <w:pPr>
              <w:rPr>
                <w:rFonts w:eastAsia="Times New Roman"/>
                <w:b/>
                <w:bCs/>
                <w:szCs w:val="24"/>
              </w:rPr>
            </w:pPr>
            <w:r w:rsidRPr="004B4A93">
              <w:rPr>
                <w:rFonts w:eastAsia="Times New Roman"/>
                <w:b/>
                <w:bCs/>
                <w:szCs w:val="24"/>
              </w:rPr>
              <w:t>Service Delivery Modality</w:t>
            </w:r>
          </w:p>
        </w:tc>
        <w:tc>
          <w:tcPr>
            <w:tcW w:w="0" w:type="auto"/>
            <w:tcMar>
              <w:top w:w="15" w:type="dxa"/>
              <w:left w:w="15" w:type="dxa"/>
              <w:bottom w:w="15" w:type="dxa"/>
              <w:right w:w="240" w:type="dxa"/>
            </w:tcMar>
            <w:hideMark/>
          </w:tcPr>
          <w:p w14:paraId="038DBFA2" w14:textId="77777777" w:rsidR="002322DC" w:rsidRPr="004B4A93" w:rsidRDefault="002322DC" w:rsidP="00224C18">
            <w:pPr>
              <w:rPr>
                <w:rFonts w:eastAsia="Times New Roman"/>
                <w:b/>
                <w:bCs/>
                <w:szCs w:val="24"/>
              </w:rPr>
            </w:pPr>
            <w:r w:rsidRPr="004B4A93">
              <w:rPr>
                <w:rFonts w:eastAsia="Times New Roman"/>
                <w:b/>
                <w:bCs/>
                <w:szCs w:val="24"/>
              </w:rPr>
              <w:t>Provider Qualifications</w:t>
            </w:r>
          </w:p>
        </w:tc>
      </w:tr>
      <w:tr w:rsidR="002322DC" w:rsidRPr="004B4A93" w14:paraId="0E1DAD25" w14:textId="77777777" w:rsidTr="00224C18">
        <w:tc>
          <w:tcPr>
            <w:tcW w:w="0" w:type="auto"/>
            <w:hideMark/>
          </w:tcPr>
          <w:p w14:paraId="649F1771" w14:textId="77777777" w:rsidR="002322DC" w:rsidRPr="004B4A93" w:rsidRDefault="002322DC" w:rsidP="00224C18">
            <w:pPr>
              <w:rPr>
                <w:rFonts w:eastAsia="Times New Roman"/>
                <w:szCs w:val="24"/>
              </w:rPr>
            </w:pPr>
            <w:r w:rsidRPr="004B4A93">
              <w:rPr>
                <w:rFonts w:eastAsia="Times New Roman"/>
                <w:szCs w:val="24"/>
              </w:rPr>
              <w:t>Audiology</w:t>
            </w:r>
          </w:p>
        </w:tc>
        <w:tc>
          <w:tcPr>
            <w:tcW w:w="0" w:type="auto"/>
            <w:hideMark/>
          </w:tcPr>
          <w:p w14:paraId="46532517"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7EC2B16D"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21271C30" w14:textId="77777777" w:rsidTr="00224C18">
        <w:tc>
          <w:tcPr>
            <w:tcW w:w="0" w:type="auto"/>
            <w:hideMark/>
          </w:tcPr>
          <w:p w14:paraId="23881260" w14:textId="77777777" w:rsidR="002322DC" w:rsidRPr="004B4A93" w:rsidRDefault="002322DC" w:rsidP="00224C18">
            <w:pPr>
              <w:rPr>
                <w:rFonts w:eastAsia="Times New Roman"/>
                <w:szCs w:val="24"/>
              </w:rPr>
            </w:pPr>
            <w:r w:rsidRPr="004B4A93">
              <w:rPr>
                <w:rFonts w:eastAsia="Times New Roman"/>
                <w:szCs w:val="24"/>
              </w:rPr>
              <w:t>Durable Medical Equipment and Supplies</w:t>
            </w:r>
          </w:p>
        </w:tc>
        <w:tc>
          <w:tcPr>
            <w:tcW w:w="0" w:type="auto"/>
            <w:hideMark/>
          </w:tcPr>
          <w:p w14:paraId="3635AD9D"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4452377A" w14:textId="77777777" w:rsidR="002322DC" w:rsidRPr="004B4A93" w:rsidRDefault="002322DC" w:rsidP="00224C18">
            <w:pPr>
              <w:rPr>
                <w:rFonts w:eastAsia="Times New Roman"/>
                <w:szCs w:val="24"/>
              </w:rPr>
            </w:pPr>
            <w:r w:rsidRPr="004B4A93">
              <w:rPr>
                <w:rFonts w:eastAsia="Times New Roman"/>
                <w:szCs w:val="24"/>
              </w:rPr>
              <w:t>LP or CP</w:t>
            </w:r>
          </w:p>
        </w:tc>
      </w:tr>
      <w:tr w:rsidR="002322DC" w:rsidRPr="004B4A93" w14:paraId="2973AC60" w14:textId="77777777" w:rsidTr="00224C18">
        <w:tc>
          <w:tcPr>
            <w:tcW w:w="0" w:type="auto"/>
            <w:hideMark/>
          </w:tcPr>
          <w:p w14:paraId="7471213F" w14:textId="77777777" w:rsidR="002322DC" w:rsidRPr="004B4A93" w:rsidRDefault="002322DC" w:rsidP="00224C18">
            <w:pPr>
              <w:rPr>
                <w:rFonts w:eastAsia="Times New Roman"/>
                <w:szCs w:val="24"/>
              </w:rPr>
            </w:pPr>
            <w:r w:rsidRPr="004B4A93">
              <w:rPr>
                <w:rFonts w:eastAsia="Times New Roman"/>
                <w:szCs w:val="24"/>
              </w:rPr>
              <w:t>Family Therapy</w:t>
            </w:r>
          </w:p>
        </w:tc>
        <w:tc>
          <w:tcPr>
            <w:tcW w:w="0" w:type="auto"/>
            <w:hideMark/>
          </w:tcPr>
          <w:p w14:paraId="3315567D"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54A3C2C4"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25C807D7" w14:textId="77777777" w:rsidTr="00224C18">
        <w:tc>
          <w:tcPr>
            <w:tcW w:w="0" w:type="auto"/>
            <w:hideMark/>
          </w:tcPr>
          <w:p w14:paraId="55A8AA2D" w14:textId="77777777" w:rsidR="002322DC" w:rsidRPr="004B4A93" w:rsidRDefault="002322DC" w:rsidP="00224C18">
            <w:pPr>
              <w:rPr>
                <w:rFonts w:eastAsia="Times New Roman"/>
                <w:szCs w:val="24"/>
              </w:rPr>
            </w:pPr>
            <w:r w:rsidRPr="004B4A93">
              <w:rPr>
                <w:rFonts w:eastAsia="Times New Roman"/>
                <w:szCs w:val="24"/>
              </w:rPr>
              <w:t>Family and/or Caregiver Education and Training</w:t>
            </w:r>
          </w:p>
        </w:tc>
        <w:tc>
          <w:tcPr>
            <w:tcW w:w="0" w:type="auto"/>
            <w:hideMark/>
          </w:tcPr>
          <w:p w14:paraId="42956F3E" w14:textId="77777777" w:rsidR="002322DC" w:rsidRPr="004B4A93" w:rsidRDefault="002322DC" w:rsidP="00224C18">
            <w:pPr>
              <w:rPr>
                <w:rFonts w:eastAsia="Times New Roman"/>
                <w:szCs w:val="24"/>
              </w:rPr>
            </w:pPr>
            <w:r w:rsidRPr="004B4A93">
              <w:rPr>
                <w:rFonts w:eastAsia="Times New Roman"/>
                <w:szCs w:val="24"/>
              </w:rPr>
              <w:t>Individual and Group</w:t>
            </w:r>
          </w:p>
        </w:tc>
        <w:tc>
          <w:tcPr>
            <w:tcW w:w="0" w:type="auto"/>
            <w:hideMark/>
          </w:tcPr>
          <w:p w14:paraId="79D970C4" w14:textId="77777777" w:rsidR="002322DC" w:rsidRPr="004B4A93" w:rsidRDefault="002322DC" w:rsidP="00224C18">
            <w:pPr>
              <w:rPr>
                <w:rFonts w:eastAsia="Times New Roman"/>
                <w:szCs w:val="24"/>
              </w:rPr>
            </w:pPr>
            <w:r w:rsidRPr="004B4A93">
              <w:rPr>
                <w:rFonts w:eastAsia="Times New Roman"/>
                <w:szCs w:val="24"/>
              </w:rPr>
              <w:t>LP or CP</w:t>
            </w:r>
          </w:p>
        </w:tc>
      </w:tr>
      <w:tr w:rsidR="002322DC" w:rsidRPr="004B4A93" w14:paraId="40FF62BE" w14:textId="77777777" w:rsidTr="00224C18">
        <w:tc>
          <w:tcPr>
            <w:tcW w:w="0" w:type="auto"/>
            <w:hideMark/>
          </w:tcPr>
          <w:p w14:paraId="05E187AB" w14:textId="77777777" w:rsidR="002322DC" w:rsidRPr="004B4A93" w:rsidRDefault="002322DC" w:rsidP="00224C18">
            <w:pPr>
              <w:rPr>
                <w:rFonts w:eastAsia="Times New Roman"/>
                <w:szCs w:val="24"/>
              </w:rPr>
            </w:pPr>
            <w:r w:rsidRPr="004B4A93">
              <w:rPr>
                <w:rFonts w:eastAsia="Times New Roman"/>
                <w:szCs w:val="24"/>
              </w:rPr>
              <w:t>Home Modification</w:t>
            </w:r>
          </w:p>
        </w:tc>
        <w:tc>
          <w:tcPr>
            <w:tcW w:w="0" w:type="auto"/>
            <w:hideMark/>
          </w:tcPr>
          <w:p w14:paraId="381E6651"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0147F7F0"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52922E5E" w14:textId="77777777" w:rsidTr="00224C18">
        <w:tc>
          <w:tcPr>
            <w:tcW w:w="0" w:type="auto"/>
            <w:hideMark/>
          </w:tcPr>
          <w:p w14:paraId="207BE17A" w14:textId="77777777" w:rsidR="002322DC" w:rsidRPr="004B4A93" w:rsidRDefault="002322DC" w:rsidP="00224C18">
            <w:pPr>
              <w:rPr>
                <w:rFonts w:eastAsia="Times New Roman"/>
                <w:szCs w:val="24"/>
              </w:rPr>
            </w:pPr>
            <w:r w:rsidRPr="004B4A93">
              <w:rPr>
                <w:rFonts w:eastAsia="Times New Roman"/>
                <w:szCs w:val="24"/>
              </w:rPr>
              <w:t>Limited Skilled Nursing</w:t>
            </w:r>
          </w:p>
        </w:tc>
        <w:tc>
          <w:tcPr>
            <w:tcW w:w="0" w:type="auto"/>
            <w:hideMark/>
          </w:tcPr>
          <w:p w14:paraId="4B85CB14"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66CC9C39"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13CAF9DC" w14:textId="77777777" w:rsidTr="00224C18">
        <w:tc>
          <w:tcPr>
            <w:tcW w:w="0" w:type="auto"/>
            <w:hideMark/>
          </w:tcPr>
          <w:p w14:paraId="4D09A90F" w14:textId="77777777" w:rsidR="002322DC" w:rsidRPr="004B4A93" w:rsidRDefault="002322DC" w:rsidP="00224C18">
            <w:pPr>
              <w:rPr>
                <w:rFonts w:eastAsia="Times New Roman"/>
                <w:szCs w:val="24"/>
              </w:rPr>
            </w:pPr>
            <w:r w:rsidRPr="004B4A93">
              <w:rPr>
                <w:rFonts w:eastAsia="Times New Roman"/>
                <w:szCs w:val="24"/>
              </w:rPr>
              <w:t>Orthosis and Prosthesis</w:t>
            </w:r>
          </w:p>
        </w:tc>
        <w:tc>
          <w:tcPr>
            <w:tcW w:w="0" w:type="auto"/>
            <w:hideMark/>
          </w:tcPr>
          <w:p w14:paraId="06A78749"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63FD9F09"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2EF96FF4" w14:textId="77777777" w:rsidTr="00224C18">
        <w:tc>
          <w:tcPr>
            <w:tcW w:w="0" w:type="auto"/>
            <w:hideMark/>
          </w:tcPr>
          <w:p w14:paraId="6CE01B60" w14:textId="77777777" w:rsidR="002322DC" w:rsidRPr="004B4A93" w:rsidRDefault="002322DC" w:rsidP="00224C18">
            <w:pPr>
              <w:rPr>
                <w:rFonts w:eastAsia="Times New Roman"/>
                <w:szCs w:val="24"/>
              </w:rPr>
            </w:pPr>
            <w:r w:rsidRPr="004B4A93">
              <w:rPr>
                <w:rFonts w:eastAsia="Times New Roman"/>
                <w:szCs w:val="24"/>
              </w:rPr>
              <w:t>Over-the-Counter Medications</w:t>
            </w:r>
          </w:p>
        </w:tc>
        <w:tc>
          <w:tcPr>
            <w:tcW w:w="0" w:type="auto"/>
            <w:hideMark/>
          </w:tcPr>
          <w:p w14:paraId="6C872364"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1765945D" w14:textId="77777777" w:rsidR="002322DC" w:rsidRPr="004B4A93" w:rsidRDefault="002322DC" w:rsidP="00224C18">
            <w:pPr>
              <w:rPr>
                <w:rFonts w:eastAsia="Times New Roman"/>
                <w:szCs w:val="24"/>
              </w:rPr>
            </w:pPr>
            <w:r w:rsidRPr="004B4A93">
              <w:rPr>
                <w:rFonts w:eastAsia="Times New Roman"/>
                <w:szCs w:val="24"/>
              </w:rPr>
              <w:t>Qualifications not stipulated</w:t>
            </w:r>
          </w:p>
        </w:tc>
      </w:tr>
      <w:tr w:rsidR="002322DC" w:rsidRPr="004B4A93" w14:paraId="253F2834" w14:textId="77777777" w:rsidTr="00224C18">
        <w:tc>
          <w:tcPr>
            <w:tcW w:w="0" w:type="auto"/>
            <w:hideMark/>
          </w:tcPr>
          <w:p w14:paraId="3248B803" w14:textId="77777777" w:rsidR="002322DC" w:rsidRPr="004B4A93" w:rsidRDefault="002322DC" w:rsidP="00224C18">
            <w:pPr>
              <w:rPr>
                <w:rFonts w:eastAsia="Times New Roman"/>
                <w:szCs w:val="24"/>
              </w:rPr>
            </w:pPr>
            <w:r w:rsidRPr="004B4A93">
              <w:rPr>
                <w:rFonts w:eastAsia="Times New Roman"/>
                <w:szCs w:val="24"/>
              </w:rPr>
              <w:t>Personal Attendant Care</w:t>
            </w:r>
          </w:p>
        </w:tc>
        <w:tc>
          <w:tcPr>
            <w:tcW w:w="0" w:type="auto"/>
            <w:hideMark/>
          </w:tcPr>
          <w:p w14:paraId="2AC812CC"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5885EF6E" w14:textId="77777777" w:rsidR="002322DC" w:rsidRPr="004B4A93" w:rsidRDefault="002322DC" w:rsidP="00224C18">
            <w:pPr>
              <w:rPr>
                <w:rFonts w:eastAsia="Times New Roman"/>
                <w:szCs w:val="24"/>
              </w:rPr>
            </w:pPr>
            <w:r w:rsidRPr="004B4A93">
              <w:rPr>
                <w:rFonts w:eastAsia="Times New Roman"/>
                <w:szCs w:val="24"/>
              </w:rPr>
              <w:t>PP</w:t>
            </w:r>
          </w:p>
        </w:tc>
      </w:tr>
      <w:tr w:rsidR="002322DC" w:rsidRPr="004B4A93" w14:paraId="7568751C" w14:textId="77777777" w:rsidTr="00224C18">
        <w:tc>
          <w:tcPr>
            <w:tcW w:w="0" w:type="auto"/>
            <w:hideMark/>
          </w:tcPr>
          <w:p w14:paraId="02F6132F" w14:textId="77777777" w:rsidR="002322DC" w:rsidRPr="004B4A93" w:rsidRDefault="002322DC" w:rsidP="00224C18">
            <w:pPr>
              <w:rPr>
                <w:rFonts w:eastAsia="Times New Roman"/>
                <w:szCs w:val="24"/>
              </w:rPr>
            </w:pPr>
            <w:r w:rsidRPr="004B4A93">
              <w:rPr>
                <w:rFonts w:eastAsia="Times New Roman"/>
                <w:szCs w:val="24"/>
              </w:rPr>
              <w:t>Physical Restoration</w:t>
            </w:r>
          </w:p>
        </w:tc>
        <w:tc>
          <w:tcPr>
            <w:tcW w:w="0" w:type="auto"/>
            <w:hideMark/>
          </w:tcPr>
          <w:p w14:paraId="354A9FB5"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0ADDADFD"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45B6E724" w14:textId="77777777" w:rsidTr="00224C18">
        <w:tc>
          <w:tcPr>
            <w:tcW w:w="0" w:type="auto"/>
            <w:hideMark/>
          </w:tcPr>
          <w:p w14:paraId="4361A7D6" w14:textId="77777777" w:rsidR="002322DC" w:rsidRPr="004B4A93" w:rsidRDefault="002322DC" w:rsidP="00224C18">
            <w:pPr>
              <w:rPr>
                <w:rFonts w:eastAsia="Times New Roman"/>
                <w:szCs w:val="24"/>
              </w:rPr>
            </w:pPr>
            <w:r w:rsidRPr="004B4A93">
              <w:rPr>
                <w:rFonts w:eastAsia="Times New Roman"/>
                <w:szCs w:val="24"/>
              </w:rPr>
              <w:t>Prescription Medications</w:t>
            </w:r>
          </w:p>
        </w:tc>
        <w:tc>
          <w:tcPr>
            <w:tcW w:w="0" w:type="auto"/>
            <w:hideMark/>
          </w:tcPr>
          <w:p w14:paraId="14708F8A"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3D3F6FF5" w14:textId="77777777" w:rsidR="002322DC" w:rsidRPr="004B4A93" w:rsidRDefault="002322DC" w:rsidP="00224C18">
            <w:pPr>
              <w:rPr>
                <w:rFonts w:eastAsia="Times New Roman"/>
                <w:szCs w:val="24"/>
              </w:rPr>
            </w:pPr>
            <w:r w:rsidRPr="004B4A93">
              <w:rPr>
                <w:rFonts w:eastAsia="Times New Roman"/>
                <w:szCs w:val="24"/>
              </w:rPr>
              <w:t>LP</w:t>
            </w:r>
          </w:p>
        </w:tc>
      </w:tr>
      <w:tr w:rsidR="002322DC" w:rsidRPr="004B4A93" w14:paraId="6AF53E46" w14:textId="77777777" w:rsidTr="00224C18">
        <w:tc>
          <w:tcPr>
            <w:tcW w:w="0" w:type="auto"/>
            <w:hideMark/>
          </w:tcPr>
          <w:p w14:paraId="14CE2174" w14:textId="77777777" w:rsidR="002322DC" w:rsidRPr="004B4A93" w:rsidRDefault="002322DC" w:rsidP="00224C18">
            <w:pPr>
              <w:rPr>
                <w:rFonts w:eastAsia="Times New Roman"/>
                <w:szCs w:val="24"/>
              </w:rPr>
            </w:pPr>
            <w:r w:rsidRPr="004B4A93">
              <w:rPr>
                <w:rFonts w:eastAsia="Times New Roman"/>
                <w:szCs w:val="24"/>
              </w:rPr>
              <w:lastRenderedPageBreak/>
              <w:t>Rehabilitation Technology</w:t>
            </w:r>
          </w:p>
        </w:tc>
        <w:tc>
          <w:tcPr>
            <w:tcW w:w="0" w:type="auto"/>
            <w:hideMark/>
          </w:tcPr>
          <w:p w14:paraId="42E61CA8"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10E637BE" w14:textId="77777777" w:rsidR="002322DC" w:rsidRPr="004B4A93" w:rsidRDefault="002322DC" w:rsidP="00224C18">
            <w:pPr>
              <w:rPr>
                <w:rFonts w:eastAsia="Times New Roman"/>
                <w:szCs w:val="24"/>
              </w:rPr>
            </w:pPr>
            <w:r w:rsidRPr="004B4A93">
              <w:rPr>
                <w:rFonts w:eastAsia="Times New Roman"/>
                <w:szCs w:val="24"/>
              </w:rPr>
              <w:t>LP, other professionals</w:t>
            </w:r>
          </w:p>
        </w:tc>
      </w:tr>
      <w:tr w:rsidR="002322DC" w:rsidRPr="004B4A93" w14:paraId="00EAA228" w14:textId="77777777" w:rsidTr="00224C18">
        <w:tc>
          <w:tcPr>
            <w:tcW w:w="0" w:type="auto"/>
            <w:hideMark/>
          </w:tcPr>
          <w:p w14:paraId="5D6303DB" w14:textId="77777777" w:rsidR="002322DC" w:rsidRPr="004B4A93" w:rsidRDefault="002322DC" w:rsidP="00224C18">
            <w:pPr>
              <w:rPr>
                <w:rFonts w:eastAsia="Times New Roman"/>
                <w:szCs w:val="24"/>
              </w:rPr>
            </w:pPr>
            <w:r w:rsidRPr="004B4A93">
              <w:rPr>
                <w:rFonts w:eastAsia="Times New Roman"/>
                <w:szCs w:val="24"/>
              </w:rPr>
              <w:t>Transportation</w:t>
            </w:r>
          </w:p>
        </w:tc>
        <w:tc>
          <w:tcPr>
            <w:tcW w:w="0" w:type="auto"/>
            <w:hideMark/>
          </w:tcPr>
          <w:p w14:paraId="3A97CF49"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6CF7FE7B" w14:textId="77777777" w:rsidR="002322DC" w:rsidRPr="004B4A93" w:rsidRDefault="002322DC" w:rsidP="00224C18">
            <w:pPr>
              <w:rPr>
                <w:rFonts w:eastAsia="Times New Roman"/>
                <w:szCs w:val="24"/>
              </w:rPr>
            </w:pPr>
            <w:r w:rsidRPr="004B4A93">
              <w:rPr>
                <w:rFonts w:eastAsia="Times New Roman"/>
                <w:szCs w:val="24"/>
              </w:rPr>
              <w:t>Qualifications not stipulated</w:t>
            </w:r>
          </w:p>
        </w:tc>
      </w:tr>
      <w:tr w:rsidR="002322DC" w:rsidRPr="004B4A93" w14:paraId="308B1B31" w14:textId="77777777" w:rsidTr="00224C18">
        <w:tc>
          <w:tcPr>
            <w:tcW w:w="0" w:type="auto"/>
            <w:hideMark/>
          </w:tcPr>
          <w:p w14:paraId="445B9A8B" w14:textId="77777777" w:rsidR="002322DC" w:rsidRPr="004B4A93" w:rsidRDefault="002322DC" w:rsidP="00224C18">
            <w:pPr>
              <w:rPr>
                <w:rFonts w:eastAsia="Times New Roman"/>
                <w:szCs w:val="24"/>
              </w:rPr>
            </w:pPr>
            <w:r w:rsidRPr="004B4A93">
              <w:rPr>
                <w:rFonts w:eastAsia="Times New Roman"/>
                <w:szCs w:val="24"/>
              </w:rPr>
              <w:t>Vision Services</w:t>
            </w:r>
          </w:p>
        </w:tc>
        <w:tc>
          <w:tcPr>
            <w:tcW w:w="0" w:type="auto"/>
            <w:hideMark/>
          </w:tcPr>
          <w:p w14:paraId="0944A150" w14:textId="77777777" w:rsidR="002322DC" w:rsidRPr="004B4A93" w:rsidRDefault="002322DC" w:rsidP="00224C18">
            <w:pPr>
              <w:rPr>
                <w:rFonts w:eastAsia="Times New Roman"/>
                <w:szCs w:val="24"/>
              </w:rPr>
            </w:pPr>
            <w:r w:rsidRPr="004B4A93">
              <w:rPr>
                <w:rFonts w:eastAsia="Times New Roman"/>
                <w:szCs w:val="24"/>
              </w:rPr>
              <w:t>Individual</w:t>
            </w:r>
          </w:p>
        </w:tc>
        <w:tc>
          <w:tcPr>
            <w:tcW w:w="0" w:type="auto"/>
            <w:hideMark/>
          </w:tcPr>
          <w:p w14:paraId="28ED3EB3" w14:textId="77777777" w:rsidR="002322DC" w:rsidRPr="004B4A93" w:rsidRDefault="002322DC" w:rsidP="00224C18">
            <w:pPr>
              <w:rPr>
                <w:rFonts w:eastAsia="Times New Roman"/>
                <w:szCs w:val="24"/>
              </w:rPr>
            </w:pPr>
            <w:r w:rsidRPr="004B4A93">
              <w:rPr>
                <w:rFonts w:eastAsia="Times New Roman"/>
                <w:szCs w:val="24"/>
              </w:rPr>
              <w:t>LP</w:t>
            </w:r>
          </w:p>
        </w:tc>
      </w:tr>
    </w:tbl>
    <w:p w14:paraId="639EE92F" w14:textId="77777777" w:rsidR="002322DC" w:rsidRPr="004B4A93" w:rsidRDefault="002322DC" w:rsidP="002322DC">
      <w:pPr>
        <w:pStyle w:val="Heading3"/>
      </w:pPr>
      <w:r w:rsidRPr="004B4A93">
        <w:t>Exceptions to Service Array</w:t>
      </w:r>
    </w:p>
    <w:p w14:paraId="6264ADBA" w14:textId="77777777" w:rsidR="002322DC" w:rsidRPr="004B4A93" w:rsidRDefault="002322DC" w:rsidP="002322DC">
      <w:pPr>
        <w:rPr>
          <w:rFonts w:eastAsia="Times New Roman"/>
          <w:szCs w:val="24"/>
          <w:lang w:val="en"/>
        </w:rPr>
      </w:pPr>
      <w:r w:rsidRPr="004B4A93">
        <w:rPr>
          <w:rFonts w:eastAsia="Times New Roman"/>
          <w:szCs w:val="24"/>
          <w:lang w:val="en"/>
        </w:rPr>
        <w:t>Should services be medically necessary for rehabilitation purposes (that is, not for medical emergencies) but are not included as a core or ancillary service, a formal request process must be followed before services may be provided to VR customers.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24"/>
        <w:gridCol w:w="3917"/>
        <w:gridCol w:w="4909"/>
      </w:tblGrid>
      <w:tr w:rsidR="002322DC" w:rsidRPr="004B4A93" w14:paraId="6A782F1D" w14:textId="77777777" w:rsidTr="00224C18">
        <w:tc>
          <w:tcPr>
            <w:tcW w:w="0" w:type="auto"/>
            <w:hideMark/>
          </w:tcPr>
          <w:p w14:paraId="4B69A9DD" w14:textId="77777777" w:rsidR="002322DC" w:rsidRPr="004B4A93" w:rsidRDefault="002322DC" w:rsidP="00224C18">
            <w:pPr>
              <w:rPr>
                <w:rFonts w:eastAsia="Times New Roman"/>
                <w:szCs w:val="24"/>
              </w:rPr>
            </w:pPr>
            <w:r w:rsidRPr="004B4A93">
              <w:rPr>
                <w:rFonts w:eastAsia="Times New Roman"/>
                <w:szCs w:val="24"/>
              </w:rPr>
              <w:t>Step</w:t>
            </w:r>
          </w:p>
        </w:tc>
        <w:tc>
          <w:tcPr>
            <w:tcW w:w="0" w:type="auto"/>
            <w:hideMark/>
          </w:tcPr>
          <w:p w14:paraId="2FA64F57" w14:textId="77777777" w:rsidR="002322DC" w:rsidRPr="004B4A93" w:rsidRDefault="002322DC" w:rsidP="00224C18">
            <w:pPr>
              <w:rPr>
                <w:rFonts w:eastAsia="Times New Roman"/>
                <w:szCs w:val="24"/>
              </w:rPr>
            </w:pPr>
            <w:r w:rsidRPr="004B4A93">
              <w:rPr>
                <w:rFonts w:eastAsia="Times New Roman"/>
                <w:szCs w:val="24"/>
              </w:rPr>
              <w:t>Issue</w:t>
            </w:r>
          </w:p>
        </w:tc>
        <w:tc>
          <w:tcPr>
            <w:tcW w:w="0" w:type="auto"/>
            <w:hideMark/>
          </w:tcPr>
          <w:p w14:paraId="1A3E7E18" w14:textId="77777777" w:rsidR="002322DC" w:rsidRPr="004B4A93" w:rsidRDefault="002322DC" w:rsidP="00224C18">
            <w:pPr>
              <w:rPr>
                <w:rFonts w:eastAsia="Times New Roman"/>
                <w:szCs w:val="24"/>
              </w:rPr>
            </w:pPr>
            <w:r w:rsidRPr="004B4A93">
              <w:rPr>
                <w:rFonts w:eastAsia="Times New Roman"/>
                <w:szCs w:val="24"/>
              </w:rPr>
              <w:t>Notes</w:t>
            </w:r>
          </w:p>
        </w:tc>
      </w:tr>
      <w:tr w:rsidR="002322DC" w:rsidRPr="004B4A93" w14:paraId="697203F3" w14:textId="77777777" w:rsidTr="00224C18">
        <w:tc>
          <w:tcPr>
            <w:tcW w:w="0" w:type="auto"/>
            <w:hideMark/>
          </w:tcPr>
          <w:p w14:paraId="1FB467EB" w14:textId="77777777" w:rsidR="002322DC" w:rsidRPr="004B4A93" w:rsidRDefault="002322DC" w:rsidP="00224C18">
            <w:pPr>
              <w:rPr>
                <w:rFonts w:eastAsia="Times New Roman"/>
                <w:szCs w:val="24"/>
              </w:rPr>
            </w:pPr>
            <w:r w:rsidRPr="004B4A93">
              <w:rPr>
                <w:rFonts w:eastAsia="Times New Roman"/>
                <w:szCs w:val="24"/>
              </w:rPr>
              <w:t>1</w:t>
            </w:r>
          </w:p>
        </w:tc>
        <w:tc>
          <w:tcPr>
            <w:tcW w:w="0" w:type="auto"/>
            <w:hideMark/>
          </w:tcPr>
          <w:p w14:paraId="670369ED" w14:textId="77777777" w:rsidR="002322DC" w:rsidRPr="004B4A93" w:rsidRDefault="002322DC" w:rsidP="00224C18">
            <w:pPr>
              <w:rPr>
                <w:rFonts w:eastAsia="Times New Roman"/>
                <w:szCs w:val="24"/>
              </w:rPr>
            </w:pPr>
            <w:r w:rsidRPr="004B4A93">
              <w:rPr>
                <w:rFonts w:eastAsia="Times New Roman"/>
                <w:szCs w:val="24"/>
              </w:rPr>
              <w:t>The Interdisciplinary Team (IDT) or medical expert identifies a need for a service and/or therapy that is not offered in the service array.</w:t>
            </w:r>
          </w:p>
        </w:tc>
        <w:tc>
          <w:tcPr>
            <w:tcW w:w="0" w:type="auto"/>
            <w:hideMark/>
          </w:tcPr>
          <w:p w14:paraId="090394D9" w14:textId="77777777" w:rsidR="002322DC" w:rsidRPr="004B4A93" w:rsidRDefault="002322DC" w:rsidP="00224C18">
            <w:pPr>
              <w:rPr>
                <w:rFonts w:eastAsia="Times New Roman"/>
                <w:szCs w:val="24"/>
              </w:rPr>
            </w:pPr>
            <w:r w:rsidRPr="004B4A93">
              <w:rPr>
                <w:rFonts w:eastAsia="Times New Roman"/>
                <w:szCs w:val="24"/>
              </w:rPr>
              <w:t>Identification of service and/or therapy needed for rehabilitation purposes is based on the medical assessment.</w:t>
            </w:r>
          </w:p>
        </w:tc>
      </w:tr>
      <w:tr w:rsidR="002322DC" w:rsidRPr="004B4A93" w14:paraId="169D4237" w14:textId="77777777" w:rsidTr="00224C18">
        <w:tc>
          <w:tcPr>
            <w:tcW w:w="0" w:type="auto"/>
            <w:hideMark/>
          </w:tcPr>
          <w:p w14:paraId="560E672E" w14:textId="77777777" w:rsidR="002322DC" w:rsidRPr="004B4A93" w:rsidRDefault="002322DC" w:rsidP="00224C18">
            <w:pPr>
              <w:rPr>
                <w:rFonts w:eastAsia="Times New Roman"/>
                <w:szCs w:val="24"/>
              </w:rPr>
            </w:pPr>
            <w:r w:rsidRPr="004B4A93">
              <w:rPr>
                <w:rFonts w:eastAsia="Times New Roman"/>
                <w:szCs w:val="24"/>
              </w:rPr>
              <w:t>2</w:t>
            </w:r>
          </w:p>
        </w:tc>
        <w:tc>
          <w:tcPr>
            <w:tcW w:w="0" w:type="auto"/>
            <w:hideMark/>
          </w:tcPr>
          <w:p w14:paraId="01992AC1" w14:textId="77777777" w:rsidR="002322DC" w:rsidRPr="004B4A93" w:rsidRDefault="002322DC" w:rsidP="00224C18">
            <w:pPr>
              <w:rPr>
                <w:rFonts w:eastAsia="Times New Roman"/>
                <w:szCs w:val="24"/>
              </w:rPr>
            </w:pPr>
            <w:r w:rsidRPr="004B4A93">
              <w:rPr>
                <w:rFonts w:eastAsia="Times New Roman"/>
                <w:szCs w:val="24"/>
              </w:rPr>
              <w:t>The IDT or medical expert sends a request for the service to the VR counselor.</w:t>
            </w:r>
          </w:p>
        </w:tc>
        <w:tc>
          <w:tcPr>
            <w:tcW w:w="0" w:type="auto"/>
            <w:hideMark/>
          </w:tcPr>
          <w:p w14:paraId="6C09D5D3" w14:textId="77777777" w:rsidR="002322DC" w:rsidRPr="004B4A93" w:rsidRDefault="002322DC" w:rsidP="00224C18">
            <w:pPr>
              <w:rPr>
                <w:rFonts w:eastAsia="Times New Roman"/>
                <w:szCs w:val="24"/>
              </w:rPr>
            </w:pPr>
            <w:r w:rsidRPr="004B4A93">
              <w:rPr>
                <w:rFonts w:eastAsia="Times New Roman"/>
                <w:szCs w:val="24"/>
              </w:rPr>
              <w:t>The request for service must include supporting medical documentation and assessments to explain the necessity of the service and/or therapy and the proposed billing codes (for example, CPT or HCPCS rates) that will be used for billing purposes.</w:t>
            </w:r>
          </w:p>
          <w:p w14:paraId="505CE3D5" w14:textId="77777777" w:rsidR="002322DC" w:rsidRPr="004B4A93" w:rsidRDefault="002322DC" w:rsidP="00224C18">
            <w:pPr>
              <w:rPr>
                <w:rFonts w:eastAsia="Times New Roman"/>
                <w:szCs w:val="24"/>
              </w:rPr>
            </w:pPr>
            <w:r w:rsidRPr="004B4A93">
              <w:rPr>
                <w:rFonts w:eastAsia="Times New Roman"/>
                <w:szCs w:val="24"/>
              </w:rPr>
              <w:t>If additional information is needed for decision making purposes, the VR counselor contacts the facility.</w:t>
            </w:r>
          </w:p>
        </w:tc>
      </w:tr>
      <w:tr w:rsidR="002322DC" w:rsidRPr="004B4A93" w14:paraId="0E879544" w14:textId="77777777" w:rsidTr="00224C18">
        <w:tc>
          <w:tcPr>
            <w:tcW w:w="0" w:type="auto"/>
            <w:hideMark/>
          </w:tcPr>
          <w:p w14:paraId="2A01F7AC" w14:textId="77777777" w:rsidR="002322DC" w:rsidRPr="004B4A93" w:rsidRDefault="002322DC" w:rsidP="00224C18">
            <w:pPr>
              <w:rPr>
                <w:rFonts w:eastAsia="Times New Roman"/>
                <w:szCs w:val="24"/>
              </w:rPr>
            </w:pPr>
            <w:r w:rsidRPr="004B4A93">
              <w:rPr>
                <w:rFonts w:eastAsia="Times New Roman"/>
                <w:szCs w:val="24"/>
              </w:rPr>
              <w:t>3</w:t>
            </w:r>
          </w:p>
        </w:tc>
        <w:tc>
          <w:tcPr>
            <w:tcW w:w="0" w:type="auto"/>
            <w:hideMark/>
          </w:tcPr>
          <w:p w14:paraId="28874419" w14:textId="77777777" w:rsidR="002322DC" w:rsidRPr="004B4A93" w:rsidRDefault="002322DC" w:rsidP="00224C18">
            <w:pPr>
              <w:rPr>
                <w:rFonts w:eastAsia="Times New Roman"/>
                <w:szCs w:val="24"/>
              </w:rPr>
            </w:pPr>
            <w:r w:rsidRPr="004B4A93">
              <w:rPr>
                <w:rFonts w:eastAsia="Times New Roman"/>
                <w:szCs w:val="24"/>
              </w:rPr>
              <w:t xml:space="preserve">The VR counselor sends an email to his or her chain of command and </w:t>
            </w:r>
            <w:del w:id="190" w:author="Author">
              <w:r w:rsidRPr="004B4A93" w:rsidDel="00C642C6">
                <w:rPr>
                  <w:rFonts w:eastAsia="Times New Roman"/>
                  <w:szCs w:val="24"/>
                </w:rPr>
                <w:delText>Central Office</w:delText>
              </w:r>
            </w:del>
            <w:ins w:id="191" w:author="Author">
              <w:r>
                <w:rPr>
                  <w:rFonts w:eastAsia="Times New Roman"/>
                  <w:szCs w:val="24"/>
                </w:rPr>
                <w:t>State Office</w:t>
              </w:r>
            </w:ins>
            <w:r w:rsidRPr="004B4A93">
              <w:rPr>
                <w:rFonts w:eastAsia="Times New Roman"/>
                <w:szCs w:val="24"/>
              </w:rPr>
              <w:t xml:space="preserve"> with the following information:</w:t>
            </w:r>
          </w:p>
          <w:p w14:paraId="684C38EA" w14:textId="77777777" w:rsidR="002322DC" w:rsidRPr="004B4A93" w:rsidRDefault="002322DC" w:rsidP="00781A70">
            <w:pPr>
              <w:numPr>
                <w:ilvl w:val="0"/>
                <w:numId w:val="56"/>
              </w:numPr>
              <w:rPr>
                <w:rFonts w:eastAsia="Times New Roman"/>
                <w:szCs w:val="24"/>
              </w:rPr>
            </w:pPr>
            <w:r w:rsidRPr="004B4A93">
              <w:rPr>
                <w:rFonts w:eastAsia="Times New Roman"/>
                <w:szCs w:val="24"/>
              </w:rPr>
              <w:t>Customer name</w:t>
            </w:r>
          </w:p>
          <w:p w14:paraId="4F304DF0" w14:textId="77777777" w:rsidR="002322DC" w:rsidRPr="004B4A93" w:rsidRDefault="002322DC" w:rsidP="00781A70">
            <w:pPr>
              <w:numPr>
                <w:ilvl w:val="0"/>
                <w:numId w:val="56"/>
              </w:numPr>
              <w:rPr>
                <w:rFonts w:eastAsia="Times New Roman"/>
                <w:szCs w:val="24"/>
              </w:rPr>
            </w:pPr>
            <w:r w:rsidRPr="004B4A93">
              <w:rPr>
                <w:rFonts w:eastAsia="Times New Roman"/>
                <w:szCs w:val="24"/>
              </w:rPr>
              <w:t>Customer ID</w:t>
            </w:r>
          </w:p>
          <w:p w14:paraId="0B2ABD5E" w14:textId="77777777" w:rsidR="002322DC" w:rsidRPr="004B4A93" w:rsidRDefault="002322DC" w:rsidP="00781A70">
            <w:pPr>
              <w:numPr>
                <w:ilvl w:val="0"/>
                <w:numId w:val="56"/>
              </w:numPr>
              <w:rPr>
                <w:rFonts w:eastAsia="Times New Roman"/>
                <w:szCs w:val="24"/>
              </w:rPr>
            </w:pPr>
            <w:r w:rsidRPr="004B4A93">
              <w:rPr>
                <w:rFonts w:eastAsia="Times New Roman"/>
                <w:szCs w:val="24"/>
              </w:rPr>
              <w:t>Customer injury</w:t>
            </w:r>
          </w:p>
          <w:p w14:paraId="01AF7613" w14:textId="77777777" w:rsidR="002322DC" w:rsidRPr="004B4A93" w:rsidRDefault="002322DC" w:rsidP="00781A70">
            <w:pPr>
              <w:numPr>
                <w:ilvl w:val="0"/>
                <w:numId w:val="56"/>
              </w:numPr>
              <w:rPr>
                <w:rFonts w:eastAsia="Times New Roman"/>
                <w:szCs w:val="24"/>
              </w:rPr>
            </w:pPr>
            <w:r w:rsidRPr="004B4A93">
              <w:rPr>
                <w:rFonts w:eastAsia="Times New Roman"/>
                <w:szCs w:val="24"/>
              </w:rPr>
              <w:t>Recommended therapy</w:t>
            </w:r>
          </w:p>
          <w:p w14:paraId="43516FD9" w14:textId="77777777" w:rsidR="002322DC" w:rsidRPr="004B4A93" w:rsidRDefault="002322DC" w:rsidP="00781A70">
            <w:pPr>
              <w:numPr>
                <w:ilvl w:val="0"/>
                <w:numId w:val="56"/>
              </w:numPr>
              <w:rPr>
                <w:rFonts w:eastAsia="Times New Roman"/>
                <w:szCs w:val="24"/>
              </w:rPr>
            </w:pPr>
            <w:r w:rsidRPr="004B4A93">
              <w:rPr>
                <w:rFonts w:eastAsia="Times New Roman"/>
                <w:szCs w:val="24"/>
              </w:rPr>
              <w:t>Medical needs</w:t>
            </w:r>
          </w:p>
          <w:p w14:paraId="263CB379" w14:textId="77777777" w:rsidR="002322DC" w:rsidRPr="004B4A93" w:rsidRDefault="002322DC" w:rsidP="00781A70">
            <w:pPr>
              <w:numPr>
                <w:ilvl w:val="0"/>
                <w:numId w:val="56"/>
              </w:numPr>
              <w:rPr>
                <w:rFonts w:eastAsia="Times New Roman"/>
                <w:szCs w:val="24"/>
              </w:rPr>
            </w:pPr>
            <w:r w:rsidRPr="004B4A93">
              <w:rPr>
                <w:rFonts w:eastAsia="Times New Roman"/>
                <w:szCs w:val="24"/>
              </w:rPr>
              <w:t>Associated CPT, MAPS, or HCPCS codes</w:t>
            </w:r>
          </w:p>
        </w:tc>
        <w:tc>
          <w:tcPr>
            <w:tcW w:w="0" w:type="auto"/>
            <w:hideMark/>
          </w:tcPr>
          <w:p w14:paraId="01BDF90F" w14:textId="77777777" w:rsidR="002322DC" w:rsidRPr="004B4A93" w:rsidRDefault="002322DC" w:rsidP="00224C18">
            <w:pPr>
              <w:rPr>
                <w:rFonts w:eastAsia="Times New Roman"/>
                <w:szCs w:val="24"/>
              </w:rPr>
            </w:pPr>
            <w:r w:rsidRPr="004B4A93">
              <w:rPr>
                <w:rFonts w:eastAsia="Times New Roman"/>
                <w:szCs w:val="24"/>
              </w:rPr>
              <w:t xml:space="preserve">The </w:t>
            </w:r>
            <w:del w:id="192" w:author="Author">
              <w:r w:rsidRPr="004B4A93" w:rsidDel="00C642C6">
                <w:rPr>
                  <w:rFonts w:eastAsia="Times New Roman"/>
                  <w:szCs w:val="24"/>
                </w:rPr>
                <w:delText xml:space="preserve">Central </w:delText>
              </w:r>
            </w:del>
            <w:ins w:id="193" w:author="Author">
              <w:r>
                <w:rPr>
                  <w:rFonts w:eastAsia="Times New Roman"/>
                  <w:szCs w:val="24"/>
                </w:rPr>
                <w:t>State</w:t>
              </w:r>
              <w:r w:rsidRPr="004B4A93">
                <w:rPr>
                  <w:rFonts w:eastAsia="Times New Roman"/>
                  <w:szCs w:val="24"/>
                </w:rPr>
                <w:t xml:space="preserve"> </w:t>
              </w:r>
            </w:ins>
            <w:r w:rsidRPr="004B4A93">
              <w:rPr>
                <w:rFonts w:eastAsia="Times New Roman"/>
                <w:szCs w:val="24"/>
              </w:rPr>
              <w:t>Office includes the program specialist for physical disabilities, the program manager, and the administrative assistant.</w:t>
            </w:r>
          </w:p>
          <w:p w14:paraId="70086E97" w14:textId="77777777" w:rsidR="002322DC" w:rsidRPr="004B4A93" w:rsidRDefault="002322DC" w:rsidP="00224C18">
            <w:pPr>
              <w:rPr>
                <w:rFonts w:eastAsia="Times New Roman"/>
                <w:szCs w:val="24"/>
              </w:rPr>
            </w:pPr>
            <w:r w:rsidRPr="004B4A93">
              <w:rPr>
                <w:rFonts w:eastAsia="Times New Roman"/>
                <w:szCs w:val="24"/>
              </w:rPr>
              <w:t xml:space="preserve">The chain of command includes the VR Manager or staff acting on behalf of </w:t>
            </w:r>
            <w:ins w:id="194" w:author="Author">
              <w:r>
                <w:rPr>
                  <w:rFonts w:eastAsia="Times New Roman"/>
                  <w:szCs w:val="24"/>
                </w:rPr>
                <w:t>t</w:t>
              </w:r>
            </w:ins>
            <w:del w:id="195" w:author="Author">
              <w:r w:rsidRPr="004B4A93" w:rsidDel="00C642C6">
                <w:rPr>
                  <w:rFonts w:eastAsia="Times New Roman"/>
                  <w:szCs w:val="24"/>
                </w:rPr>
                <w:delText>T</w:delText>
              </w:r>
            </w:del>
            <w:r w:rsidRPr="004B4A93">
              <w:rPr>
                <w:rFonts w:eastAsia="Times New Roman"/>
                <w:szCs w:val="24"/>
              </w:rPr>
              <w:t>he VR Manager.</w:t>
            </w:r>
          </w:p>
        </w:tc>
      </w:tr>
      <w:tr w:rsidR="002322DC" w:rsidRPr="004B4A93" w14:paraId="29F0BC77" w14:textId="77777777" w:rsidTr="00224C18">
        <w:tc>
          <w:tcPr>
            <w:tcW w:w="0" w:type="auto"/>
            <w:hideMark/>
          </w:tcPr>
          <w:p w14:paraId="0276063B" w14:textId="77777777" w:rsidR="002322DC" w:rsidRPr="004B4A93" w:rsidRDefault="002322DC" w:rsidP="00224C18">
            <w:pPr>
              <w:rPr>
                <w:rFonts w:eastAsia="Times New Roman"/>
                <w:szCs w:val="24"/>
              </w:rPr>
            </w:pPr>
            <w:r w:rsidRPr="004B4A93">
              <w:rPr>
                <w:rFonts w:eastAsia="Times New Roman"/>
                <w:szCs w:val="24"/>
              </w:rPr>
              <w:t>4</w:t>
            </w:r>
          </w:p>
        </w:tc>
        <w:tc>
          <w:tcPr>
            <w:tcW w:w="0" w:type="auto"/>
            <w:hideMark/>
          </w:tcPr>
          <w:p w14:paraId="04D9C593" w14:textId="77777777" w:rsidR="002322DC" w:rsidRPr="004B4A93" w:rsidRDefault="002322DC" w:rsidP="00224C18">
            <w:pPr>
              <w:rPr>
                <w:rFonts w:eastAsia="Times New Roman"/>
                <w:szCs w:val="24"/>
              </w:rPr>
            </w:pPr>
            <w:r w:rsidRPr="004B4A93">
              <w:rPr>
                <w:rFonts w:eastAsia="Times New Roman"/>
                <w:szCs w:val="24"/>
              </w:rPr>
              <w:t xml:space="preserve">The VR counselor and the </w:t>
            </w:r>
            <w:ins w:id="196" w:author="Author">
              <w:r>
                <w:rPr>
                  <w:rFonts w:eastAsia="Times New Roman"/>
                  <w:szCs w:val="24"/>
                </w:rPr>
                <w:t xml:space="preserve">VR </w:t>
              </w:r>
            </w:ins>
            <w:del w:id="197" w:author="Author">
              <w:r w:rsidRPr="004B4A93" w:rsidDel="00C642C6">
                <w:rPr>
                  <w:rFonts w:eastAsia="Times New Roman"/>
                  <w:szCs w:val="24"/>
                </w:rPr>
                <w:delText>m</w:delText>
              </w:r>
            </w:del>
            <w:ins w:id="198" w:author="Author">
              <w:r>
                <w:rPr>
                  <w:rFonts w:eastAsia="Times New Roman"/>
                  <w:szCs w:val="24"/>
                </w:rPr>
                <w:t>M</w:t>
              </w:r>
            </w:ins>
            <w:r w:rsidRPr="004B4A93">
              <w:rPr>
                <w:rFonts w:eastAsia="Times New Roman"/>
                <w:szCs w:val="24"/>
              </w:rPr>
              <w:t>anager determine whether the service is appropriate and medically necessary.</w:t>
            </w:r>
          </w:p>
        </w:tc>
        <w:tc>
          <w:tcPr>
            <w:tcW w:w="0" w:type="auto"/>
            <w:hideMark/>
          </w:tcPr>
          <w:p w14:paraId="317D5E77" w14:textId="77777777" w:rsidR="002322DC" w:rsidRPr="004B4A93" w:rsidRDefault="002322DC" w:rsidP="00224C18">
            <w:pPr>
              <w:rPr>
                <w:rFonts w:eastAsia="Times New Roman"/>
                <w:szCs w:val="24"/>
              </w:rPr>
            </w:pPr>
            <w:r w:rsidRPr="004B4A93">
              <w:rPr>
                <w:rFonts w:eastAsia="Times New Roman"/>
                <w:szCs w:val="24"/>
              </w:rPr>
              <w:t>The VR counselor and the VR Manager consider all information related to the customer to determine whether the service is necessary.</w:t>
            </w:r>
          </w:p>
          <w:p w14:paraId="319DBF55" w14:textId="77777777" w:rsidR="002322DC" w:rsidRPr="004B4A93" w:rsidRDefault="002322DC" w:rsidP="00224C18">
            <w:pPr>
              <w:rPr>
                <w:rFonts w:eastAsia="Times New Roman"/>
                <w:szCs w:val="24"/>
              </w:rPr>
            </w:pPr>
            <w:r w:rsidRPr="004B4A93">
              <w:rPr>
                <w:rFonts w:eastAsia="Times New Roman"/>
                <w:szCs w:val="24"/>
              </w:rPr>
              <w:lastRenderedPageBreak/>
              <w:t>If the service is not appropriate or medically necessary, the service is denied by the VR counselor and manager. The VR counselor communicates this decision to the facility and central office. A case note must be entered to document the reason for denial.</w:t>
            </w:r>
          </w:p>
          <w:p w14:paraId="0BC1EEBF" w14:textId="77777777" w:rsidR="002322DC" w:rsidRPr="004B4A93" w:rsidRDefault="002322DC" w:rsidP="00224C18">
            <w:pPr>
              <w:rPr>
                <w:rFonts w:eastAsia="Times New Roman"/>
                <w:szCs w:val="24"/>
              </w:rPr>
            </w:pPr>
            <w:r w:rsidRPr="004B4A93">
              <w:rPr>
                <w:rFonts w:eastAsia="Times New Roman"/>
                <w:szCs w:val="24"/>
              </w:rPr>
              <w:t>If the service is appropriate and medically necessary, the VR counselor and the manager seek approval from chain of command.</w:t>
            </w:r>
          </w:p>
        </w:tc>
      </w:tr>
      <w:tr w:rsidR="002322DC" w:rsidRPr="004B4A93" w14:paraId="37DDFAAB" w14:textId="77777777" w:rsidTr="00224C18">
        <w:tc>
          <w:tcPr>
            <w:tcW w:w="0" w:type="auto"/>
            <w:hideMark/>
          </w:tcPr>
          <w:p w14:paraId="137ADD5D" w14:textId="77777777" w:rsidR="002322DC" w:rsidRPr="004B4A93" w:rsidRDefault="002322DC" w:rsidP="00224C18">
            <w:pPr>
              <w:rPr>
                <w:rFonts w:eastAsia="Times New Roman"/>
                <w:szCs w:val="24"/>
              </w:rPr>
            </w:pPr>
            <w:r w:rsidRPr="004B4A93">
              <w:rPr>
                <w:rFonts w:eastAsia="Times New Roman"/>
                <w:szCs w:val="24"/>
              </w:rPr>
              <w:lastRenderedPageBreak/>
              <w:t>5</w:t>
            </w:r>
          </w:p>
        </w:tc>
        <w:tc>
          <w:tcPr>
            <w:tcW w:w="0" w:type="auto"/>
            <w:hideMark/>
          </w:tcPr>
          <w:p w14:paraId="6B8AF67C" w14:textId="77777777" w:rsidR="002322DC" w:rsidRPr="004B4A93" w:rsidRDefault="002322DC" w:rsidP="00224C18">
            <w:pPr>
              <w:rPr>
                <w:rFonts w:eastAsia="Times New Roman"/>
                <w:szCs w:val="24"/>
              </w:rPr>
            </w:pPr>
            <w:r w:rsidRPr="004B4A93">
              <w:rPr>
                <w:rFonts w:eastAsia="Times New Roman"/>
                <w:szCs w:val="24"/>
              </w:rPr>
              <w:t>The VR counselor sends a request to review and approve the proposed service to regional management.</w:t>
            </w:r>
          </w:p>
        </w:tc>
        <w:tc>
          <w:tcPr>
            <w:tcW w:w="0" w:type="auto"/>
            <w:hideMark/>
          </w:tcPr>
          <w:p w14:paraId="4D1EF65C" w14:textId="77777777" w:rsidR="002322DC" w:rsidRPr="004B4A93" w:rsidRDefault="002322DC" w:rsidP="00224C18">
            <w:pPr>
              <w:spacing w:after="0"/>
              <w:rPr>
                <w:rFonts w:eastAsia="Times New Roman"/>
                <w:szCs w:val="24"/>
              </w:rPr>
            </w:pPr>
            <w:r w:rsidRPr="004B4A93">
              <w:rPr>
                <w:rFonts w:eastAsia="Times New Roman"/>
                <w:szCs w:val="24"/>
              </w:rPr>
              <w:t> </w:t>
            </w:r>
          </w:p>
        </w:tc>
      </w:tr>
      <w:tr w:rsidR="002322DC" w:rsidRPr="004B4A93" w14:paraId="59AB42ED" w14:textId="77777777" w:rsidTr="00224C18">
        <w:tc>
          <w:tcPr>
            <w:tcW w:w="0" w:type="auto"/>
            <w:hideMark/>
          </w:tcPr>
          <w:p w14:paraId="59E64464" w14:textId="77777777" w:rsidR="002322DC" w:rsidRPr="004B4A93" w:rsidRDefault="002322DC" w:rsidP="00224C18">
            <w:pPr>
              <w:rPr>
                <w:rFonts w:eastAsia="Times New Roman"/>
                <w:szCs w:val="24"/>
              </w:rPr>
            </w:pPr>
            <w:r w:rsidRPr="004B4A93">
              <w:rPr>
                <w:rFonts w:eastAsia="Times New Roman"/>
                <w:szCs w:val="24"/>
              </w:rPr>
              <w:t>6</w:t>
            </w:r>
          </w:p>
        </w:tc>
        <w:tc>
          <w:tcPr>
            <w:tcW w:w="0" w:type="auto"/>
            <w:hideMark/>
          </w:tcPr>
          <w:p w14:paraId="71DA9B19" w14:textId="77777777" w:rsidR="002322DC" w:rsidRPr="004B4A93" w:rsidRDefault="002322DC" w:rsidP="00224C18">
            <w:pPr>
              <w:rPr>
                <w:rFonts w:eastAsia="Times New Roman"/>
                <w:szCs w:val="24"/>
              </w:rPr>
            </w:pPr>
            <w:r w:rsidRPr="004B4A93">
              <w:rPr>
                <w:rFonts w:eastAsia="Times New Roman"/>
                <w:szCs w:val="24"/>
              </w:rPr>
              <w:t>Regional management reviews the request and determines whether the service is appropriate.</w:t>
            </w:r>
          </w:p>
        </w:tc>
        <w:tc>
          <w:tcPr>
            <w:tcW w:w="0" w:type="auto"/>
            <w:hideMark/>
          </w:tcPr>
          <w:p w14:paraId="6A7D0810" w14:textId="77777777" w:rsidR="002322DC" w:rsidRPr="004B4A93" w:rsidRDefault="002322DC" w:rsidP="00224C18">
            <w:pPr>
              <w:rPr>
                <w:rFonts w:eastAsia="Times New Roman"/>
                <w:szCs w:val="24"/>
              </w:rPr>
            </w:pPr>
            <w:r w:rsidRPr="004B4A93">
              <w:rPr>
                <w:rFonts w:eastAsia="Times New Roman"/>
                <w:szCs w:val="24"/>
              </w:rPr>
              <w:t xml:space="preserve">If the service is determined appropriate and medically necessary, an email indicating approval by the manager and regional management is sent to </w:t>
            </w:r>
            <w:del w:id="199" w:author="Author">
              <w:r w:rsidRPr="004B4A93" w:rsidDel="00D971DD">
                <w:rPr>
                  <w:rFonts w:eastAsia="Times New Roman"/>
                  <w:szCs w:val="24"/>
                </w:rPr>
                <w:delText xml:space="preserve">the </w:delText>
              </w:r>
            </w:del>
            <w:ins w:id="200" w:author="Author">
              <w:del w:id="201" w:author="Author">
                <w:r w:rsidDel="00D971DD">
                  <w:rPr>
                    <w:rFonts w:eastAsia="Times New Roman"/>
                    <w:szCs w:val="24"/>
                  </w:rPr>
                  <w:delText>State</w:delText>
                </w:r>
              </w:del>
            </w:ins>
            <w:del w:id="202" w:author="Author">
              <w:r w:rsidRPr="004B4A93" w:rsidDel="00D971DD">
                <w:rPr>
                  <w:rFonts w:eastAsia="Times New Roman"/>
                  <w:szCs w:val="24"/>
                </w:rPr>
                <w:delText>Central Office</w:delText>
              </w:r>
            </w:del>
            <w:ins w:id="203" w:author="Author">
              <w:r>
                <w:rPr>
                  <w:rFonts w:eastAsia="Times New Roman"/>
                  <w:szCs w:val="24"/>
                </w:rPr>
                <w:t>state office</w:t>
              </w:r>
            </w:ins>
            <w:r w:rsidRPr="004B4A93">
              <w:rPr>
                <w:rFonts w:eastAsia="Times New Roman"/>
                <w:szCs w:val="24"/>
              </w:rPr>
              <w:t xml:space="preserve"> requesting final review and approval.</w:t>
            </w:r>
            <w:r w:rsidRPr="004B4A93">
              <w:rPr>
                <w:rFonts w:eastAsia="Times New Roman"/>
                <w:szCs w:val="24"/>
              </w:rPr>
              <w:br/>
              <w:t xml:space="preserve">If the service is not appropriate or medically necessary, the VR counselor and VR Manager deny the service. The VR counselor communicates this decision to the facility and </w:t>
            </w:r>
            <w:ins w:id="204" w:author="Author">
              <w:r>
                <w:rPr>
                  <w:rFonts w:eastAsia="Times New Roman"/>
                  <w:szCs w:val="24"/>
                </w:rPr>
                <w:t>State</w:t>
              </w:r>
            </w:ins>
            <w:del w:id="205" w:author="Author">
              <w:r w:rsidRPr="004B4A93" w:rsidDel="00D971DD">
                <w:rPr>
                  <w:rFonts w:eastAsia="Times New Roman"/>
                  <w:szCs w:val="24"/>
                </w:rPr>
                <w:delText>Central</w:delText>
              </w:r>
            </w:del>
            <w:r w:rsidRPr="004B4A93">
              <w:rPr>
                <w:rFonts w:eastAsia="Times New Roman"/>
                <w:szCs w:val="24"/>
              </w:rPr>
              <w:t xml:space="preserve"> Office.</w:t>
            </w:r>
          </w:p>
        </w:tc>
      </w:tr>
      <w:tr w:rsidR="002322DC" w:rsidRPr="004B4A93" w14:paraId="0F16195B" w14:textId="77777777" w:rsidTr="00224C18">
        <w:tc>
          <w:tcPr>
            <w:tcW w:w="0" w:type="auto"/>
            <w:hideMark/>
          </w:tcPr>
          <w:p w14:paraId="1A335445" w14:textId="77777777" w:rsidR="002322DC" w:rsidRPr="004B4A93" w:rsidRDefault="002322DC" w:rsidP="00224C18">
            <w:pPr>
              <w:rPr>
                <w:rFonts w:eastAsia="Times New Roman"/>
                <w:szCs w:val="24"/>
              </w:rPr>
            </w:pPr>
            <w:r w:rsidRPr="004B4A93">
              <w:rPr>
                <w:rFonts w:eastAsia="Times New Roman"/>
                <w:szCs w:val="24"/>
              </w:rPr>
              <w:t>7</w:t>
            </w:r>
          </w:p>
        </w:tc>
        <w:tc>
          <w:tcPr>
            <w:tcW w:w="0" w:type="auto"/>
            <w:hideMark/>
          </w:tcPr>
          <w:p w14:paraId="3E348A32" w14:textId="77777777" w:rsidR="002322DC" w:rsidRPr="004B4A93" w:rsidRDefault="002322DC" w:rsidP="00224C18">
            <w:pPr>
              <w:rPr>
                <w:rFonts w:eastAsia="Times New Roman"/>
                <w:szCs w:val="24"/>
              </w:rPr>
            </w:pPr>
            <w:del w:id="206" w:author="Author">
              <w:r w:rsidRPr="004B4A93" w:rsidDel="00D971DD">
                <w:rPr>
                  <w:rFonts w:eastAsia="Times New Roman"/>
                  <w:szCs w:val="24"/>
                </w:rPr>
                <w:delText>Central Office</w:delText>
              </w:r>
            </w:del>
            <w:ins w:id="207" w:author="Author">
              <w:r>
                <w:rPr>
                  <w:rFonts w:eastAsia="Times New Roman"/>
                  <w:szCs w:val="24"/>
                </w:rPr>
                <w:t>State Office</w:t>
              </w:r>
            </w:ins>
            <w:r w:rsidRPr="004B4A93">
              <w:rPr>
                <w:rFonts w:eastAsia="Times New Roman"/>
                <w:szCs w:val="24"/>
              </w:rPr>
              <w:t xml:space="preserve"> reviews the service and determines whether it is appropriate to provide the service to the customer.</w:t>
            </w:r>
          </w:p>
        </w:tc>
        <w:tc>
          <w:tcPr>
            <w:tcW w:w="0" w:type="auto"/>
            <w:hideMark/>
          </w:tcPr>
          <w:p w14:paraId="00A683AC" w14:textId="77777777" w:rsidR="002322DC" w:rsidRPr="004B4A93" w:rsidRDefault="002322DC" w:rsidP="00224C18">
            <w:pPr>
              <w:rPr>
                <w:rFonts w:eastAsia="Times New Roman"/>
                <w:szCs w:val="24"/>
              </w:rPr>
            </w:pPr>
            <w:r w:rsidRPr="004B4A93">
              <w:rPr>
                <w:rFonts w:eastAsia="Times New Roman"/>
                <w:szCs w:val="24"/>
              </w:rPr>
              <w:t xml:space="preserve">Note: If more information is needed to decide, the VR counselor must obtain the information at the request of </w:t>
            </w:r>
            <w:ins w:id="208" w:author="Author">
              <w:r>
                <w:rPr>
                  <w:rFonts w:eastAsia="Times New Roman"/>
                  <w:szCs w:val="24"/>
                </w:rPr>
                <w:t>State</w:t>
              </w:r>
            </w:ins>
            <w:del w:id="209" w:author="Author">
              <w:r w:rsidRPr="004B4A93" w:rsidDel="00043A64">
                <w:rPr>
                  <w:rFonts w:eastAsia="Times New Roman"/>
                  <w:szCs w:val="24"/>
                </w:rPr>
                <w:delText>Central</w:delText>
              </w:r>
            </w:del>
            <w:r w:rsidRPr="004B4A93">
              <w:rPr>
                <w:rFonts w:eastAsia="Times New Roman"/>
                <w:szCs w:val="24"/>
              </w:rPr>
              <w:t xml:space="preserve"> Office.</w:t>
            </w:r>
          </w:p>
        </w:tc>
      </w:tr>
      <w:tr w:rsidR="002322DC" w:rsidRPr="004B4A93" w14:paraId="01834904" w14:textId="77777777" w:rsidTr="00224C18">
        <w:tc>
          <w:tcPr>
            <w:tcW w:w="0" w:type="auto"/>
            <w:hideMark/>
          </w:tcPr>
          <w:p w14:paraId="5DD7708E" w14:textId="77777777" w:rsidR="002322DC" w:rsidRPr="004B4A93" w:rsidRDefault="002322DC" w:rsidP="00224C18">
            <w:pPr>
              <w:rPr>
                <w:rFonts w:eastAsia="Times New Roman"/>
                <w:szCs w:val="24"/>
              </w:rPr>
            </w:pPr>
            <w:r w:rsidRPr="004B4A93">
              <w:rPr>
                <w:rFonts w:eastAsia="Times New Roman"/>
                <w:szCs w:val="24"/>
              </w:rPr>
              <w:t>8</w:t>
            </w:r>
          </w:p>
        </w:tc>
        <w:tc>
          <w:tcPr>
            <w:tcW w:w="0" w:type="auto"/>
            <w:hideMark/>
          </w:tcPr>
          <w:p w14:paraId="2D05DB48" w14:textId="77777777" w:rsidR="002322DC" w:rsidRPr="004B4A93" w:rsidRDefault="002322DC" w:rsidP="00224C18">
            <w:pPr>
              <w:rPr>
                <w:rFonts w:eastAsia="Times New Roman"/>
                <w:szCs w:val="24"/>
              </w:rPr>
            </w:pPr>
            <w:r w:rsidRPr="004B4A93">
              <w:rPr>
                <w:rFonts w:eastAsia="Times New Roman"/>
                <w:szCs w:val="24"/>
              </w:rPr>
              <w:t>Upon determining whether the service is approved or not approved, the VR counselor communicates the decision to the facility.</w:t>
            </w:r>
          </w:p>
        </w:tc>
        <w:tc>
          <w:tcPr>
            <w:tcW w:w="0" w:type="auto"/>
            <w:hideMark/>
          </w:tcPr>
          <w:p w14:paraId="54BA134D" w14:textId="77777777" w:rsidR="002322DC" w:rsidRPr="004B4A93" w:rsidRDefault="002322DC" w:rsidP="00224C18">
            <w:pPr>
              <w:rPr>
                <w:rFonts w:eastAsia="Times New Roman"/>
                <w:szCs w:val="24"/>
              </w:rPr>
            </w:pPr>
            <w:r w:rsidRPr="004B4A93">
              <w:rPr>
                <w:rFonts w:eastAsia="Times New Roman"/>
                <w:szCs w:val="24"/>
              </w:rPr>
              <w:t>The VR counselor provides answers to questions about the decision. If the facility disagrees with the decision, the appeals process must be implemented.</w:t>
            </w:r>
          </w:p>
        </w:tc>
      </w:tr>
      <w:tr w:rsidR="002322DC" w:rsidRPr="004B4A93" w14:paraId="54431DD7" w14:textId="77777777" w:rsidTr="00224C18">
        <w:tc>
          <w:tcPr>
            <w:tcW w:w="0" w:type="auto"/>
            <w:hideMark/>
          </w:tcPr>
          <w:p w14:paraId="2494E257" w14:textId="77777777" w:rsidR="002322DC" w:rsidRPr="004B4A93" w:rsidRDefault="002322DC" w:rsidP="00224C18">
            <w:pPr>
              <w:rPr>
                <w:rFonts w:eastAsia="Times New Roman"/>
                <w:szCs w:val="24"/>
              </w:rPr>
            </w:pPr>
            <w:r w:rsidRPr="004B4A93">
              <w:rPr>
                <w:rFonts w:eastAsia="Times New Roman"/>
                <w:szCs w:val="24"/>
              </w:rPr>
              <w:t>9</w:t>
            </w:r>
          </w:p>
        </w:tc>
        <w:tc>
          <w:tcPr>
            <w:tcW w:w="0" w:type="auto"/>
            <w:hideMark/>
          </w:tcPr>
          <w:p w14:paraId="7EBBECCF" w14:textId="77777777" w:rsidR="002322DC" w:rsidRPr="004B4A93" w:rsidRDefault="002322DC" w:rsidP="00224C18">
            <w:pPr>
              <w:rPr>
                <w:rFonts w:eastAsia="Times New Roman"/>
                <w:szCs w:val="24"/>
              </w:rPr>
            </w:pPr>
            <w:r w:rsidRPr="004B4A93">
              <w:rPr>
                <w:rFonts w:eastAsia="Times New Roman"/>
                <w:szCs w:val="24"/>
              </w:rPr>
              <w:t xml:space="preserve">An approved service requires a completed </w:t>
            </w:r>
            <w:hyperlink r:id="rId35" w:history="1">
              <w:r w:rsidRPr="004B4A93">
                <w:rPr>
                  <w:rFonts w:eastAsia="Times New Roman"/>
                  <w:color w:val="0000FF"/>
                  <w:szCs w:val="24"/>
                  <w:u w:val="single"/>
                </w:rPr>
                <w:t>DARS3472, Contracted Service Modification</w:t>
              </w:r>
            </w:hyperlink>
            <w:r w:rsidRPr="004B4A93">
              <w:rPr>
                <w:rFonts w:eastAsia="Times New Roman"/>
                <w:szCs w:val="24"/>
              </w:rPr>
              <w:t>.</w:t>
            </w:r>
          </w:p>
        </w:tc>
        <w:tc>
          <w:tcPr>
            <w:tcW w:w="0" w:type="auto"/>
            <w:hideMark/>
          </w:tcPr>
          <w:p w14:paraId="0A78B84D" w14:textId="77777777" w:rsidR="002322DC" w:rsidRPr="004B4A93" w:rsidRDefault="002322DC" w:rsidP="00224C18">
            <w:pPr>
              <w:rPr>
                <w:rFonts w:eastAsia="Times New Roman"/>
                <w:szCs w:val="24"/>
              </w:rPr>
            </w:pPr>
            <w:r w:rsidRPr="004B4A93">
              <w:rPr>
                <w:rFonts w:eastAsia="Times New Roman"/>
                <w:szCs w:val="24"/>
              </w:rPr>
              <w:t>The DARS3472 must be signed by the Regional Director or VR Division Director.</w:t>
            </w:r>
          </w:p>
        </w:tc>
      </w:tr>
      <w:tr w:rsidR="002322DC" w:rsidRPr="004B4A93" w14:paraId="7EF84FE9" w14:textId="77777777" w:rsidTr="00224C18">
        <w:tc>
          <w:tcPr>
            <w:tcW w:w="0" w:type="auto"/>
            <w:hideMark/>
          </w:tcPr>
          <w:p w14:paraId="2DDC9FF7" w14:textId="77777777" w:rsidR="002322DC" w:rsidRPr="004B4A93" w:rsidRDefault="002322DC" w:rsidP="00224C18">
            <w:pPr>
              <w:rPr>
                <w:rFonts w:eastAsia="Times New Roman"/>
                <w:szCs w:val="24"/>
              </w:rPr>
            </w:pPr>
            <w:r w:rsidRPr="004B4A93">
              <w:rPr>
                <w:rFonts w:eastAsia="Times New Roman"/>
                <w:szCs w:val="24"/>
              </w:rPr>
              <w:t>10</w:t>
            </w:r>
          </w:p>
        </w:tc>
        <w:tc>
          <w:tcPr>
            <w:tcW w:w="0" w:type="auto"/>
            <w:hideMark/>
          </w:tcPr>
          <w:p w14:paraId="03F19EED" w14:textId="77777777" w:rsidR="002322DC" w:rsidRPr="004B4A93" w:rsidRDefault="002322DC" w:rsidP="00224C18">
            <w:pPr>
              <w:rPr>
                <w:rFonts w:eastAsia="Times New Roman"/>
                <w:szCs w:val="24"/>
              </w:rPr>
            </w:pPr>
            <w:r w:rsidRPr="004B4A93">
              <w:rPr>
                <w:rFonts w:eastAsia="Times New Roman"/>
                <w:szCs w:val="24"/>
              </w:rPr>
              <w:t>The VR counselor issues a service authorization for services.</w:t>
            </w:r>
          </w:p>
        </w:tc>
        <w:tc>
          <w:tcPr>
            <w:tcW w:w="0" w:type="auto"/>
            <w:hideMark/>
          </w:tcPr>
          <w:p w14:paraId="676A958E" w14:textId="77777777" w:rsidR="002322DC" w:rsidRPr="004B4A93" w:rsidRDefault="002322DC" w:rsidP="00224C18">
            <w:pPr>
              <w:rPr>
                <w:rFonts w:eastAsia="Times New Roman"/>
                <w:szCs w:val="24"/>
              </w:rPr>
            </w:pPr>
            <w:r w:rsidRPr="004B4A93">
              <w:rPr>
                <w:rFonts w:eastAsia="Times New Roman"/>
                <w:szCs w:val="24"/>
              </w:rPr>
              <w:t>All the steps above must be completed before issuing a service authorization.</w:t>
            </w:r>
          </w:p>
        </w:tc>
      </w:tr>
    </w:tbl>
    <w:p w14:paraId="171E89FE" w14:textId="7B1D8073" w:rsidR="002322DC" w:rsidRPr="009922AD" w:rsidRDefault="002322DC" w:rsidP="002322DC">
      <w:pPr>
        <w:outlineLvl w:val="2"/>
        <w:rPr>
          <w:rFonts w:eastAsia="Times New Roman"/>
          <w:szCs w:val="24"/>
          <w:lang w:val="en"/>
        </w:rPr>
      </w:pPr>
      <w:r>
        <w:rPr>
          <w:rFonts w:eastAsia="Times New Roman"/>
          <w:szCs w:val="24"/>
          <w:lang w:val="en"/>
        </w:rPr>
        <w:t>…</w:t>
      </w:r>
    </w:p>
    <w:p w14:paraId="5B09994F" w14:textId="77777777" w:rsidR="002322DC" w:rsidRDefault="002322DC" w:rsidP="002322DC">
      <w:pPr>
        <w:outlineLvl w:val="2"/>
        <w:rPr>
          <w:rFonts w:eastAsia="Times New Roman" w:cs="Times New Roman"/>
          <w:b/>
          <w:sz w:val="32"/>
          <w:szCs w:val="26"/>
          <w:lang w:val="en"/>
        </w:rPr>
      </w:pPr>
      <w:r w:rsidRPr="009E5277">
        <w:rPr>
          <w:rFonts w:eastAsia="Times New Roman" w:cs="Times New Roman"/>
          <w:b/>
          <w:sz w:val="32"/>
          <w:szCs w:val="26"/>
          <w:lang w:val="en"/>
        </w:rPr>
        <w:t>C-704: Durable Medical Equipment</w:t>
      </w:r>
    </w:p>
    <w:p w14:paraId="1A4B5188" w14:textId="77777777" w:rsidR="002322DC" w:rsidRPr="009E5277" w:rsidRDefault="002322DC" w:rsidP="002322DC">
      <w:pPr>
        <w:outlineLvl w:val="2"/>
        <w:rPr>
          <w:rFonts w:eastAsia="Times New Roman" w:cs="Arial"/>
          <w:b/>
          <w:bCs/>
          <w:sz w:val="27"/>
          <w:szCs w:val="27"/>
          <w:lang w:val="en"/>
        </w:rPr>
      </w:pPr>
      <w:r w:rsidRPr="009E5277">
        <w:rPr>
          <w:rFonts w:eastAsia="Times New Roman" w:cs="Arial"/>
          <w:b/>
          <w:bCs/>
          <w:sz w:val="27"/>
          <w:szCs w:val="27"/>
          <w:lang w:val="en"/>
        </w:rPr>
        <w:t>C-704-11: Cochlear Implant and Bone Anchored Hearing Aid Processor Replacement</w:t>
      </w:r>
    </w:p>
    <w:p w14:paraId="56837C1D" w14:textId="77777777" w:rsidR="002322DC" w:rsidRPr="009E5277" w:rsidRDefault="002322DC" w:rsidP="002322DC">
      <w:pPr>
        <w:rPr>
          <w:rFonts w:eastAsia="Times New Roman" w:cs="Arial"/>
          <w:szCs w:val="24"/>
          <w:lang w:val="en"/>
        </w:rPr>
      </w:pPr>
      <w:r w:rsidRPr="009E5277">
        <w:rPr>
          <w:rFonts w:eastAsia="Times New Roman" w:cs="Arial"/>
          <w:szCs w:val="24"/>
          <w:lang w:val="en"/>
        </w:rPr>
        <w:lastRenderedPageBreak/>
        <w:t>The VR counselor may authorize replacement of cochlear implant and bone anchored hearing aid (BAHA) processors when they are expected to improve the customer's ability to participate in employment and/or training that is required for a specific employment outcome identified on the IPE. As part of the assessing and planning process, the VR counselor documents the expected outcomes, such as the expectation of an improved ability to understand spoken communication or respond to environmental cues.</w:t>
      </w:r>
    </w:p>
    <w:p w14:paraId="0D3D36BC" w14:textId="77777777" w:rsidR="002322DC" w:rsidRPr="009E5277" w:rsidRDefault="002322DC" w:rsidP="002322DC">
      <w:pPr>
        <w:rPr>
          <w:rFonts w:eastAsia="Times New Roman" w:cs="Arial"/>
          <w:szCs w:val="24"/>
          <w:lang w:val="en"/>
        </w:rPr>
      </w:pPr>
      <w:r w:rsidRPr="009E5277">
        <w:rPr>
          <w:rFonts w:eastAsia="Times New Roman" w:cs="Arial"/>
          <w:szCs w:val="24"/>
          <w:lang w:val="en"/>
        </w:rPr>
        <w:t>TWC must use comparable benefits when possible when planning services related to hearing aids, cochlear implants, and BAHA for customers ages 18 and younger. To this extent, TWC may pay for any deductible, co-payments, and/or coinsurance for the provision of these goods and services if the total cost (insurance paid amount plus VR funds paid toward cost) does not exceed allowable VR contract rates.</w:t>
      </w:r>
    </w:p>
    <w:p w14:paraId="006987BE" w14:textId="77777777" w:rsidR="002322DC" w:rsidRPr="009E5277" w:rsidRDefault="002322DC" w:rsidP="002322DC">
      <w:pPr>
        <w:rPr>
          <w:rFonts w:eastAsia="Times New Roman" w:cs="Arial"/>
          <w:szCs w:val="24"/>
          <w:lang w:val="en"/>
        </w:rPr>
      </w:pPr>
      <w:r w:rsidRPr="009E5277">
        <w:rPr>
          <w:rFonts w:eastAsia="Times New Roman" w:cs="Arial"/>
          <w:szCs w:val="24"/>
          <w:lang w:val="en"/>
        </w:rPr>
        <w:t>Replacement of processors may not be authorized solely for the sake of upgrading to newer technology.</w:t>
      </w:r>
    </w:p>
    <w:p w14:paraId="6B893566" w14:textId="77777777" w:rsidR="002322DC" w:rsidRPr="009E5277" w:rsidRDefault="002322DC" w:rsidP="002322DC">
      <w:pPr>
        <w:rPr>
          <w:rFonts w:eastAsia="Times New Roman" w:cs="Arial"/>
          <w:szCs w:val="24"/>
          <w:lang w:val="en"/>
        </w:rPr>
      </w:pPr>
      <w:r w:rsidRPr="009E5277">
        <w:rPr>
          <w:rFonts w:eastAsia="Times New Roman" w:cs="Arial"/>
          <w:szCs w:val="24"/>
          <w:lang w:val="en"/>
        </w:rPr>
        <w:t>VR is the payer of last resort.</w:t>
      </w:r>
    </w:p>
    <w:p w14:paraId="09D27ECC" w14:textId="77777777" w:rsidR="002322DC" w:rsidRPr="009E5277" w:rsidRDefault="007C603D" w:rsidP="002322DC">
      <w:pPr>
        <w:rPr>
          <w:rFonts w:eastAsia="Times New Roman" w:cs="Arial"/>
          <w:szCs w:val="24"/>
          <w:lang w:val="en"/>
        </w:rPr>
      </w:pPr>
      <w:hyperlink r:id="rId36" w:history="1">
        <w:r w:rsidR="002322DC" w:rsidRPr="009E5277">
          <w:rPr>
            <w:rFonts w:eastAsia="Times New Roman" w:cs="Arial"/>
            <w:color w:val="0000FF"/>
            <w:szCs w:val="24"/>
            <w:u w:val="single"/>
            <w:lang w:val="en"/>
          </w:rPr>
          <w:t>Comparable benefits (B-310-5)</w:t>
        </w:r>
      </w:hyperlink>
      <w:r w:rsidR="002322DC" w:rsidRPr="009E5277">
        <w:rPr>
          <w:rFonts w:eastAsia="Times New Roman" w:cs="Arial"/>
          <w:szCs w:val="24"/>
          <w:lang w:val="en"/>
        </w:rPr>
        <w:t xml:space="preserve"> and required </w:t>
      </w:r>
      <w:hyperlink r:id="rId37" w:history="1">
        <w:r w:rsidR="002322DC" w:rsidRPr="009E5277">
          <w:rPr>
            <w:rFonts w:eastAsia="Times New Roman" w:cs="Arial"/>
            <w:color w:val="0000FF"/>
            <w:szCs w:val="24"/>
            <w:u w:val="single"/>
            <w:lang w:val="en"/>
          </w:rPr>
          <w:t>customer participation in cost of services (B-310-6)</w:t>
        </w:r>
      </w:hyperlink>
      <w:r w:rsidR="002322DC" w:rsidRPr="009E5277">
        <w:rPr>
          <w:rFonts w:eastAsia="Times New Roman" w:cs="Arial"/>
          <w:szCs w:val="24"/>
          <w:lang w:val="en"/>
        </w:rPr>
        <w:t xml:space="preserve"> must be applied before VR funds are expended.</w:t>
      </w:r>
    </w:p>
    <w:p w14:paraId="6B5719D2" w14:textId="77777777" w:rsidR="002322DC" w:rsidRPr="009E5277" w:rsidRDefault="002322DC" w:rsidP="002322DC">
      <w:pPr>
        <w:rPr>
          <w:rFonts w:eastAsia="Times New Roman" w:cs="Arial"/>
          <w:szCs w:val="24"/>
          <w:lang w:val="en"/>
        </w:rPr>
      </w:pPr>
      <w:r w:rsidRPr="009E5277">
        <w:rPr>
          <w:rFonts w:eastAsia="Times New Roman" w:cs="Arial"/>
          <w:szCs w:val="24"/>
          <w:lang w:val="en"/>
        </w:rPr>
        <w:t xml:space="preserve">Because VR uses tax revenue for case service expenditures, the division must purchase the least expensive services that meet the customer's vocational needs. For more information, see the requirements in </w:t>
      </w:r>
      <w:hyperlink r:id="rId38" w:history="1">
        <w:r w:rsidRPr="009E5277">
          <w:rPr>
            <w:rFonts w:eastAsia="Times New Roman" w:cs="Arial"/>
            <w:color w:val="0000FF"/>
            <w:szCs w:val="24"/>
            <w:u w:val="single"/>
            <w:lang w:val="en"/>
          </w:rPr>
          <w:t>D-203-1: Best Value Purchasing</w:t>
        </w:r>
      </w:hyperlink>
      <w:r w:rsidRPr="009E5277">
        <w:rPr>
          <w:rFonts w:eastAsia="Times New Roman" w:cs="Arial"/>
          <w:szCs w:val="24"/>
          <w:lang w:val="en"/>
        </w:rPr>
        <w:t>.</w:t>
      </w:r>
    </w:p>
    <w:p w14:paraId="07867299" w14:textId="77777777" w:rsidR="002322DC" w:rsidRPr="009E5277" w:rsidRDefault="002322DC" w:rsidP="002322DC">
      <w:pPr>
        <w:rPr>
          <w:rFonts w:eastAsia="Times New Roman" w:cs="Arial"/>
          <w:szCs w:val="24"/>
          <w:lang w:val="en"/>
        </w:rPr>
      </w:pPr>
      <w:r w:rsidRPr="009E5277">
        <w:rPr>
          <w:rFonts w:eastAsia="Times New Roman" w:cs="Arial"/>
          <w:szCs w:val="24"/>
          <w:lang w:val="en"/>
        </w:rPr>
        <w:t>With respect to VR's responsibility for payment, after the customer's primary and/or secondary benefit coverage has been applied and customer's ability to pay has been determined, VR may pay to the provider an amount equal to the customer's co-payment, coinsurance or deductible due. VR payment does not exceed the insurance allowed amount or the allowable VR rate or VR contract rate, whichever is less.</w:t>
      </w:r>
    </w:p>
    <w:p w14:paraId="4BE6FADF" w14:textId="77777777" w:rsidR="002322DC" w:rsidRPr="009E5277" w:rsidRDefault="002322DC" w:rsidP="002322DC">
      <w:pPr>
        <w:rPr>
          <w:rFonts w:eastAsia="Times New Roman" w:cs="Arial"/>
          <w:szCs w:val="24"/>
          <w:lang w:val="en"/>
        </w:rPr>
      </w:pPr>
      <w:r w:rsidRPr="009E5277">
        <w:rPr>
          <w:rFonts w:eastAsia="Times New Roman" w:cs="Arial"/>
          <w:szCs w:val="24"/>
          <w:lang w:val="en"/>
        </w:rPr>
        <w:t>Careful consideration of the following must take place when assessing the need for such replacement:</w:t>
      </w:r>
    </w:p>
    <w:p w14:paraId="77332C0D" w14:textId="77777777" w:rsidR="002322DC" w:rsidRPr="009E5277" w:rsidRDefault="002322DC" w:rsidP="00781A70">
      <w:pPr>
        <w:numPr>
          <w:ilvl w:val="0"/>
          <w:numId w:val="59"/>
        </w:numPr>
        <w:rPr>
          <w:rFonts w:eastAsia="Times New Roman" w:cs="Arial"/>
          <w:szCs w:val="24"/>
          <w:lang w:val="en"/>
        </w:rPr>
      </w:pPr>
      <w:r w:rsidRPr="009E5277">
        <w:rPr>
          <w:rFonts w:eastAsia="Times New Roman" w:cs="Arial"/>
          <w:szCs w:val="24"/>
          <w:lang w:val="en"/>
        </w:rPr>
        <w:t>The customer's vocational goal, including tasks, functions, and work conditions, particularly where it relates to the customer's ability to hear and understand conversational speech and/or environmental sounds</w:t>
      </w:r>
    </w:p>
    <w:p w14:paraId="012DF646" w14:textId="77777777" w:rsidR="002322DC" w:rsidRPr="009E5277" w:rsidRDefault="002322DC" w:rsidP="00781A70">
      <w:pPr>
        <w:numPr>
          <w:ilvl w:val="0"/>
          <w:numId w:val="59"/>
        </w:numPr>
        <w:rPr>
          <w:rFonts w:eastAsia="Times New Roman" w:cs="Arial"/>
          <w:szCs w:val="24"/>
          <w:lang w:val="en"/>
        </w:rPr>
      </w:pPr>
      <w:r w:rsidRPr="009E5277">
        <w:rPr>
          <w:rFonts w:eastAsia="Times New Roman" w:cs="Arial"/>
          <w:szCs w:val="24"/>
          <w:lang w:val="en"/>
        </w:rPr>
        <w:t>The potential impact on the customer's ability to obtain and maintain employment if replacement is not made</w:t>
      </w:r>
    </w:p>
    <w:p w14:paraId="5B4D7F2B" w14:textId="77777777" w:rsidR="002322DC" w:rsidRPr="009E5277" w:rsidRDefault="002322DC" w:rsidP="00781A70">
      <w:pPr>
        <w:numPr>
          <w:ilvl w:val="0"/>
          <w:numId w:val="59"/>
        </w:numPr>
        <w:rPr>
          <w:rFonts w:eastAsia="Times New Roman" w:cs="Arial"/>
          <w:szCs w:val="24"/>
          <w:lang w:val="en"/>
        </w:rPr>
      </w:pPr>
      <w:r w:rsidRPr="009E5277">
        <w:rPr>
          <w:rFonts w:eastAsia="Times New Roman" w:cs="Arial"/>
          <w:szCs w:val="24"/>
          <w:lang w:val="en"/>
        </w:rPr>
        <w:t>The availability of assistive technology to enable the customer to gain full benefits in training or on the job</w:t>
      </w:r>
    </w:p>
    <w:p w14:paraId="4714871D" w14:textId="77777777" w:rsidR="002322DC" w:rsidRPr="009E5277" w:rsidRDefault="002322DC" w:rsidP="00781A70">
      <w:pPr>
        <w:numPr>
          <w:ilvl w:val="0"/>
          <w:numId w:val="59"/>
        </w:numPr>
        <w:rPr>
          <w:rFonts w:eastAsia="Times New Roman" w:cs="Arial"/>
          <w:szCs w:val="24"/>
          <w:lang w:val="en"/>
        </w:rPr>
      </w:pPr>
      <w:r w:rsidRPr="009E5277">
        <w:rPr>
          <w:rFonts w:eastAsia="Times New Roman" w:cs="Arial"/>
          <w:szCs w:val="24"/>
          <w:lang w:val="en"/>
        </w:rPr>
        <w:t xml:space="preserve">The status of the customer's device, especially relating to: </w:t>
      </w:r>
    </w:p>
    <w:p w14:paraId="79903774" w14:textId="77777777" w:rsidR="002322DC" w:rsidRPr="009E5277" w:rsidRDefault="002322DC" w:rsidP="00781A70">
      <w:pPr>
        <w:numPr>
          <w:ilvl w:val="1"/>
          <w:numId w:val="59"/>
        </w:numPr>
        <w:rPr>
          <w:rFonts w:eastAsia="Times New Roman" w:cs="Arial"/>
          <w:szCs w:val="24"/>
          <w:lang w:val="en"/>
        </w:rPr>
      </w:pPr>
      <w:r w:rsidRPr="009E5277">
        <w:rPr>
          <w:rFonts w:eastAsia="Times New Roman" w:cs="Arial"/>
          <w:szCs w:val="24"/>
          <w:lang w:val="en"/>
        </w:rPr>
        <w:t>warranty coverage;</w:t>
      </w:r>
    </w:p>
    <w:p w14:paraId="2CAC47C4" w14:textId="77777777" w:rsidR="002322DC" w:rsidRPr="009E5277" w:rsidRDefault="002322DC" w:rsidP="00781A70">
      <w:pPr>
        <w:numPr>
          <w:ilvl w:val="1"/>
          <w:numId w:val="59"/>
        </w:numPr>
        <w:rPr>
          <w:rFonts w:eastAsia="Times New Roman" w:cs="Arial"/>
          <w:szCs w:val="24"/>
          <w:lang w:val="en"/>
        </w:rPr>
      </w:pPr>
      <w:r w:rsidRPr="009E5277">
        <w:rPr>
          <w:rFonts w:eastAsia="Times New Roman" w:cs="Arial"/>
          <w:szCs w:val="24"/>
          <w:lang w:val="en"/>
        </w:rPr>
        <w:t>physical condition; and</w:t>
      </w:r>
    </w:p>
    <w:p w14:paraId="6849EFF6" w14:textId="77777777" w:rsidR="002322DC" w:rsidRPr="009E5277" w:rsidRDefault="002322DC" w:rsidP="00781A70">
      <w:pPr>
        <w:numPr>
          <w:ilvl w:val="1"/>
          <w:numId w:val="59"/>
        </w:numPr>
        <w:rPr>
          <w:rFonts w:eastAsia="Times New Roman" w:cs="Arial"/>
          <w:szCs w:val="24"/>
          <w:lang w:val="en"/>
        </w:rPr>
      </w:pPr>
      <w:r w:rsidRPr="009E5277">
        <w:rPr>
          <w:rFonts w:eastAsia="Times New Roman" w:cs="Arial"/>
          <w:szCs w:val="24"/>
          <w:lang w:val="en"/>
        </w:rPr>
        <w:t>need for repair, if any.</w:t>
      </w:r>
    </w:p>
    <w:p w14:paraId="77878E53" w14:textId="77777777" w:rsidR="002322DC" w:rsidRPr="009E5277" w:rsidRDefault="002322DC" w:rsidP="002322DC">
      <w:pPr>
        <w:keepNext/>
        <w:rPr>
          <w:rFonts w:eastAsia="Times New Roman" w:cs="Arial"/>
          <w:szCs w:val="24"/>
          <w:lang w:val="en"/>
        </w:rPr>
      </w:pPr>
      <w:r w:rsidRPr="009E5277">
        <w:rPr>
          <w:rFonts w:eastAsia="Times New Roman" w:cs="Arial"/>
          <w:szCs w:val="24"/>
          <w:lang w:val="en"/>
        </w:rPr>
        <w:lastRenderedPageBreak/>
        <w:t>The evaluation report completed by the audiologist and otologist must include:</w:t>
      </w:r>
    </w:p>
    <w:p w14:paraId="266BFDD1" w14:textId="77777777" w:rsidR="002322DC" w:rsidRPr="009E5277" w:rsidRDefault="002322DC" w:rsidP="00781A70">
      <w:pPr>
        <w:numPr>
          <w:ilvl w:val="0"/>
          <w:numId w:val="60"/>
        </w:numPr>
        <w:rPr>
          <w:rFonts w:eastAsia="Times New Roman" w:cs="Arial"/>
          <w:szCs w:val="24"/>
          <w:lang w:val="en"/>
        </w:rPr>
      </w:pPr>
      <w:r w:rsidRPr="009E5277">
        <w:rPr>
          <w:rFonts w:eastAsia="Times New Roman" w:cs="Arial"/>
          <w:szCs w:val="24"/>
          <w:lang w:val="en"/>
        </w:rPr>
        <w:t>the diagnosis;</w:t>
      </w:r>
    </w:p>
    <w:p w14:paraId="17F4F18D" w14:textId="77777777" w:rsidR="002322DC" w:rsidRPr="009E5277" w:rsidRDefault="002322DC" w:rsidP="00781A70">
      <w:pPr>
        <w:numPr>
          <w:ilvl w:val="0"/>
          <w:numId w:val="60"/>
        </w:numPr>
        <w:rPr>
          <w:rFonts w:eastAsia="Times New Roman" w:cs="Arial"/>
          <w:szCs w:val="24"/>
          <w:lang w:val="en"/>
        </w:rPr>
      </w:pPr>
      <w:r w:rsidRPr="009E5277">
        <w:rPr>
          <w:rFonts w:eastAsia="Times New Roman" w:cs="Arial"/>
          <w:szCs w:val="24"/>
          <w:lang w:val="en"/>
        </w:rPr>
        <w:t>recommendations for treatment, including a letter of medical necessity; and</w:t>
      </w:r>
    </w:p>
    <w:p w14:paraId="2AE371A9" w14:textId="77777777" w:rsidR="002322DC" w:rsidRPr="009E5277" w:rsidRDefault="002322DC" w:rsidP="00781A70">
      <w:pPr>
        <w:numPr>
          <w:ilvl w:val="0"/>
          <w:numId w:val="60"/>
        </w:numPr>
        <w:rPr>
          <w:rFonts w:eastAsia="Times New Roman" w:cs="Arial"/>
          <w:szCs w:val="24"/>
          <w:lang w:val="en"/>
        </w:rPr>
      </w:pPr>
      <w:r w:rsidRPr="009E5277">
        <w:rPr>
          <w:rFonts w:eastAsia="Times New Roman" w:cs="Arial"/>
          <w:szCs w:val="24"/>
          <w:lang w:val="en"/>
        </w:rPr>
        <w:t>anticipated prognosis.</w:t>
      </w:r>
    </w:p>
    <w:p w14:paraId="728C2626" w14:textId="77777777" w:rsidR="002322DC" w:rsidRPr="009E5277" w:rsidDel="00C64854" w:rsidRDefault="002322DC" w:rsidP="002322DC">
      <w:pPr>
        <w:rPr>
          <w:del w:id="210" w:author="Author"/>
          <w:rFonts w:eastAsia="Times New Roman" w:cs="Arial"/>
          <w:szCs w:val="24"/>
          <w:lang w:val="en"/>
        </w:rPr>
      </w:pPr>
      <w:ins w:id="211" w:author="Author">
        <w:r>
          <w:rPr>
            <w:rFonts w:eastAsia="Times New Roman" w:cs="Arial"/>
            <w:szCs w:val="24"/>
            <w:lang w:val="en"/>
          </w:rPr>
          <w:t xml:space="preserve">A courtesy packet is sent to </w:t>
        </w:r>
        <w:r w:rsidRPr="00C64854">
          <w:rPr>
            <w:rFonts w:eastAsia="Times New Roman" w:cs="Arial"/>
            <w:szCs w:val="24"/>
            <w:lang w:val="en"/>
          </w:rPr>
          <w:t xml:space="preserve">the VR program specialist for the </w:t>
        </w:r>
        <w:r>
          <w:rPr>
            <w:rFonts w:eastAsia="Times New Roman" w:cs="Arial"/>
            <w:szCs w:val="24"/>
            <w:lang w:val="en"/>
          </w:rPr>
          <w:t>d</w:t>
        </w:r>
        <w:r w:rsidRPr="00C64854">
          <w:rPr>
            <w:rFonts w:eastAsia="Times New Roman" w:cs="Arial"/>
            <w:szCs w:val="24"/>
            <w:lang w:val="en"/>
          </w:rPr>
          <w:t>eaf and hard of hearing for all caseloads except B</w:t>
        </w:r>
        <w:r>
          <w:rPr>
            <w:rFonts w:eastAsia="Times New Roman" w:cs="Arial"/>
            <w:szCs w:val="24"/>
            <w:lang w:val="en"/>
          </w:rPr>
          <w:t xml:space="preserve">lind and </w:t>
        </w:r>
        <w:r w:rsidRPr="00C64854">
          <w:rPr>
            <w:rFonts w:eastAsia="Times New Roman" w:cs="Arial"/>
            <w:szCs w:val="24"/>
            <w:lang w:val="en"/>
          </w:rPr>
          <w:t>V</w:t>
        </w:r>
        <w:r>
          <w:rPr>
            <w:rFonts w:eastAsia="Times New Roman" w:cs="Arial"/>
            <w:szCs w:val="24"/>
            <w:lang w:val="en"/>
          </w:rPr>
          <w:t xml:space="preserve">isual </w:t>
        </w:r>
        <w:r w:rsidRPr="00C64854">
          <w:rPr>
            <w:rFonts w:eastAsia="Times New Roman" w:cs="Arial"/>
            <w:szCs w:val="24"/>
            <w:lang w:val="en"/>
          </w:rPr>
          <w:t>I</w:t>
        </w:r>
        <w:r>
          <w:rPr>
            <w:rFonts w:eastAsia="Times New Roman" w:cs="Arial"/>
            <w:szCs w:val="24"/>
            <w:lang w:val="en"/>
          </w:rPr>
          <w:t>mpairment (BVI)</w:t>
        </w:r>
        <w:r w:rsidRPr="00C64854">
          <w:rPr>
            <w:rFonts w:eastAsia="Times New Roman" w:cs="Arial"/>
            <w:szCs w:val="24"/>
            <w:lang w:val="en"/>
          </w:rPr>
          <w:t xml:space="preserve"> caseloads </w:t>
        </w:r>
        <w:r>
          <w:rPr>
            <w:rFonts w:eastAsia="Times New Roman" w:cs="Arial"/>
            <w:szCs w:val="24"/>
            <w:lang w:val="en"/>
          </w:rPr>
          <w:t>,</w:t>
        </w:r>
        <w:r w:rsidRPr="00C64854">
          <w:rPr>
            <w:rFonts w:eastAsia="Times New Roman" w:cs="Arial"/>
            <w:szCs w:val="24"/>
            <w:lang w:val="en"/>
          </w:rPr>
          <w:t xml:space="preserve"> or the </w:t>
        </w:r>
        <w:r>
          <w:rPr>
            <w:rFonts w:eastAsia="Times New Roman" w:cs="Arial"/>
            <w:szCs w:val="24"/>
            <w:lang w:val="en"/>
          </w:rPr>
          <w:t>s</w:t>
        </w:r>
        <w:r w:rsidRPr="00C64854">
          <w:rPr>
            <w:rFonts w:eastAsia="Times New Roman" w:cs="Arial"/>
            <w:szCs w:val="24"/>
            <w:lang w:val="en"/>
          </w:rPr>
          <w:t xml:space="preserve">tate </w:t>
        </w:r>
        <w:r>
          <w:rPr>
            <w:rFonts w:eastAsia="Times New Roman" w:cs="Arial"/>
            <w:szCs w:val="24"/>
            <w:lang w:val="en"/>
          </w:rPr>
          <w:t>o</w:t>
        </w:r>
        <w:r w:rsidRPr="00C64854">
          <w:rPr>
            <w:rFonts w:eastAsia="Times New Roman" w:cs="Arial"/>
            <w:szCs w:val="24"/>
            <w:lang w:val="en"/>
          </w:rPr>
          <w:t xml:space="preserve">ffice </w:t>
        </w:r>
        <w:r>
          <w:rPr>
            <w:rFonts w:eastAsia="Times New Roman" w:cs="Arial"/>
            <w:szCs w:val="24"/>
            <w:lang w:val="en"/>
          </w:rPr>
          <w:t>m</w:t>
        </w:r>
        <w:r w:rsidRPr="00C64854">
          <w:rPr>
            <w:rFonts w:eastAsia="Times New Roman" w:cs="Arial"/>
            <w:szCs w:val="24"/>
            <w:lang w:val="en"/>
          </w:rPr>
          <w:t xml:space="preserve">anager for blind services field support for BVI caseloads for consultation before planning the surgery. </w:t>
        </w:r>
      </w:ins>
      <w:del w:id="212" w:author="Author">
        <w:r w:rsidRPr="009E5277" w:rsidDel="00C64854">
          <w:rPr>
            <w:rFonts w:eastAsia="Times New Roman" w:cs="Arial"/>
            <w:szCs w:val="24"/>
            <w:lang w:val="en"/>
          </w:rPr>
          <w:delText>The VR program specialist for the Deaf and hard of hearing (for customers accessing VR services) or the manager of field support for the Blind Services Division (for customers accessing deafblind services) must review a courtesy case packet before planning device replacement.</w:delText>
        </w:r>
      </w:del>
    </w:p>
    <w:p w14:paraId="05A08422" w14:textId="77777777" w:rsidR="002322DC" w:rsidRPr="009E5277" w:rsidRDefault="002322DC" w:rsidP="002322DC">
      <w:pPr>
        <w:rPr>
          <w:rFonts w:eastAsia="Times New Roman" w:cs="Arial"/>
          <w:szCs w:val="24"/>
          <w:lang w:val="en"/>
        </w:rPr>
      </w:pPr>
      <w:r w:rsidRPr="009E5277">
        <w:rPr>
          <w:rFonts w:eastAsia="Times New Roman" w:cs="Arial"/>
          <w:szCs w:val="24"/>
          <w:lang w:val="en"/>
        </w:rPr>
        <w:t>The courtesy case packet includes the:</w:t>
      </w:r>
    </w:p>
    <w:p w14:paraId="79F9B76F" w14:textId="77777777" w:rsidR="002322DC" w:rsidRPr="009E5277" w:rsidRDefault="002322DC" w:rsidP="00781A70">
      <w:pPr>
        <w:numPr>
          <w:ilvl w:val="0"/>
          <w:numId w:val="61"/>
        </w:numPr>
        <w:rPr>
          <w:rFonts w:eastAsia="Times New Roman" w:cs="Arial"/>
          <w:szCs w:val="24"/>
          <w:lang w:val="en"/>
        </w:rPr>
      </w:pPr>
      <w:r w:rsidRPr="009E5277">
        <w:rPr>
          <w:rFonts w:eastAsia="Times New Roman" w:cs="Arial"/>
          <w:szCs w:val="24"/>
          <w:lang w:val="en"/>
        </w:rPr>
        <w:t>medical, audiological, speech, and language evaluations and reports as specified above; and</w:t>
      </w:r>
    </w:p>
    <w:p w14:paraId="7BFF082B" w14:textId="77777777" w:rsidR="002322DC" w:rsidRDefault="002322DC" w:rsidP="00781A70">
      <w:pPr>
        <w:numPr>
          <w:ilvl w:val="0"/>
          <w:numId w:val="61"/>
        </w:numPr>
        <w:rPr>
          <w:rFonts w:eastAsia="Times New Roman" w:cs="Arial"/>
          <w:szCs w:val="24"/>
          <w:lang w:val="en"/>
        </w:rPr>
      </w:pPr>
      <w:r w:rsidRPr="009E5277">
        <w:rPr>
          <w:rFonts w:eastAsia="Times New Roman" w:cs="Arial"/>
          <w:szCs w:val="24"/>
          <w:lang w:val="en"/>
        </w:rPr>
        <w:t>justification of how device replacement will lessen the vocational impediment.</w:t>
      </w:r>
    </w:p>
    <w:p w14:paraId="01E95ABA" w14:textId="77777777" w:rsidR="002322DC" w:rsidRPr="009E5277" w:rsidDel="00871039" w:rsidRDefault="002322DC" w:rsidP="002322DC">
      <w:pPr>
        <w:rPr>
          <w:del w:id="213" w:author="Author"/>
          <w:rFonts w:eastAsia="Times New Roman" w:cs="Arial"/>
          <w:szCs w:val="24"/>
          <w:lang w:val="en"/>
        </w:rPr>
      </w:pPr>
      <w:del w:id="214" w:author="Author">
        <w:r w:rsidRPr="00871039" w:rsidDel="00871039">
          <w:rPr>
            <w:rFonts w:eastAsia="Times New Roman" w:cs="Arial"/>
            <w:szCs w:val="24"/>
            <w:lang w:val="en"/>
          </w:rPr>
          <w:delText>After the VR program specialist reviews the courtesy packet, he or she enters in RHW a case note granting approval of device replacement.</w:delText>
        </w:r>
      </w:del>
    </w:p>
    <w:p w14:paraId="704A43D8" w14:textId="77777777" w:rsidR="002322DC" w:rsidRDefault="002322DC" w:rsidP="002322DC">
      <w:pPr>
        <w:rPr>
          <w:ins w:id="215" w:author="Author"/>
          <w:rFonts w:eastAsia="Times New Roman" w:cs="Arial"/>
          <w:szCs w:val="24"/>
          <w:lang w:val="en"/>
        </w:rPr>
      </w:pPr>
      <w:ins w:id="216" w:author="Author">
        <w:r w:rsidRPr="00C64854">
          <w:rPr>
            <w:rFonts w:eastAsia="Times New Roman" w:cs="Arial"/>
            <w:szCs w:val="24"/>
            <w:lang w:val="en"/>
          </w:rPr>
          <w:t xml:space="preserve">After the VR program specialist for the </w:t>
        </w:r>
        <w:r>
          <w:rPr>
            <w:rFonts w:eastAsia="Times New Roman" w:cs="Arial"/>
            <w:szCs w:val="24"/>
            <w:lang w:val="en"/>
          </w:rPr>
          <w:t>d</w:t>
        </w:r>
        <w:r w:rsidRPr="00C64854">
          <w:rPr>
            <w:rFonts w:eastAsia="Times New Roman" w:cs="Arial"/>
            <w:szCs w:val="24"/>
            <w:lang w:val="en"/>
          </w:rPr>
          <w:t xml:space="preserve">eaf and hard of hearing or the </w:t>
        </w:r>
        <w:r>
          <w:rPr>
            <w:rFonts w:eastAsia="Times New Roman" w:cs="Arial"/>
            <w:szCs w:val="24"/>
            <w:lang w:val="en"/>
          </w:rPr>
          <w:t>s</w:t>
        </w:r>
        <w:r w:rsidRPr="00C64854">
          <w:rPr>
            <w:rFonts w:eastAsia="Times New Roman" w:cs="Arial"/>
            <w:szCs w:val="24"/>
            <w:lang w:val="en"/>
          </w:rPr>
          <w:t xml:space="preserve">tate </w:t>
        </w:r>
        <w:r>
          <w:rPr>
            <w:rFonts w:eastAsia="Times New Roman" w:cs="Arial"/>
            <w:szCs w:val="24"/>
            <w:lang w:val="en"/>
          </w:rPr>
          <w:t>o</w:t>
        </w:r>
        <w:r w:rsidRPr="00C64854">
          <w:rPr>
            <w:rFonts w:eastAsia="Times New Roman" w:cs="Arial"/>
            <w:szCs w:val="24"/>
            <w:lang w:val="en"/>
          </w:rPr>
          <w:t xml:space="preserve">ffice </w:t>
        </w:r>
        <w:r>
          <w:rPr>
            <w:rFonts w:eastAsia="Times New Roman" w:cs="Arial"/>
            <w:szCs w:val="24"/>
            <w:lang w:val="en"/>
          </w:rPr>
          <w:t>m</w:t>
        </w:r>
        <w:r w:rsidRPr="00C64854">
          <w:rPr>
            <w:rFonts w:eastAsia="Times New Roman" w:cs="Arial"/>
            <w:szCs w:val="24"/>
            <w:lang w:val="en"/>
          </w:rPr>
          <w:t xml:space="preserve">anager for blind services field support reviews the courtesy packet, a case note documenting the consultation is entered in RHW. </w:t>
        </w:r>
      </w:ins>
    </w:p>
    <w:p w14:paraId="6C19B11A" w14:textId="77777777" w:rsidR="002322DC" w:rsidRPr="00FE58A5" w:rsidRDefault="002322DC" w:rsidP="002322DC">
      <w:pPr>
        <w:rPr>
          <w:ins w:id="217" w:author="Author"/>
          <w:rFonts w:eastAsia="Times New Roman" w:cs="Arial"/>
          <w:szCs w:val="24"/>
          <w:lang w:val="en"/>
        </w:rPr>
      </w:pPr>
      <w:ins w:id="218" w:author="Author">
        <w:r w:rsidRPr="00C64854">
          <w:rPr>
            <w:rFonts w:eastAsia="Times New Roman" w:cs="Arial"/>
            <w:szCs w:val="24"/>
            <w:lang w:val="en"/>
          </w:rPr>
          <w:t>Deputy</w:t>
        </w:r>
        <w:r>
          <w:rPr>
            <w:rFonts w:eastAsia="Times New Roman" w:cs="Arial"/>
            <w:szCs w:val="24"/>
            <w:lang w:val="en"/>
          </w:rPr>
          <w:t xml:space="preserve"> division director (DRD)</w:t>
        </w:r>
        <w:r w:rsidRPr="00FE58A5">
          <w:rPr>
            <w:rFonts w:eastAsia="Times New Roman" w:cs="Arial"/>
            <w:szCs w:val="24"/>
            <w:lang w:val="en"/>
          </w:rPr>
          <w:t xml:space="preserve"> approval is required for </w:t>
        </w:r>
        <w:r>
          <w:rPr>
            <w:rFonts w:eastAsia="Times New Roman" w:cs="Arial"/>
            <w:szCs w:val="24"/>
            <w:lang w:val="en"/>
          </w:rPr>
          <w:t>cochlear implant and bone anchored hearing aid processor r</w:t>
        </w:r>
        <w:r w:rsidRPr="00FE58A5">
          <w:rPr>
            <w:rFonts w:eastAsia="Times New Roman" w:cs="Arial"/>
            <w:szCs w:val="24"/>
            <w:lang w:val="en"/>
          </w:rPr>
          <w:t>eplacement</w:t>
        </w:r>
        <w:r>
          <w:rPr>
            <w:rFonts w:eastAsia="Times New Roman" w:cs="Arial"/>
            <w:szCs w:val="24"/>
            <w:lang w:val="en"/>
          </w:rPr>
          <w:t>.</w:t>
        </w:r>
      </w:ins>
    </w:p>
    <w:p w14:paraId="30AC1820" w14:textId="77777777" w:rsidR="002322DC" w:rsidRPr="009E5277" w:rsidRDefault="002322DC" w:rsidP="002322DC">
      <w:pPr>
        <w:rPr>
          <w:rFonts w:eastAsia="Times New Roman" w:cs="Arial"/>
          <w:szCs w:val="24"/>
          <w:lang w:val="en"/>
        </w:rPr>
      </w:pPr>
      <w:r w:rsidRPr="009E5277">
        <w:rPr>
          <w:rFonts w:eastAsia="Times New Roman" w:cs="Arial"/>
          <w:szCs w:val="24"/>
          <w:lang w:val="en"/>
        </w:rPr>
        <w:t xml:space="preserve">The cost of the recommended replacement processor may exceed the threshold set in MAPS. When this occurs, medical director approval is required to override the pre-set rate in MAPS. To obtain </w:t>
      </w:r>
      <w:ins w:id="219" w:author="Author">
        <w:r>
          <w:rPr>
            <w:rFonts w:eastAsia="Times New Roman" w:cs="Arial"/>
            <w:szCs w:val="24"/>
            <w:lang w:val="en"/>
          </w:rPr>
          <w:t xml:space="preserve">medical director </w:t>
        </w:r>
      </w:ins>
      <w:r w:rsidRPr="009E5277">
        <w:rPr>
          <w:rFonts w:eastAsia="Times New Roman" w:cs="Arial"/>
          <w:szCs w:val="24"/>
          <w:lang w:val="en"/>
        </w:rPr>
        <w:t xml:space="preserve">approval, the VR counselor sends an email to </w:t>
      </w:r>
      <w:hyperlink r:id="rId39" w:history="1">
        <w:r w:rsidRPr="009E5277">
          <w:rPr>
            <w:rFonts w:eastAsia="Times New Roman" w:cs="Arial"/>
            <w:color w:val="0000FF"/>
            <w:szCs w:val="24"/>
            <w:u w:val="single"/>
            <w:lang w:val="en"/>
          </w:rPr>
          <w:t>VR Medical Services</w:t>
        </w:r>
      </w:hyperlink>
      <w:r w:rsidRPr="009E5277">
        <w:rPr>
          <w:rFonts w:eastAsia="Times New Roman" w:cs="Arial"/>
          <w:szCs w:val="24"/>
          <w:lang w:val="en"/>
        </w:rPr>
        <w:t xml:space="preserve"> along with the:</w:t>
      </w:r>
    </w:p>
    <w:p w14:paraId="552649D5" w14:textId="77777777" w:rsidR="002322DC" w:rsidRPr="009E5277" w:rsidRDefault="002322DC" w:rsidP="00781A70">
      <w:pPr>
        <w:numPr>
          <w:ilvl w:val="0"/>
          <w:numId w:val="62"/>
        </w:numPr>
        <w:rPr>
          <w:rFonts w:eastAsia="Times New Roman" w:cs="Arial"/>
          <w:szCs w:val="24"/>
          <w:lang w:val="en"/>
        </w:rPr>
      </w:pPr>
      <w:r w:rsidRPr="009E5277">
        <w:rPr>
          <w:rFonts w:eastAsia="Times New Roman" w:cs="Arial"/>
          <w:szCs w:val="24"/>
          <w:lang w:val="en"/>
        </w:rPr>
        <w:t>evaluation report from the audiologist;</w:t>
      </w:r>
    </w:p>
    <w:p w14:paraId="38EB51C9" w14:textId="77777777" w:rsidR="002322DC" w:rsidRPr="009E5277" w:rsidRDefault="002322DC" w:rsidP="00781A70">
      <w:pPr>
        <w:numPr>
          <w:ilvl w:val="0"/>
          <w:numId w:val="62"/>
        </w:numPr>
        <w:rPr>
          <w:rFonts w:eastAsia="Times New Roman" w:cs="Arial"/>
          <w:szCs w:val="24"/>
          <w:lang w:val="en"/>
        </w:rPr>
      </w:pPr>
      <w:r w:rsidRPr="009E5277">
        <w:rPr>
          <w:rFonts w:eastAsia="Times New Roman" w:cs="Arial"/>
          <w:szCs w:val="24"/>
          <w:lang w:val="en"/>
        </w:rPr>
        <w:t>manufacturer's quote for processor replacement; and</w:t>
      </w:r>
    </w:p>
    <w:p w14:paraId="36AD6AF4" w14:textId="77777777" w:rsidR="002322DC" w:rsidRPr="009E5277" w:rsidRDefault="002322DC" w:rsidP="00781A70">
      <w:pPr>
        <w:numPr>
          <w:ilvl w:val="0"/>
          <w:numId w:val="62"/>
        </w:numPr>
        <w:rPr>
          <w:rFonts w:eastAsia="Times New Roman" w:cs="Arial"/>
          <w:szCs w:val="24"/>
          <w:lang w:val="en"/>
        </w:rPr>
      </w:pPr>
      <w:r w:rsidRPr="009E5277">
        <w:rPr>
          <w:rFonts w:eastAsia="Times New Roman" w:cs="Arial"/>
          <w:szCs w:val="24"/>
          <w:lang w:val="en"/>
        </w:rPr>
        <w:t>VR justification for the upgrade.</w:t>
      </w:r>
    </w:p>
    <w:p w14:paraId="1D19F120" w14:textId="25629751" w:rsidR="00C75E08" w:rsidRPr="00C75E08" w:rsidRDefault="002322DC" w:rsidP="002322DC">
      <w:pPr>
        <w:rPr>
          <w:rFonts w:eastAsia="Times New Roman" w:cs="Arial"/>
          <w:szCs w:val="24"/>
          <w:lang w:val="en"/>
        </w:rPr>
      </w:pPr>
      <w:r w:rsidRPr="009E5277">
        <w:rPr>
          <w:rFonts w:eastAsia="Times New Roman" w:cs="Arial"/>
          <w:szCs w:val="24"/>
          <w:lang w:val="en"/>
        </w:rPr>
        <w:t>All medical services related to replacement of processors are performed by otologists and licensed audiologists</w:t>
      </w:r>
      <w:r>
        <w:rPr>
          <w:rFonts w:eastAsia="Times New Roman" w:cs="Arial"/>
          <w:szCs w:val="24"/>
          <w:lang w:val="en"/>
        </w:rPr>
        <w:t>.</w:t>
      </w:r>
    </w:p>
    <w:sectPr w:rsidR="00C75E08" w:rsidRPr="00C75E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D054D" w14:textId="77777777" w:rsidR="007C603D" w:rsidRDefault="007C603D" w:rsidP="00F141FC">
      <w:pPr>
        <w:spacing w:after="0"/>
      </w:pPr>
      <w:r>
        <w:separator/>
      </w:r>
    </w:p>
  </w:endnote>
  <w:endnote w:type="continuationSeparator" w:id="0">
    <w:p w14:paraId="53705FA0" w14:textId="77777777" w:rsidR="007C603D" w:rsidRDefault="007C603D" w:rsidP="00F141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839A9" w14:textId="77777777" w:rsidR="007C603D" w:rsidRDefault="007C603D" w:rsidP="00F141FC">
      <w:pPr>
        <w:spacing w:after="0"/>
      </w:pPr>
      <w:r>
        <w:separator/>
      </w:r>
    </w:p>
  </w:footnote>
  <w:footnote w:type="continuationSeparator" w:id="0">
    <w:p w14:paraId="7EF141A2" w14:textId="77777777" w:rsidR="007C603D" w:rsidRDefault="007C603D" w:rsidP="00F141F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96708"/>
    <w:multiLevelType w:val="multilevel"/>
    <w:tmpl w:val="CECC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73356"/>
    <w:multiLevelType w:val="multilevel"/>
    <w:tmpl w:val="60228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7180D"/>
    <w:multiLevelType w:val="multilevel"/>
    <w:tmpl w:val="AA18F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947601"/>
    <w:multiLevelType w:val="multilevel"/>
    <w:tmpl w:val="AE20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2744A"/>
    <w:multiLevelType w:val="multilevel"/>
    <w:tmpl w:val="F288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5F6E3B"/>
    <w:multiLevelType w:val="multilevel"/>
    <w:tmpl w:val="5954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D44960"/>
    <w:multiLevelType w:val="multilevel"/>
    <w:tmpl w:val="3C281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273235"/>
    <w:multiLevelType w:val="multilevel"/>
    <w:tmpl w:val="D062D8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55560F"/>
    <w:multiLevelType w:val="multilevel"/>
    <w:tmpl w:val="7190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6D0857"/>
    <w:multiLevelType w:val="multilevel"/>
    <w:tmpl w:val="6076F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DB6E5E"/>
    <w:multiLevelType w:val="multilevel"/>
    <w:tmpl w:val="93BE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7E3587"/>
    <w:multiLevelType w:val="multilevel"/>
    <w:tmpl w:val="53EE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442E86"/>
    <w:multiLevelType w:val="multilevel"/>
    <w:tmpl w:val="16F2B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5827D6"/>
    <w:multiLevelType w:val="multilevel"/>
    <w:tmpl w:val="F3F21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761EB6"/>
    <w:multiLevelType w:val="multilevel"/>
    <w:tmpl w:val="EAC04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0A5392"/>
    <w:multiLevelType w:val="multilevel"/>
    <w:tmpl w:val="8A4E7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000F6A"/>
    <w:multiLevelType w:val="multilevel"/>
    <w:tmpl w:val="FC943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29220F"/>
    <w:multiLevelType w:val="multilevel"/>
    <w:tmpl w:val="95D22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B05ACD"/>
    <w:multiLevelType w:val="multilevel"/>
    <w:tmpl w:val="7F52C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07542C"/>
    <w:multiLevelType w:val="multilevel"/>
    <w:tmpl w:val="D2EEB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6E7BBF"/>
    <w:multiLevelType w:val="multilevel"/>
    <w:tmpl w:val="66D2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572C62"/>
    <w:multiLevelType w:val="multilevel"/>
    <w:tmpl w:val="E138C3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3032B5"/>
    <w:multiLevelType w:val="multilevel"/>
    <w:tmpl w:val="FB58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703206"/>
    <w:multiLevelType w:val="multilevel"/>
    <w:tmpl w:val="A7CE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BC0DB8"/>
    <w:multiLevelType w:val="multilevel"/>
    <w:tmpl w:val="F2CE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BA2698"/>
    <w:multiLevelType w:val="multilevel"/>
    <w:tmpl w:val="7BB8C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A17E3D"/>
    <w:multiLevelType w:val="multilevel"/>
    <w:tmpl w:val="72186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E4550B"/>
    <w:multiLevelType w:val="multilevel"/>
    <w:tmpl w:val="B9B62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720643"/>
    <w:multiLevelType w:val="multilevel"/>
    <w:tmpl w:val="E0ACE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FA15E2"/>
    <w:multiLevelType w:val="multilevel"/>
    <w:tmpl w:val="6E5E6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C0511"/>
    <w:multiLevelType w:val="multilevel"/>
    <w:tmpl w:val="03D69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F31CE3"/>
    <w:multiLevelType w:val="multilevel"/>
    <w:tmpl w:val="E020C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CD6217"/>
    <w:multiLevelType w:val="multilevel"/>
    <w:tmpl w:val="B044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A81B8D"/>
    <w:multiLevelType w:val="multilevel"/>
    <w:tmpl w:val="4D2CE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7E02FE"/>
    <w:multiLevelType w:val="multilevel"/>
    <w:tmpl w:val="DA58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6F8401F"/>
    <w:multiLevelType w:val="multilevel"/>
    <w:tmpl w:val="334422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D4161C"/>
    <w:multiLevelType w:val="multilevel"/>
    <w:tmpl w:val="CBB0C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8E227FD"/>
    <w:multiLevelType w:val="multilevel"/>
    <w:tmpl w:val="7D78D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AC0471C"/>
    <w:multiLevelType w:val="hybridMultilevel"/>
    <w:tmpl w:val="A498E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B6096D"/>
    <w:multiLevelType w:val="multilevel"/>
    <w:tmpl w:val="B3E28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E536AE3"/>
    <w:multiLevelType w:val="multilevel"/>
    <w:tmpl w:val="900A3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F004030"/>
    <w:multiLevelType w:val="multilevel"/>
    <w:tmpl w:val="4252A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907513"/>
    <w:multiLevelType w:val="multilevel"/>
    <w:tmpl w:val="6D3AC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0735722"/>
    <w:multiLevelType w:val="multilevel"/>
    <w:tmpl w:val="122EC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3080386"/>
    <w:multiLevelType w:val="hybridMultilevel"/>
    <w:tmpl w:val="C952DB2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34A6193"/>
    <w:multiLevelType w:val="multilevel"/>
    <w:tmpl w:val="2340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4D92F55"/>
    <w:multiLevelType w:val="multilevel"/>
    <w:tmpl w:val="FE3A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59E21ED"/>
    <w:multiLevelType w:val="multilevel"/>
    <w:tmpl w:val="97367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7ED3241"/>
    <w:multiLevelType w:val="multilevel"/>
    <w:tmpl w:val="3B32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96352CD"/>
    <w:multiLevelType w:val="multilevel"/>
    <w:tmpl w:val="B4C47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DB5152C"/>
    <w:multiLevelType w:val="multilevel"/>
    <w:tmpl w:val="F27E6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FC81B98"/>
    <w:multiLevelType w:val="hybridMultilevel"/>
    <w:tmpl w:val="BA62E5F2"/>
    <w:lvl w:ilvl="0" w:tplc="2404F6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7130AA"/>
    <w:multiLevelType w:val="multilevel"/>
    <w:tmpl w:val="336C3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3B8362E"/>
    <w:multiLevelType w:val="multilevel"/>
    <w:tmpl w:val="A3A0C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42D3602"/>
    <w:multiLevelType w:val="multilevel"/>
    <w:tmpl w:val="718EE6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56F7C68"/>
    <w:multiLevelType w:val="multilevel"/>
    <w:tmpl w:val="CB8AE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7C87353"/>
    <w:multiLevelType w:val="multilevel"/>
    <w:tmpl w:val="FF76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9673CC1"/>
    <w:multiLevelType w:val="multilevel"/>
    <w:tmpl w:val="0636A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C286946"/>
    <w:multiLevelType w:val="multilevel"/>
    <w:tmpl w:val="DA6C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EE979DD"/>
    <w:multiLevelType w:val="multilevel"/>
    <w:tmpl w:val="D6729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F1510D0"/>
    <w:multiLevelType w:val="multilevel"/>
    <w:tmpl w:val="5EEC0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F5D705A"/>
    <w:multiLevelType w:val="multilevel"/>
    <w:tmpl w:val="107A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6"/>
  </w:num>
  <w:num w:numId="3">
    <w:abstractNumId w:val="19"/>
  </w:num>
  <w:num w:numId="4">
    <w:abstractNumId w:val="13"/>
  </w:num>
  <w:num w:numId="5">
    <w:abstractNumId w:val="41"/>
  </w:num>
  <w:num w:numId="6">
    <w:abstractNumId w:val="17"/>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53"/>
  </w:num>
  <w:num w:numId="12">
    <w:abstractNumId w:val="59"/>
  </w:num>
  <w:num w:numId="13">
    <w:abstractNumId w:val="52"/>
  </w:num>
  <w:num w:numId="14">
    <w:abstractNumId w:val="43"/>
  </w:num>
  <w:num w:numId="15">
    <w:abstractNumId w:val="30"/>
  </w:num>
  <w:num w:numId="16">
    <w:abstractNumId w:val="48"/>
  </w:num>
  <w:num w:numId="17">
    <w:abstractNumId w:val="51"/>
  </w:num>
  <w:num w:numId="18">
    <w:abstractNumId w:val="27"/>
  </w:num>
  <w:num w:numId="19">
    <w:abstractNumId w:val="16"/>
  </w:num>
  <w:num w:numId="20">
    <w:abstractNumId w:val="47"/>
  </w:num>
  <w:num w:numId="21">
    <w:abstractNumId w:val="3"/>
  </w:num>
  <w:num w:numId="22">
    <w:abstractNumId w:val="9"/>
  </w:num>
  <w:num w:numId="23">
    <w:abstractNumId w:val="58"/>
  </w:num>
  <w:num w:numId="24">
    <w:abstractNumId w:val="35"/>
  </w:num>
  <w:num w:numId="25">
    <w:abstractNumId w:val="25"/>
  </w:num>
  <w:num w:numId="26">
    <w:abstractNumId w:val="56"/>
  </w:num>
  <w:num w:numId="27">
    <w:abstractNumId w:val="4"/>
  </w:num>
  <w:num w:numId="28">
    <w:abstractNumId w:val="40"/>
  </w:num>
  <w:num w:numId="29">
    <w:abstractNumId w:val="61"/>
  </w:num>
  <w:num w:numId="30">
    <w:abstractNumId w:val="57"/>
  </w:num>
  <w:num w:numId="31">
    <w:abstractNumId w:val="23"/>
  </w:num>
  <w:num w:numId="32">
    <w:abstractNumId w:val="10"/>
  </w:num>
  <w:num w:numId="33">
    <w:abstractNumId w:val="42"/>
  </w:num>
  <w:num w:numId="34">
    <w:abstractNumId w:val="29"/>
  </w:num>
  <w:num w:numId="35">
    <w:abstractNumId w:val="28"/>
  </w:num>
  <w:num w:numId="36">
    <w:abstractNumId w:val="46"/>
  </w:num>
  <w:num w:numId="37">
    <w:abstractNumId w:val="18"/>
  </w:num>
  <w:num w:numId="38">
    <w:abstractNumId w:val="22"/>
  </w:num>
  <w:num w:numId="39">
    <w:abstractNumId w:val="8"/>
  </w:num>
  <w:num w:numId="40">
    <w:abstractNumId w:val="5"/>
  </w:num>
  <w:num w:numId="41">
    <w:abstractNumId w:val="26"/>
  </w:num>
  <w:num w:numId="42">
    <w:abstractNumId w:val="12"/>
  </w:num>
  <w:num w:numId="43">
    <w:abstractNumId w:val="6"/>
  </w:num>
  <w:num w:numId="44">
    <w:abstractNumId w:val="7"/>
  </w:num>
  <w:num w:numId="45">
    <w:abstractNumId w:val="50"/>
  </w:num>
  <w:num w:numId="46">
    <w:abstractNumId w:val="20"/>
  </w:num>
  <w:num w:numId="47">
    <w:abstractNumId w:val="49"/>
  </w:num>
  <w:num w:numId="48">
    <w:abstractNumId w:val="31"/>
  </w:num>
  <w:num w:numId="49">
    <w:abstractNumId w:val="0"/>
  </w:num>
  <w:num w:numId="50">
    <w:abstractNumId w:val="55"/>
  </w:num>
  <w:num w:numId="51">
    <w:abstractNumId w:val="15"/>
  </w:num>
  <w:num w:numId="52">
    <w:abstractNumId w:val="34"/>
  </w:num>
  <w:num w:numId="53">
    <w:abstractNumId w:val="60"/>
  </w:num>
  <w:num w:numId="54">
    <w:abstractNumId w:val="11"/>
  </w:num>
  <w:num w:numId="55">
    <w:abstractNumId w:val="33"/>
  </w:num>
  <w:num w:numId="56">
    <w:abstractNumId w:val="32"/>
  </w:num>
  <w:num w:numId="57">
    <w:abstractNumId w:val="44"/>
  </w:num>
  <w:num w:numId="58">
    <w:abstractNumId w:val="38"/>
  </w:num>
  <w:num w:numId="59">
    <w:abstractNumId w:val="21"/>
  </w:num>
  <w:num w:numId="60">
    <w:abstractNumId w:val="45"/>
  </w:num>
  <w:num w:numId="61">
    <w:abstractNumId w:val="24"/>
  </w:num>
  <w:num w:numId="62">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removePersonalInformation/>
  <w:removeDateAndTime/>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E08"/>
    <w:rsid w:val="00132A14"/>
    <w:rsid w:val="002322DC"/>
    <w:rsid w:val="0029627D"/>
    <w:rsid w:val="002A1898"/>
    <w:rsid w:val="002B19B3"/>
    <w:rsid w:val="003E6B41"/>
    <w:rsid w:val="00672EC9"/>
    <w:rsid w:val="00781A70"/>
    <w:rsid w:val="007C603D"/>
    <w:rsid w:val="0085517D"/>
    <w:rsid w:val="009C7DCE"/>
    <w:rsid w:val="00BF749B"/>
    <w:rsid w:val="00C75E08"/>
    <w:rsid w:val="00CF4ACB"/>
    <w:rsid w:val="00D74D67"/>
    <w:rsid w:val="00DA03CF"/>
    <w:rsid w:val="00DA2878"/>
    <w:rsid w:val="00E10BDC"/>
    <w:rsid w:val="00F14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A9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749B"/>
    <w:pPr>
      <w:spacing w:before="100" w:beforeAutospacing="1" w:after="100" w:afterAutospacing="1" w:line="240" w:lineRule="auto"/>
    </w:pPr>
    <w:rPr>
      <w:rFonts w:ascii="Arial" w:hAnsi="Arial"/>
      <w:sz w:val="24"/>
    </w:rPr>
  </w:style>
  <w:style w:type="paragraph" w:styleId="Heading1">
    <w:name w:val="heading 1"/>
    <w:basedOn w:val="Normal"/>
    <w:link w:val="Heading1Char"/>
    <w:uiPriority w:val="9"/>
    <w:qFormat/>
    <w:rsid w:val="00BF749B"/>
    <w:pPr>
      <w:outlineLvl w:val="0"/>
    </w:pPr>
    <w:rPr>
      <w:rFonts w:eastAsia="Times New Roman" w:cs="Times New Roman"/>
      <w:b/>
      <w:bCs/>
      <w:kern w:val="36"/>
      <w:sz w:val="36"/>
      <w:szCs w:val="48"/>
    </w:rPr>
  </w:style>
  <w:style w:type="paragraph" w:styleId="Heading2">
    <w:name w:val="heading 2"/>
    <w:basedOn w:val="Normal"/>
    <w:link w:val="Heading2Char"/>
    <w:uiPriority w:val="9"/>
    <w:qFormat/>
    <w:rsid w:val="00BF749B"/>
    <w:pPr>
      <w:keepNext/>
      <w:outlineLvl w:val="1"/>
    </w:pPr>
    <w:rPr>
      <w:rFonts w:eastAsia="Times New Roman" w:cs="Times New Roman"/>
      <w:b/>
      <w:bCs/>
      <w:sz w:val="32"/>
      <w:szCs w:val="36"/>
    </w:rPr>
  </w:style>
  <w:style w:type="paragraph" w:styleId="Heading3">
    <w:name w:val="heading 3"/>
    <w:basedOn w:val="Normal"/>
    <w:link w:val="Heading3Char"/>
    <w:uiPriority w:val="9"/>
    <w:qFormat/>
    <w:rsid w:val="002B19B3"/>
    <w:pPr>
      <w:keepNext/>
      <w:outlineLvl w:val="2"/>
    </w:pPr>
    <w:rPr>
      <w:rFonts w:eastAsia="Times New Roman" w:cs="Times New Roman"/>
      <w:b/>
      <w:bCs/>
      <w:sz w:val="28"/>
      <w:szCs w:val="27"/>
    </w:rPr>
  </w:style>
  <w:style w:type="paragraph" w:styleId="Heading4">
    <w:name w:val="heading 4"/>
    <w:basedOn w:val="Normal"/>
    <w:link w:val="Heading4Char"/>
    <w:uiPriority w:val="9"/>
    <w:qFormat/>
    <w:rsid w:val="002B19B3"/>
    <w:pPr>
      <w:keepNext/>
      <w:outlineLvl w:val="3"/>
    </w:pPr>
    <w:rPr>
      <w:rFonts w:eastAsia="Times New Roman" w:cs="Times New Roman"/>
      <w:b/>
      <w:bCs/>
      <w:szCs w:val="24"/>
    </w:rPr>
  </w:style>
  <w:style w:type="paragraph" w:styleId="Heading5">
    <w:name w:val="heading 5"/>
    <w:basedOn w:val="Normal"/>
    <w:next w:val="Normal"/>
    <w:link w:val="Heading5Char"/>
    <w:uiPriority w:val="9"/>
    <w:unhideWhenUsed/>
    <w:qFormat/>
    <w:rsid w:val="002322DC"/>
    <w:pPr>
      <w:spacing w:before="240" w:after="120" w:afterAutospacing="0" w:line="276" w:lineRule="auto"/>
      <w:outlineLvl w:val="4"/>
    </w:pPr>
    <w:rPr>
      <w:rFonts w:cs="Arial"/>
      <w:b/>
      <w:sz w:val="22"/>
      <w:szCs w:val="24"/>
      <w:lang w:val="en"/>
    </w:rPr>
  </w:style>
  <w:style w:type="paragraph" w:styleId="Heading6">
    <w:name w:val="heading 6"/>
    <w:basedOn w:val="Normal"/>
    <w:next w:val="Normal"/>
    <w:link w:val="Heading6Char"/>
    <w:uiPriority w:val="9"/>
    <w:semiHidden/>
    <w:unhideWhenUsed/>
    <w:qFormat/>
    <w:rsid w:val="002322DC"/>
    <w:pPr>
      <w:spacing w:before="0" w:beforeAutospacing="0" w:after="0" w:afterAutospacing="0" w:line="271" w:lineRule="auto"/>
      <w:outlineLvl w:val="5"/>
    </w:pPr>
    <w:rPr>
      <w:rFonts w:ascii="Verdana" w:eastAsia="Times New Roman" w:hAnsi="Verdana" w:cs="Times New Roman"/>
      <w:b/>
      <w:bCs/>
      <w:i/>
      <w:iCs/>
      <w:color w:val="7F7F7F"/>
      <w:sz w:val="22"/>
    </w:rPr>
  </w:style>
  <w:style w:type="paragraph" w:styleId="Heading7">
    <w:name w:val="heading 7"/>
    <w:basedOn w:val="Normal"/>
    <w:next w:val="Normal"/>
    <w:link w:val="Heading7Char"/>
    <w:uiPriority w:val="9"/>
    <w:semiHidden/>
    <w:unhideWhenUsed/>
    <w:qFormat/>
    <w:rsid w:val="002322DC"/>
    <w:pPr>
      <w:spacing w:before="0" w:beforeAutospacing="0" w:after="0" w:afterAutospacing="0"/>
      <w:outlineLvl w:val="6"/>
    </w:pPr>
    <w:rPr>
      <w:rFonts w:ascii="Verdana" w:eastAsia="Times New Roman" w:hAnsi="Verdana" w:cs="Times New Roman"/>
      <w:i/>
      <w:iCs/>
      <w:sz w:val="22"/>
    </w:rPr>
  </w:style>
  <w:style w:type="paragraph" w:styleId="Heading8">
    <w:name w:val="heading 8"/>
    <w:basedOn w:val="Normal"/>
    <w:next w:val="Normal"/>
    <w:link w:val="Heading8Char"/>
    <w:uiPriority w:val="9"/>
    <w:semiHidden/>
    <w:unhideWhenUsed/>
    <w:qFormat/>
    <w:rsid w:val="002322DC"/>
    <w:pPr>
      <w:spacing w:before="0" w:beforeAutospacing="0" w:after="0" w:afterAutospacing="0"/>
      <w:outlineLvl w:val="7"/>
    </w:pPr>
    <w:rPr>
      <w:rFonts w:ascii="Verdana" w:eastAsia="Times New Roman" w:hAnsi="Verdana" w:cs="Times New Roman"/>
      <w:sz w:val="20"/>
      <w:szCs w:val="20"/>
    </w:rPr>
  </w:style>
  <w:style w:type="paragraph" w:styleId="Heading9">
    <w:name w:val="heading 9"/>
    <w:basedOn w:val="Normal"/>
    <w:next w:val="Normal"/>
    <w:link w:val="Heading9Char"/>
    <w:uiPriority w:val="9"/>
    <w:semiHidden/>
    <w:unhideWhenUsed/>
    <w:qFormat/>
    <w:rsid w:val="002322DC"/>
    <w:pPr>
      <w:spacing w:before="0" w:beforeAutospacing="0" w:after="0" w:afterAutospacing="0"/>
      <w:outlineLvl w:val="8"/>
    </w:pPr>
    <w:rPr>
      <w:rFonts w:ascii="Verdana" w:eastAsia="Times New Roman" w:hAnsi="Verdan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49B"/>
    <w:rPr>
      <w:rFonts w:ascii="Arial" w:eastAsia="Times New Roman" w:hAnsi="Arial" w:cs="Times New Roman"/>
      <w:b/>
      <w:bCs/>
      <w:kern w:val="36"/>
      <w:sz w:val="36"/>
      <w:szCs w:val="48"/>
    </w:rPr>
  </w:style>
  <w:style w:type="character" w:customStyle="1" w:styleId="Heading2Char">
    <w:name w:val="Heading 2 Char"/>
    <w:basedOn w:val="DefaultParagraphFont"/>
    <w:link w:val="Heading2"/>
    <w:uiPriority w:val="9"/>
    <w:rsid w:val="00BF749B"/>
    <w:rPr>
      <w:rFonts w:ascii="Arial" w:eastAsia="Times New Roman" w:hAnsi="Arial" w:cs="Times New Roman"/>
      <w:b/>
      <w:bCs/>
      <w:sz w:val="32"/>
      <w:szCs w:val="36"/>
    </w:rPr>
  </w:style>
  <w:style w:type="character" w:customStyle="1" w:styleId="Heading3Char">
    <w:name w:val="Heading 3 Char"/>
    <w:basedOn w:val="DefaultParagraphFont"/>
    <w:link w:val="Heading3"/>
    <w:uiPriority w:val="9"/>
    <w:rsid w:val="002B19B3"/>
    <w:rPr>
      <w:rFonts w:ascii="Arial" w:eastAsia="Times New Roman" w:hAnsi="Arial" w:cs="Times New Roman"/>
      <w:b/>
      <w:bCs/>
      <w:sz w:val="28"/>
      <w:szCs w:val="27"/>
    </w:rPr>
  </w:style>
  <w:style w:type="character" w:customStyle="1" w:styleId="Heading4Char">
    <w:name w:val="Heading 4 Char"/>
    <w:basedOn w:val="DefaultParagraphFont"/>
    <w:link w:val="Heading4"/>
    <w:uiPriority w:val="9"/>
    <w:rsid w:val="002B19B3"/>
    <w:rPr>
      <w:rFonts w:ascii="Arial" w:eastAsia="Times New Roman" w:hAnsi="Arial" w:cs="Times New Roman"/>
      <w:b/>
      <w:bCs/>
      <w:sz w:val="24"/>
      <w:szCs w:val="24"/>
    </w:rPr>
  </w:style>
  <w:style w:type="numbering" w:customStyle="1" w:styleId="NoList1">
    <w:name w:val="No List1"/>
    <w:next w:val="NoList"/>
    <w:uiPriority w:val="99"/>
    <w:semiHidden/>
    <w:unhideWhenUsed/>
    <w:rsid w:val="00C75E08"/>
  </w:style>
  <w:style w:type="character" w:styleId="Hyperlink">
    <w:name w:val="Hyperlink"/>
    <w:basedOn w:val="DefaultParagraphFont"/>
    <w:uiPriority w:val="99"/>
    <w:unhideWhenUsed/>
    <w:rsid w:val="00C75E08"/>
    <w:rPr>
      <w:color w:val="0000FF"/>
      <w:u w:val="single"/>
    </w:rPr>
  </w:style>
  <w:style w:type="character" w:styleId="FollowedHyperlink">
    <w:name w:val="FollowedHyperlink"/>
    <w:basedOn w:val="DefaultParagraphFont"/>
    <w:uiPriority w:val="99"/>
    <w:semiHidden/>
    <w:unhideWhenUsed/>
    <w:rsid w:val="00C75E08"/>
    <w:rPr>
      <w:color w:val="800080"/>
      <w:u w:val="single"/>
    </w:rPr>
  </w:style>
  <w:style w:type="paragraph" w:customStyle="1" w:styleId="msonormal0">
    <w:name w:val="msonormal"/>
    <w:basedOn w:val="Normal"/>
    <w:rsid w:val="00C75E08"/>
    <w:rPr>
      <w:rFonts w:ascii="Times New Roman" w:eastAsia="Times New Roman" w:hAnsi="Times New Roman" w:cs="Times New Roman"/>
      <w:szCs w:val="24"/>
    </w:rPr>
  </w:style>
  <w:style w:type="paragraph" w:customStyle="1" w:styleId="error">
    <w:name w:val="error"/>
    <w:basedOn w:val="Normal"/>
    <w:rsid w:val="00C75E08"/>
    <w:rPr>
      <w:rFonts w:ascii="Times New Roman" w:eastAsia="Times New Roman" w:hAnsi="Times New Roman" w:cs="Times New Roman"/>
      <w:color w:val="8C2E0B"/>
      <w:szCs w:val="24"/>
    </w:rPr>
  </w:style>
  <w:style w:type="paragraph" w:customStyle="1" w:styleId="tabledrag-toggle-weight-wrapper">
    <w:name w:val="tabledrag-toggle-weight-wrapper"/>
    <w:basedOn w:val="Normal"/>
    <w:rsid w:val="00C75E08"/>
    <w:pPr>
      <w:jc w:val="right"/>
    </w:pPr>
    <w:rPr>
      <w:rFonts w:ascii="Times New Roman" w:eastAsia="Times New Roman" w:hAnsi="Times New Roman" w:cs="Times New Roman"/>
      <w:szCs w:val="24"/>
    </w:rPr>
  </w:style>
  <w:style w:type="paragraph" w:customStyle="1" w:styleId="ajax-progress-bar">
    <w:name w:val="ajax-progress-bar"/>
    <w:basedOn w:val="Normal"/>
    <w:rsid w:val="00C75E08"/>
    <w:rPr>
      <w:rFonts w:ascii="Times New Roman" w:eastAsia="Times New Roman" w:hAnsi="Times New Roman" w:cs="Times New Roman"/>
      <w:szCs w:val="24"/>
    </w:rPr>
  </w:style>
  <w:style w:type="paragraph" w:customStyle="1" w:styleId="nowrap">
    <w:name w:val="nowrap"/>
    <w:basedOn w:val="Normal"/>
    <w:rsid w:val="00C75E08"/>
    <w:rPr>
      <w:rFonts w:ascii="Times New Roman" w:eastAsia="Times New Roman" w:hAnsi="Times New Roman" w:cs="Times New Roman"/>
      <w:szCs w:val="24"/>
    </w:rPr>
  </w:style>
  <w:style w:type="paragraph" w:customStyle="1" w:styleId="element-hidden">
    <w:name w:val="element-hidden"/>
    <w:basedOn w:val="Normal"/>
    <w:rsid w:val="00C75E08"/>
    <w:rPr>
      <w:rFonts w:ascii="Times New Roman" w:eastAsia="Times New Roman" w:hAnsi="Times New Roman" w:cs="Times New Roman"/>
      <w:vanish/>
      <w:szCs w:val="24"/>
    </w:rPr>
  </w:style>
  <w:style w:type="paragraph" w:customStyle="1" w:styleId="element-invisible">
    <w:name w:val="element-invisible"/>
    <w:basedOn w:val="Normal"/>
    <w:rsid w:val="00C75E08"/>
    <w:rPr>
      <w:rFonts w:ascii="Times New Roman" w:eastAsia="Times New Roman" w:hAnsi="Times New Roman" w:cs="Times New Roman"/>
      <w:szCs w:val="24"/>
    </w:rPr>
  </w:style>
  <w:style w:type="paragraph" w:customStyle="1" w:styleId="breadcrumb">
    <w:name w:val="breadcrumb"/>
    <w:basedOn w:val="Normal"/>
    <w:rsid w:val="00C75E08"/>
    <w:rPr>
      <w:rFonts w:ascii="Times New Roman" w:eastAsia="Times New Roman" w:hAnsi="Times New Roman" w:cs="Times New Roman"/>
      <w:szCs w:val="24"/>
    </w:rPr>
  </w:style>
  <w:style w:type="paragraph" w:customStyle="1" w:styleId="ok">
    <w:name w:val="ok"/>
    <w:basedOn w:val="Normal"/>
    <w:rsid w:val="00C75E08"/>
    <w:rPr>
      <w:rFonts w:ascii="Times New Roman" w:eastAsia="Times New Roman" w:hAnsi="Times New Roman" w:cs="Times New Roman"/>
      <w:color w:val="234600"/>
      <w:szCs w:val="24"/>
    </w:rPr>
  </w:style>
  <w:style w:type="paragraph" w:customStyle="1" w:styleId="warning">
    <w:name w:val="warning"/>
    <w:basedOn w:val="Normal"/>
    <w:rsid w:val="00C75E08"/>
    <w:rPr>
      <w:rFonts w:ascii="Times New Roman" w:eastAsia="Times New Roman" w:hAnsi="Times New Roman" w:cs="Times New Roman"/>
      <w:color w:val="884400"/>
      <w:szCs w:val="24"/>
    </w:rPr>
  </w:style>
  <w:style w:type="paragraph" w:customStyle="1" w:styleId="form-item">
    <w:name w:val="form-item"/>
    <w:basedOn w:val="Normal"/>
    <w:rsid w:val="00C75E08"/>
    <w:pPr>
      <w:spacing w:before="240" w:after="240"/>
    </w:pPr>
    <w:rPr>
      <w:rFonts w:ascii="Times New Roman" w:eastAsia="Times New Roman" w:hAnsi="Times New Roman" w:cs="Times New Roman"/>
      <w:szCs w:val="24"/>
    </w:rPr>
  </w:style>
  <w:style w:type="paragraph" w:customStyle="1" w:styleId="form-actions">
    <w:name w:val="form-actions"/>
    <w:basedOn w:val="Normal"/>
    <w:rsid w:val="00C75E08"/>
    <w:pPr>
      <w:spacing w:before="240" w:after="240"/>
    </w:pPr>
    <w:rPr>
      <w:rFonts w:ascii="Times New Roman" w:eastAsia="Times New Roman" w:hAnsi="Times New Roman" w:cs="Times New Roman"/>
      <w:szCs w:val="24"/>
    </w:rPr>
  </w:style>
  <w:style w:type="paragraph" w:customStyle="1" w:styleId="marker">
    <w:name w:val="marker"/>
    <w:basedOn w:val="Normal"/>
    <w:rsid w:val="00C75E08"/>
    <w:rPr>
      <w:rFonts w:ascii="Times New Roman" w:eastAsia="Times New Roman" w:hAnsi="Times New Roman" w:cs="Times New Roman"/>
      <w:color w:val="FF0000"/>
      <w:szCs w:val="24"/>
    </w:rPr>
  </w:style>
  <w:style w:type="paragraph" w:customStyle="1" w:styleId="form-required">
    <w:name w:val="form-required"/>
    <w:basedOn w:val="Normal"/>
    <w:rsid w:val="00C75E08"/>
    <w:rPr>
      <w:rFonts w:ascii="Times New Roman" w:eastAsia="Times New Roman" w:hAnsi="Times New Roman" w:cs="Times New Roman"/>
      <w:color w:val="FF0000"/>
      <w:szCs w:val="24"/>
    </w:rPr>
  </w:style>
  <w:style w:type="paragraph" w:customStyle="1" w:styleId="more-link">
    <w:name w:val="more-link"/>
    <w:basedOn w:val="Normal"/>
    <w:rsid w:val="00C75E08"/>
    <w:pPr>
      <w:jc w:val="right"/>
    </w:pPr>
    <w:rPr>
      <w:rFonts w:ascii="Times New Roman" w:eastAsia="Times New Roman" w:hAnsi="Times New Roman" w:cs="Times New Roman"/>
      <w:szCs w:val="24"/>
    </w:rPr>
  </w:style>
  <w:style w:type="paragraph" w:customStyle="1" w:styleId="more-help-link">
    <w:name w:val="more-help-link"/>
    <w:basedOn w:val="Normal"/>
    <w:rsid w:val="00C75E08"/>
    <w:pPr>
      <w:jc w:val="right"/>
    </w:pPr>
    <w:rPr>
      <w:rFonts w:ascii="Times New Roman" w:eastAsia="Times New Roman" w:hAnsi="Times New Roman" w:cs="Times New Roman"/>
      <w:szCs w:val="24"/>
    </w:rPr>
  </w:style>
  <w:style w:type="paragraph" w:customStyle="1" w:styleId="pager-current">
    <w:name w:val="pager-current"/>
    <w:basedOn w:val="Normal"/>
    <w:rsid w:val="00C75E08"/>
    <w:rPr>
      <w:rFonts w:ascii="Times New Roman" w:eastAsia="Times New Roman" w:hAnsi="Times New Roman" w:cs="Times New Roman"/>
      <w:b/>
      <w:bCs/>
      <w:szCs w:val="24"/>
    </w:rPr>
  </w:style>
  <w:style w:type="paragraph" w:customStyle="1" w:styleId="tabledrag-toggle-weight">
    <w:name w:val="tabledrag-toggle-weight"/>
    <w:basedOn w:val="Normal"/>
    <w:rsid w:val="00C75E08"/>
    <w:rPr>
      <w:rFonts w:ascii="Times New Roman" w:eastAsia="Times New Roman" w:hAnsi="Times New Roman" w:cs="Times New Roman"/>
    </w:rPr>
  </w:style>
  <w:style w:type="paragraph" w:customStyle="1" w:styleId="progress">
    <w:name w:val="progress"/>
    <w:basedOn w:val="Normal"/>
    <w:rsid w:val="00C75E08"/>
    <w:rPr>
      <w:rFonts w:ascii="Times New Roman" w:eastAsia="Times New Roman" w:hAnsi="Times New Roman" w:cs="Times New Roman"/>
      <w:b/>
      <w:bCs/>
      <w:szCs w:val="24"/>
    </w:rPr>
  </w:style>
  <w:style w:type="paragraph" w:customStyle="1" w:styleId="node-unpublished">
    <w:name w:val="node-unpublished"/>
    <w:basedOn w:val="Normal"/>
    <w:rsid w:val="00C75E08"/>
    <w:pPr>
      <w:shd w:val="clear" w:color="auto" w:fill="FFF4F4"/>
    </w:pPr>
    <w:rPr>
      <w:rFonts w:ascii="Times New Roman" w:eastAsia="Times New Roman" w:hAnsi="Times New Roman" w:cs="Times New Roman"/>
      <w:szCs w:val="24"/>
    </w:rPr>
  </w:style>
  <w:style w:type="paragraph" w:customStyle="1" w:styleId="password-strength">
    <w:name w:val="password-strength"/>
    <w:basedOn w:val="Normal"/>
    <w:rsid w:val="00C75E08"/>
    <w:pPr>
      <w:spacing w:before="336"/>
    </w:pPr>
    <w:rPr>
      <w:rFonts w:ascii="Times New Roman" w:eastAsia="Times New Roman" w:hAnsi="Times New Roman" w:cs="Times New Roman"/>
      <w:szCs w:val="24"/>
    </w:rPr>
  </w:style>
  <w:style w:type="paragraph" w:customStyle="1" w:styleId="password-strength-title">
    <w:name w:val="password-strength-title"/>
    <w:basedOn w:val="Normal"/>
    <w:rsid w:val="00C75E08"/>
    <w:rPr>
      <w:rFonts w:ascii="Times New Roman" w:eastAsia="Times New Roman" w:hAnsi="Times New Roman" w:cs="Times New Roman"/>
      <w:szCs w:val="24"/>
    </w:rPr>
  </w:style>
  <w:style w:type="paragraph" w:customStyle="1" w:styleId="password-strength-text">
    <w:name w:val="password-strength-text"/>
    <w:basedOn w:val="Normal"/>
    <w:rsid w:val="00C75E08"/>
    <w:rPr>
      <w:rFonts w:ascii="Times New Roman" w:eastAsia="Times New Roman" w:hAnsi="Times New Roman" w:cs="Times New Roman"/>
      <w:b/>
      <w:bCs/>
      <w:szCs w:val="24"/>
    </w:rPr>
  </w:style>
  <w:style w:type="paragraph" w:customStyle="1" w:styleId="password-indicator">
    <w:name w:val="password-indicator"/>
    <w:basedOn w:val="Normal"/>
    <w:rsid w:val="00C75E08"/>
    <w:pPr>
      <w:shd w:val="clear" w:color="auto" w:fill="C4C4C4"/>
    </w:pPr>
    <w:rPr>
      <w:rFonts w:ascii="Times New Roman" w:eastAsia="Times New Roman" w:hAnsi="Times New Roman" w:cs="Times New Roman"/>
      <w:szCs w:val="24"/>
    </w:rPr>
  </w:style>
  <w:style w:type="paragraph" w:customStyle="1" w:styleId="confirm-parent">
    <w:name w:val="confirm-parent"/>
    <w:basedOn w:val="Normal"/>
    <w:rsid w:val="00C75E08"/>
    <w:pPr>
      <w:spacing w:after="0"/>
    </w:pPr>
    <w:rPr>
      <w:rFonts w:ascii="Times New Roman" w:eastAsia="Times New Roman" w:hAnsi="Times New Roman" w:cs="Times New Roman"/>
      <w:szCs w:val="24"/>
    </w:rPr>
  </w:style>
  <w:style w:type="paragraph" w:customStyle="1" w:styleId="password-parent">
    <w:name w:val="password-parent"/>
    <w:basedOn w:val="Normal"/>
    <w:rsid w:val="00C75E08"/>
    <w:pPr>
      <w:spacing w:after="0"/>
    </w:pPr>
    <w:rPr>
      <w:rFonts w:ascii="Times New Roman" w:eastAsia="Times New Roman" w:hAnsi="Times New Roman" w:cs="Times New Roman"/>
      <w:szCs w:val="24"/>
    </w:rPr>
  </w:style>
  <w:style w:type="paragraph" w:customStyle="1" w:styleId="profile">
    <w:name w:val="profile"/>
    <w:basedOn w:val="Normal"/>
    <w:rsid w:val="00C75E08"/>
    <w:pPr>
      <w:spacing w:before="240" w:after="240"/>
    </w:pPr>
    <w:rPr>
      <w:rFonts w:ascii="Times New Roman" w:eastAsia="Times New Roman" w:hAnsi="Times New Roman" w:cs="Times New Roman"/>
      <w:szCs w:val="24"/>
    </w:rPr>
  </w:style>
  <w:style w:type="paragraph" w:customStyle="1" w:styleId="views-exposed-widgets">
    <w:name w:val="views-exposed-widgets"/>
    <w:basedOn w:val="Normal"/>
    <w:rsid w:val="00C75E08"/>
    <w:pPr>
      <w:spacing w:after="120"/>
    </w:pPr>
    <w:rPr>
      <w:rFonts w:ascii="Times New Roman" w:eastAsia="Times New Roman" w:hAnsi="Times New Roman" w:cs="Times New Roman"/>
      <w:szCs w:val="24"/>
    </w:rPr>
  </w:style>
  <w:style w:type="paragraph" w:customStyle="1" w:styleId="views-align-left">
    <w:name w:val="views-align-left"/>
    <w:basedOn w:val="Normal"/>
    <w:rsid w:val="00C75E08"/>
    <w:rPr>
      <w:rFonts w:ascii="Times New Roman" w:eastAsia="Times New Roman" w:hAnsi="Times New Roman" w:cs="Times New Roman"/>
      <w:szCs w:val="24"/>
    </w:rPr>
  </w:style>
  <w:style w:type="paragraph" w:customStyle="1" w:styleId="views-align-right">
    <w:name w:val="views-align-right"/>
    <w:basedOn w:val="Normal"/>
    <w:rsid w:val="00C75E08"/>
    <w:pPr>
      <w:jc w:val="right"/>
    </w:pPr>
    <w:rPr>
      <w:rFonts w:ascii="Times New Roman" w:eastAsia="Times New Roman" w:hAnsi="Times New Roman" w:cs="Times New Roman"/>
      <w:szCs w:val="24"/>
    </w:rPr>
  </w:style>
  <w:style w:type="paragraph" w:customStyle="1" w:styleId="views-align-center">
    <w:name w:val="views-align-center"/>
    <w:basedOn w:val="Normal"/>
    <w:rsid w:val="00C75E08"/>
    <w:pPr>
      <w:jc w:val="center"/>
    </w:pPr>
    <w:rPr>
      <w:rFonts w:ascii="Times New Roman" w:eastAsia="Times New Roman" w:hAnsi="Times New Roman" w:cs="Times New Roman"/>
      <w:szCs w:val="24"/>
    </w:rPr>
  </w:style>
  <w:style w:type="paragraph" w:customStyle="1" w:styleId="ctools-locked">
    <w:name w:val="ctools-locked"/>
    <w:basedOn w:val="Normal"/>
    <w:rsid w:val="00C75E08"/>
    <w:pPr>
      <w:pBdr>
        <w:top w:val="single" w:sz="6" w:space="12" w:color="FF0000"/>
        <w:left w:val="single" w:sz="6" w:space="12" w:color="FF0000"/>
        <w:bottom w:val="single" w:sz="6" w:space="12" w:color="FF0000"/>
        <w:right w:val="single" w:sz="6" w:space="12" w:color="FF0000"/>
      </w:pBdr>
    </w:pPr>
    <w:rPr>
      <w:rFonts w:ascii="Times New Roman" w:eastAsia="Times New Roman" w:hAnsi="Times New Roman" w:cs="Times New Roman"/>
      <w:color w:val="FF0000"/>
      <w:szCs w:val="24"/>
    </w:rPr>
  </w:style>
  <w:style w:type="paragraph" w:customStyle="1" w:styleId="ctools-owns-lock">
    <w:name w:val="ctools-owns-lock"/>
    <w:basedOn w:val="Normal"/>
    <w:rsid w:val="00C75E08"/>
    <w:pPr>
      <w:pBdr>
        <w:top w:val="single" w:sz="6" w:space="12" w:color="F0C020"/>
        <w:left w:val="single" w:sz="6" w:space="12" w:color="F0C020"/>
        <w:bottom w:val="single" w:sz="6" w:space="12" w:color="F0C020"/>
        <w:right w:val="single" w:sz="6" w:space="12" w:color="F0C020"/>
      </w:pBdr>
      <w:shd w:val="clear" w:color="auto" w:fill="FFFFDD"/>
    </w:pPr>
    <w:rPr>
      <w:rFonts w:ascii="Times New Roman" w:eastAsia="Times New Roman" w:hAnsi="Times New Roman" w:cs="Times New Roman"/>
      <w:szCs w:val="24"/>
    </w:rPr>
  </w:style>
  <w:style w:type="paragraph" w:customStyle="1" w:styleId="field-multiple-table">
    <w:name w:val="field-multiple-table"/>
    <w:basedOn w:val="Normal"/>
    <w:rsid w:val="00C75E08"/>
    <w:rPr>
      <w:rFonts w:ascii="Times New Roman" w:eastAsia="Times New Roman" w:hAnsi="Times New Roman" w:cs="Times New Roman"/>
      <w:szCs w:val="24"/>
    </w:rPr>
  </w:style>
  <w:style w:type="paragraph" w:customStyle="1" w:styleId="field-add-more-submit">
    <w:name w:val="field-add-more-submit"/>
    <w:basedOn w:val="Normal"/>
    <w:rsid w:val="00C75E08"/>
    <w:rPr>
      <w:rFonts w:ascii="Times New Roman" w:eastAsia="Times New Roman" w:hAnsi="Times New Roman" w:cs="Times New Roman"/>
      <w:szCs w:val="24"/>
    </w:rPr>
  </w:style>
  <w:style w:type="paragraph" w:customStyle="1" w:styleId="grippie">
    <w:name w:val="grippie"/>
    <w:basedOn w:val="Normal"/>
    <w:rsid w:val="00C75E08"/>
    <w:rPr>
      <w:rFonts w:ascii="Times New Roman" w:eastAsia="Times New Roman" w:hAnsi="Times New Roman" w:cs="Times New Roman"/>
      <w:szCs w:val="24"/>
    </w:rPr>
  </w:style>
  <w:style w:type="paragraph" w:customStyle="1" w:styleId="bar">
    <w:name w:val="bar"/>
    <w:basedOn w:val="Normal"/>
    <w:rsid w:val="00C75E08"/>
    <w:rPr>
      <w:rFonts w:ascii="Times New Roman" w:eastAsia="Times New Roman" w:hAnsi="Times New Roman" w:cs="Times New Roman"/>
      <w:szCs w:val="24"/>
    </w:rPr>
  </w:style>
  <w:style w:type="paragraph" w:customStyle="1" w:styleId="filled">
    <w:name w:val="filled"/>
    <w:basedOn w:val="Normal"/>
    <w:rsid w:val="00C75E08"/>
    <w:rPr>
      <w:rFonts w:ascii="Times New Roman" w:eastAsia="Times New Roman" w:hAnsi="Times New Roman" w:cs="Times New Roman"/>
      <w:szCs w:val="24"/>
    </w:rPr>
  </w:style>
  <w:style w:type="paragraph" w:customStyle="1" w:styleId="throbber">
    <w:name w:val="throbber"/>
    <w:basedOn w:val="Normal"/>
    <w:rsid w:val="00C75E08"/>
    <w:rPr>
      <w:rFonts w:ascii="Times New Roman" w:eastAsia="Times New Roman" w:hAnsi="Times New Roman" w:cs="Times New Roman"/>
      <w:szCs w:val="24"/>
    </w:rPr>
  </w:style>
  <w:style w:type="paragraph" w:customStyle="1" w:styleId="message">
    <w:name w:val="message"/>
    <w:basedOn w:val="Normal"/>
    <w:rsid w:val="00C75E08"/>
    <w:rPr>
      <w:rFonts w:ascii="Times New Roman" w:eastAsia="Times New Roman" w:hAnsi="Times New Roman" w:cs="Times New Roman"/>
      <w:szCs w:val="24"/>
    </w:rPr>
  </w:style>
  <w:style w:type="paragraph" w:customStyle="1" w:styleId="fieldset-wrapper">
    <w:name w:val="fieldset-wrapper"/>
    <w:basedOn w:val="Normal"/>
    <w:rsid w:val="00C75E08"/>
    <w:rPr>
      <w:rFonts w:ascii="Times New Roman" w:eastAsia="Times New Roman" w:hAnsi="Times New Roman" w:cs="Times New Roman"/>
      <w:szCs w:val="24"/>
    </w:rPr>
  </w:style>
  <w:style w:type="paragraph" w:customStyle="1" w:styleId="Title1">
    <w:name w:val="Title1"/>
    <w:basedOn w:val="Normal"/>
    <w:rsid w:val="00C75E08"/>
    <w:rPr>
      <w:rFonts w:ascii="Times New Roman" w:eastAsia="Times New Roman" w:hAnsi="Times New Roman" w:cs="Times New Roman"/>
      <w:szCs w:val="24"/>
    </w:rPr>
  </w:style>
  <w:style w:type="paragraph" w:customStyle="1" w:styleId="description">
    <w:name w:val="description"/>
    <w:basedOn w:val="Normal"/>
    <w:rsid w:val="00C75E08"/>
    <w:rPr>
      <w:rFonts w:ascii="Times New Roman" w:eastAsia="Times New Roman" w:hAnsi="Times New Roman" w:cs="Times New Roman"/>
      <w:szCs w:val="24"/>
    </w:rPr>
  </w:style>
  <w:style w:type="paragraph" w:customStyle="1" w:styleId="pager">
    <w:name w:val="pager"/>
    <w:basedOn w:val="Normal"/>
    <w:rsid w:val="00C75E08"/>
    <w:rPr>
      <w:rFonts w:ascii="Times New Roman" w:eastAsia="Times New Roman" w:hAnsi="Times New Roman" w:cs="Times New Roman"/>
      <w:szCs w:val="24"/>
    </w:rPr>
  </w:style>
  <w:style w:type="paragraph" w:customStyle="1" w:styleId="field-label">
    <w:name w:val="field-label"/>
    <w:basedOn w:val="Normal"/>
    <w:rsid w:val="00C75E08"/>
    <w:rPr>
      <w:rFonts w:ascii="Times New Roman" w:eastAsia="Times New Roman" w:hAnsi="Times New Roman" w:cs="Times New Roman"/>
      <w:szCs w:val="24"/>
    </w:rPr>
  </w:style>
  <w:style w:type="paragraph" w:customStyle="1" w:styleId="node">
    <w:name w:val="node"/>
    <w:basedOn w:val="Normal"/>
    <w:rsid w:val="00C75E08"/>
    <w:rPr>
      <w:rFonts w:ascii="Times New Roman" w:eastAsia="Times New Roman" w:hAnsi="Times New Roman" w:cs="Times New Roman"/>
      <w:szCs w:val="24"/>
    </w:rPr>
  </w:style>
  <w:style w:type="paragraph" w:customStyle="1" w:styleId="user-picture">
    <w:name w:val="user-picture"/>
    <w:basedOn w:val="Normal"/>
    <w:rsid w:val="00C75E08"/>
    <w:rPr>
      <w:rFonts w:ascii="Times New Roman" w:eastAsia="Times New Roman" w:hAnsi="Times New Roman" w:cs="Times New Roman"/>
      <w:szCs w:val="24"/>
    </w:rPr>
  </w:style>
  <w:style w:type="paragraph" w:customStyle="1" w:styleId="views-exposed-widget">
    <w:name w:val="views-exposed-widget"/>
    <w:basedOn w:val="Normal"/>
    <w:rsid w:val="00C75E08"/>
    <w:rPr>
      <w:rFonts w:ascii="Times New Roman" w:eastAsia="Times New Roman" w:hAnsi="Times New Roman" w:cs="Times New Roman"/>
      <w:szCs w:val="24"/>
    </w:rPr>
  </w:style>
  <w:style w:type="paragraph" w:customStyle="1" w:styleId="form-submit">
    <w:name w:val="form-submit"/>
    <w:basedOn w:val="Normal"/>
    <w:rsid w:val="00C75E08"/>
    <w:rPr>
      <w:rFonts w:ascii="Times New Roman" w:eastAsia="Times New Roman" w:hAnsi="Times New Roman" w:cs="Times New Roman"/>
      <w:szCs w:val="24"/>
    </w:rPr>
  </w:style>
  <w:style w:type="paragraph" w:customStyle="1" w:styleId="handle">
    <w:name w:val="handle"/>
    <w:basedOn w:val="Normal"/>
    <w:rsid w:val="00C75E08"/>
    <w:rPr>
      <w:rFonts w:ascii="Times New Roman" w:eastAsia="Times New Roman" w:hAnsi="Times New Roman" w:cs="Times New Roman"/>
      <w:szCs w:val="24"/>
    </w:rPr>
  </w:style>
  <w:style w:type="paragraph" w:customStyle="1" w:styleId="js-hide">
    <w:name w:val="js-hide"/>
    <w:basedOn w:val="Normal"/>
    <w:rsid w:val="00C75E08"/>
    <w:rPr>
      <w:rFonts w:ascii="Times New Roman" w:eastAsia="Times New Roman" w:hAnsi="Times New Roman" w:cs="Times New Roman"/>
      <w:szCs w:val="24"/>
    </w:rPr>
  </w:style>
  <w:style w:type="paragraph" w:customStyle="1" w:styleId="form-item-name">
    <w:name w:val="form-item-name"/>
    <w:basedOn w:val="Normal"/>
    <w:rsid w:val="00C75E08"/>
    <w:rPr>
      <w:rFonts w:ascii="Times New Roman" w:eastAsia="Times New Roman" w:hAnsi="Times New Roman" w:cs="Times New Roman"/>
      <w:szCs w:val="24"/>
    </w:rPr>
  </w:style>
  <w:style w:type="character" w:customStyle="1" w:styleId="summary">
    <w:name w:val="summary"/>
    <w:basedOn w:val="DefaultParagraphFont"/>
    <w:rsid w:val="00C75E08"/>
  </w:style>
  <w:style w:type="paragraph" w:customStyle="1" w:styleId="grippie1">
    <w:name w:val="grippie1"/>
    <w:basedOn w:val="Normal"/>
    <w:rsid w:val="00C75E08"/>
    <w:pPr>
      <w:pBdr>
        <w:top w:val="single" w:sz="2" w:space="0" w:color="DDDDDD"/>
        <w:left w:val="single" w:sz="6" w:space="0" w:color="DDDDDD"/>
        <w:bottom w:val="single" w:sz="6" w:space="0" w:color="DDDDDD"/>
        <w:right w:val="single" w:sz="6" w:space="0" w:color="DDDDDD"/>
      </w:pBdr>
    </w:pPr>
    <w:rPr>
      <w:rFonts w:ascii="Times New Roman" w:eastAsia="Times New Roman" w:hAnsi="Times New Roman" w:cs="Times New Roman"/>
      <w:szCs w:val="24"/>
    </w:rPr>
  </w:style>
  <w:style w:type="paragraph" w:customStyle="1" w:styleId="handle1">
    <w:name w:val="handle1"/>
    <w:basedOn w:val="Normal"/>
    <w:rsid w:val="00C75E08"/>
    <w:pPr>
      <w:spacing w:after="0"/>
      <w:ind w:left="120" w:right="120"/>
    </w:pPr>
    <w:rPr>
      <w:rFonts w:ascii="Times New Roman" w:eastAsia="Times New Roman" w:hAnsi="Times New Roman" w:cs="Times New Roman"/>
      <w:szCs w:val="24"/>
    </w:rPr>
  </w:style>
  <w:style w:type="paragraph" w:customStyle="1" w:styleId="bar1">
    <w:name w:val="bar1"/>
    <w:basedOn w:val="Normal"/>
    <w:rsid w:val="00C75E08"/>
    <w:pPr>
      <w:pBdr>
        <w:top w:val="single" w:sz="6" w:space="0" w:color="666666"/>
        <w:left w:val="single" w:sz="6" w:space="0" w:color="666666"/>
        <w:bottom w:val="single" w:sz="6" w:space="0" w:color="666666"/>
        <w:right w:val="single" w:sz="6" w:space="0" w:color="666666"/>
      </w:pBdr>
      <w:shd w:val="clear" w:color="auto" w:fill="CCCCCC"/>
      <w:spacing w:after="0"/>
      <w:ind w:left="48" w:right="48"/>
    </w:pPr>
    <w:rPr>
      <w:rFonts w:ascii="Times New Roman" w:eastAsia="Times New Roman" w:hAnsi="Times New Roman" w:cs="Times New Roman"/>
      <w:szCs w:val="24"/>
    </w:rPr>
  </w:style>
  <w:style w:type="paragraph" w:customStyle="1" w:styleId="filled1">
    <w:name w:val="filled1"/>
    <w:basedOn w:val="Normal"/>
    <w:rsid w:val="00C75E08"/>
    <w:pPr>
      <w:shd w:val="clear" w:color="auto" w:fill="0072B9"/>
    </w:pPr>
    <w:rPr>
      <w:rFonts w:ascii="Times New Roman" w:eastAsia="Times New Roman" w:hAnsi="Times New Roman" w:cs="Times New Roman"/>
      <w:szCs w:val="24"/>
    </w:rPr>
  </w:style>
  <w:style w:type="paragraph" w:customStyle="1" w:styleId="throbber1">
    <w:name w:val="throbber1"/>
    <w:basedOn w:val="Normal"/>
    <w:rsid w:val="00C75E08"/>
    <w:pPr>
      <w:spacing w:before="30" w:after="30"/>
      <w:ind w:left="30" w:right="30"/>
    </w:pPr>
    <w:rPr>
      <w:rFonts w:ascii="Times New Roman" w:eastAsia="Times New Roman" w:hAnsi="Times New Roman" w:cs="Times New Roman"/>
      <w:szCs w:val="24"/>
    </w:rPr>
  </w:style>
  <w:style w:type="paragraph" w:customStyle="1" w:styleId="message1">
    <w:name w:val="message1"/>
    <w:basedOn w:val="Normal"/>
    <w:rsid w:val="00C75E08"/>
    <w:rPr>
      <w:rFonts w:ascii="Times New Roman" w:eastAsia="Times New Roman" w:hAnsi="Times New Roman" w:cs="Times New Roman"/>
      <w:szCs w:val="24"/>
    </w:rPr>
  </w:style>
  <w:style w:type="paragraph" w:customStyle="1" w:styleId="throbber2">
    <w:name w:val="throbber2"/>
    <w:basedOn w:val="Normal"/>
    <w:rsid w:val="00C75E08"/>
    <w:pPr>
      <w:spacing w:after="0"/>
      <w:ind w:left="30" w:right="30"/>
    </w:pPr>
    <w:rPr>
      <w:rFonts w:ascii="Times New Roman" w:eastAsia="Times New Roman" w:hAnsi="Times New Roman" w:cs="Times New Roman"/>
      <w:szCs w:val="24"/>
    </w:rPr>
  </w:style>
  <w:style w:type="paragraph" w:customStyle="1" w:styleId="fieldset-wrapper1">
    <w:name w:val="fieldset-wrapper1"/>
    <w:basedOn w:val="Normal"/>
    <w:rsid w:val="00C75E08"/>
    <w:rPr>
      <w:rFonts w:ascii="Times New Roman" w:eastAsia="Times New Roman" w:hAnsi="Times New Roman" w:cs="Times New Roman"/>
      <w:szCs w:val="24"/>
    </w:rPr>
  </w:style>
  <w:style w:type="paragraph" w:customStyle="1" w:styleId="js-hide1">
    <w:name w:val="js-hide1"/>
    <w:basedOn w:val="Normal"/>
    <w:rsid w:val="00C75E08"/>
    <w:rPr>
      <w:rFonts w:ascii="Times New Roman" w:eastAsia="Times New Roman" w:hAnsi="Times New Roman" w:cs="Times New Roman"/>
      <w:vanish/>
      <w:szCs w:val="24"/>
    </w:rPr>
  </w:style>
  <w:style w:type="paragraph" w:customStyle="1" w:styleId="error1">
    <w:name w:val="error1"/>
    <w:basedOn w:val="Normal"/>
    <w:rsid w:val="00C75E08"/>
    <w:rPr>
      <w:rFonts w:ascii="Times New Roman" w:eastAsia="Times New Roman" w:hAnsi="Times New Roman" w:cs="Times New Roman"/>
      <w:color w:val="333333"/>
      <w:szCs w:val="24"/>
    </w:rPr>
  </w:style>
  <w:style w:type="paragraph" w:customStyle="1" w:styleId="title10">
    <w:name w:val="title1"/>
    <w:basedOn w:val="Normal"/>
    <w:rsid w:val="00C75E08"/>
    <w:rPr>
      <w:rFonts w:ascii="Times New Roman" w:eastAsia="Times New Roman" w:hAnsi="Times New Roman" w:cs="Times New Roman"/>
      <w:b/>
      <w:bCs/>
      <w:szCs w:val="24"/>
    </w:rPr>
  </w:style>
  <w:style w:type="paragraph" w:customStyle="1" w:styleId="form-item1">
    <w:name w:val="form-item1"/>
    <w:basedOn w:val="Normal"/>
    <w:rsid w:val="00C75E08"/>
    <w:pPr>
      <w:spacing w:after="0"/>
    </w:pPr>
    <w:rPr>
      <w:rFonts w:ascii="Times New Roman" w:eastAsia="Times New Roman" w:hAnsi="Times New Roman" w:cs="Times New Roman"/>
      <w:szCs w:val="24"/>
    </w:rPr>
  </w:style>
  <w:style w:type="paragraph" w:customStyle="1" w:styleId="form-item2">
    <w:name w:val="form-item2"/>
    <w:basedOn w:val="Normal"/>
    <w:rsid w:val="00C75E08"/>
    <w:pPr>
      <w:spacing w:after="0"/>
    </w:pPr>
    <w:rPr>
      <w:rFonts w:ascii="Times New Roman" w:eastAsia="Times New Roman" w:hAnsi="Times New Roman" w:cs="Times New Roman"/>
      <w:szCs w:val="24"/>
    </w:rPr>
  </w:style>
  <w:style w:type="paragraph" w:customStyle="1" w:styleId="description1">
    <w:name w:val="description1"/>
    <w:basedOn w:val="Normal"/>
    <w:rsid w:val="00C75E08"/>
    <w:rPr>
      <w:rFonts w:ascii="Times New Roman" w:eastAsia="Times New Roman" w:hAnsi="Times New Roman" w:cs="Times New Roman"/>
      <w:sz w:val="20"/>
      <w:szCs w:val="20"/>
    </w:rPr>
  </w:style>
  <w:style w:type="paragraph" w:customStyle="1" w:styleId="form-item3">
    <w:name w:val="form-item3"/>
    <w:basedOn w:val="Normal"/>
    <w:rsid w:val="00C75E08"/>
    <w:pPr>
      <w:spacing w:before="96" w:after="96"/>
    </w:pPr>
    <w:rPr>
      <w:rFonts w:ascii="Times New Roman" w:eastAsia="Times New Roman" w:hAnsi="Times New Roman" w:cs="Times New Roman"/>
      <w:szCs w:val="24"/>
    </w:rPr>
  </w:style>
  <w:style w:type="paragraph" w:customStyle="1" w:styleId="form-item4">
    <w:name w:val="form-item4"/>
    <w:basedOn w:val="Normal"/>
    <w:rsid w:val="00C75E08"/>
    <w:pPr>
      <w:spacing w:before="96" w:after="96"/>
    </w:pPr>
    <w:rPr>
      <w:rFonts w:ascii="Times New Roman" w:eastAsia="Times New Roman" w:hAnsi="Times New Roman" w:cs="Times New Roman"/>
      <w:szCs w:val="24"/>
    </w:rPr>
  </w:style>
  <w:style w:type="paragraph" w:customStyle="1" w:styleId="description2">
    <w:name w:val="description2"/>
    <w:basedOn w:val="Normal"/>
    <w:rsid w:val="00C75E08"/>
    <w:pPr>
      <w:ind w:left="576"/>
    </w:pPr>
    <w:rPr>
      <w:rFonts w:ascii="Times New Roman" w:eastAsia="Times New Roman" w:hAnsi="Times New Roman" w:cs="Times New Roman"/>
      <w:szCs w:val="24"/>
    </w:rPr>
  </w:style>
  <w:style w:type="paragraph" w:customStyle="1" w:styleId="description3">
    <w:name w:val="description3"/>
    <w:basedOn w:val="Normal"/>
    <w:rsid w:val="00C75E08"/>
    <w:pPr>
      <w:ind w:left="576"/>
    </w:pPr>
    <w:rPr>
      <w:rFonts w:ascii="Times New Roman" w:eastAsia="Times New Roman" w:hAnsi="Times New Roman" w:cs="Times New Roman"/>
      <w:szCs w:val="24"/>
    </w:rPr>
  </w:style>
  <w:style w:type="paragraph" w:customStyle="1" w:styleId="pager1">
    <w:name w:val="pager1"/>
    <w:basedOn w:val="Normal"/>
    <w:rsid w:val="00C75E08"/>
    <w:pPr>
      <w:jc w:val="center"/>
    </w:pPr>
    <w:rPr>
      <w:rFonts w:ascii="Times New Roman" w:eastAsia="Times New Roman" w:hAnsi="Times New Roman" w:cs="Times New Roman"/>
      <w:szCs w:val="24"/>
    </w:rPr>
  </w:style>
  <w:style w:type="character" w:customStyle="1" w:styleId="summary1">
    <w:name w:val="summary1"/>
    <w:basedOn w:val="DefaultParagraphFont"/>
    <w:rsid w:val="00C75E08"/>
    <w:rPr>
      <w:color w:val="999999"/>
      <w:sz w:val="22"/>
      <w:szCs w:val="22"/>
    </w:rPr>
  </w:style>
  <w:style w:type="paragraph" w:customStyle="1" w:styleId="field-label1">
    <w:name w:val="field-label1"/>
    <w:basedOn w:val="Normal"/>
    <w:rsid w:val="00C75E08"/>
    <w:rPr>
      <w:rFonts w:ascii="Times New Roman" w:eastAsia="Times New Roman" w:hAnsi="Times New Roman" w:cs="Times New Roman"/>
      <w:b/>
      <w:bCs/>
      <w:szCs w:val="24"/>
    </w:rPr>
  </w:style>
  <w:style w:type="paragraph" w:customStyle="1" w:styleId="field-multiple-table1">
    <w:name w:val="field-multiple-table1"/>
    <w:basedOn w:val="Normal"/>
    <w:rsid w:val="00C75E08"/>
    <w:pPr>
      <w:spacing w:after="0"/>
    </w:pPr>
    <w:rPr>
      <w:rFonts w:ascii="Times New Roman" w:eastAsia="Times New Roman" w:hAnsi="Times New Roman" w:cs="Times New Roman"/>
      <w:szCs w:val="24"/>
    </w:rPr>
  </w:style>
  <w:style w:type="paragraph" w:customStyle="1" w:styleId="field-add-more-submit1">
    <w:name w:val="field-add-more-submit1"/>
    <w:basedOn w:val="Normal"/>
    <w:rsid w:val="00C75E08"/>
    <w:pPr>
      <w:spacing w:before="120" w:after="0"/>
    </w:pPr>
    <w:rPr>
      <w:rFonts w:ascii="Times New Roman" w:eastAsia="Times New Roman" w:hAnsi="Times New Roman" w:cs="Times New Roman"/>
      <w:szCs w:val="24"/>
    </w:rPr>
  </w:style>
  <w:style w:type="paragraph" w:customStyle="1" w:styleId="node1">
    <w:name w:val="node1"/>
    <w:basedOn w:val="Normal"/>
    <w:rsid w:val="00C75E08"/>
    <w:pPr>
      <w:shd w:val="clear" w:color="auto" w:fill="FFFFEA"/>
    </w:pPr>
    <w:rPr>
      <w:rFonts w:ascii="Times New Roman" w:eastAsia="Times New Roman" w:hAnsi="Times New Roman" w:cs="Times New Roman"/>
      <w:szCs w:val="24"/>
    </w:rPr>
  </w:style>
  <w:style w:type="paragraph" w:customStyle="1" w:styleId="form-item5">
    <w:name w:val="form-item5"/>
    <w:basedOn w:val="Normal"/>
    <w:rsid w:val="00C75E08"/>
    <w:pPr>
      <w:spacing w:after="0"/>
    </w:pPr>
    <w:rPr>
      <w:rFonts w:ascii="Times New Roman" w:eastAsia="Times New Roman" w:hAnsi="Times New Roman" w:cs="Times New Roman"/>
      <w:szCs w:val="24"/>
    </w:rPr>
  </w:style>
  <w:style w:type="paragraph" w:customStyle="1" w:styleId="form-item6">
    <w:name w:val="form-item6"/>
    <w:basedOn w:val="Normal"/>
    <w:rsid w:val="00C75E08"/>
    <w:pPr>
      <w:spacing w:after="0"/>
    </w:pPr>
    <w:rPr>
      <w:rFonts w:ascii="Times New Roman" w:eastAsia="Times New Roman" w:hAnsi="Times New Roman" w:cs="Times New Roman"/>
      <w:szCs w:val="24"/>
    </w:rPr>
  </w:style>
  <w:style w:type="paragraph" w:customStyle="1" w:styleId="form-item-name1">
    <w:name w:val="form-item-name1"/>
    <w:basedOn w:val="Normal"/>
    <w:rsid w:val="00C75E08"/>
    <w:pPr>
      <w:ind w:right="240"/>
    </w:pPr>
    <w:rPr>
      <w:rFonts w:ascii="Times New Roman" w:eastAsia="Times New Roman" w:hAnsi="Times New Roman" w:cs="Times New Roman"/>
      <w:szCs w:val="24"/>
    </w:rPr>
  </w:style>
  <w:style w:type="paragraph" w:customStyle="1" w:styleId="user-picture1">
    <w:name w:val="user-picture1"/>
    <w:basedOn w:val="Normal"/>
    <w:rsid w:val="00C75E08"/>
    <w:pPr>
      <w:spacing w:after="240"/>
      <w:ind w:right="240"/>
    </w:pPr>
    <w:rPr>
      <w:rFonts w:ascii="Times New Roman" w:eastAsia="Times New Roman" w:hAnsi="Times New Roman" w:cs="Times New Roman"/>
      <w:szCs w:val="24"/>
    </w:rPr>
  </w:style>
  <w:style w:type="paragraph" w:customStyle="1" w:styleId="views-exposed-widget1">
    <w:name w:val="views-exposed-widget1"/>
    <w:basedOn w:val="Normal"/>
    <w:rsid w:val="00C75E08"/>
    <w:rPr>
      <w:rFonts w:ascii="Times New Roman" w:eastAsia="Times New Roman" w:hAnsi="Times New Roman" w:cs="Times New Roman"/>
      <w:szCs w:val="24"/>
    </w:rPr>
  </w:style>
  <w:style w:type="paragraph" w:customStyle="1" w:styleId="form-submit1">
    <w:name w:val="form-submit1"/>
    <w:basedOn w:val="Normal"/>
    <w:rsid w:val="00C75E08"/>
    <w:pPr>
      <w:spacing w:before="384" w:after="0"/>
    </w:pPr>
    <w:rPr>
      <w:rFonts w:ascii="Times New Roman" w:eastAsia="Times New Roman" w:hAnsi="Times New Roman" w:cs="Times New Roman"/>
      <w:szCs w:val="24"/>
    </w:rPr>
  </w:style>
  <w:style w:type="paragraph" w:customStyle="1" w:styleId="form-item7">
    <w:name w:val="form-item7"/>
    <w:basedOn w:val="Normal"/>
    <w:rsid w:val="00C75E08"/>
    <w:pPr>
      <w:spacing w:after="0"/>
    </w:pPr>
    <w:rPr>
      <w:rFonts w:ascii="Times New Roman" w:eastAsia="Times New Roman" w:hAnsi="Times New Roman" w:cs="Times New Roman"/>
      <w:szCs w:val="24"/>
    </w:rPr>
  </w:style>
  <w:style w:type="paragraph" w:customStyle="1" w:styleId="form-submit2">
    <w:name w:val="form-submit2"/>
    <w:basedOn w:val="Normal"/>
    <w:rsid w:val="00C75E08"/>
    <w:pPr>
      <w:spacing w:after="0"/>
    </w:pPr>
    <w:rPr>
      <w:rFonts w:ascii="Times New Roman" w:eastAsia="Times New Roman" w:hAnsi="Times New Roman" w:cs="Times New Roman"/>
      <w:szCs w:val="24"/>
    </w:rPr>
  </w:style>
  <w:style w:type="paragraph" w:styleId="z-TopofForm">
    <w:name w:val="HTML Top of Form"/>
    <w:basedOn w:val="Normal"/>
    <w:next w:val="Normal"/>
    <w:link w:val="z-TopofFormChar"/>
    <w:hidden/>
    <w:uiPriority w:val="99"/>
    <w:semiHidden/>
    <w:unhideWhenUsed/>
    <w:rsid w:val="00C75E08"/>
    <w:pPr>
      <w:pBdr>
        <w:bottom w:val="single" w:sz="6" w:space="1" w:color="auto"/>
      </w:pBdr>
      <w:spacing w:after="0"/>
      <w:jc w:val="center"/>
    </w:pPr>
    <w:rPr>
      <w:rFonts w:eastAsia="Times New Roman" w:cs="Arial"/>
      <w:vanish/>
      <w:sz w:val="16"/>
      <w:szCs w:val="16"/>
    </w:rPr>
  </w:style>
  <w:style w:type="character" w:customStyle="1" w:styleId="z-TopofFormChar">
    <w:name w:val="z-Top of Form Char"/>
    <w:basedOn w:val="DefaultParagraphFont"/>
    <w:link w:val="z-TopofForm"/>
    <w:uiPriority w:val="99"/>
    <w:semiHidden/>
    <w:rsid w:val="00C75E0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75E08"/>
    <w:pPr>
      <w:pBdr>
        <w:top w:val="single" w:sz="6" w:space="1" w:color="auto"/>
      </w:pBdr>
      <w:spacing w:after="0"/>
      <w:jc w:val="center"/>
    </w:pPr>
    <w:rPr>
      <w:rFonts w:eastAsia="Times New Roman" w:cs="Arial"/>
      <w:vanish/>
      <w:sz w:val="16"/>
      <w:szCs w:val="16"/>
    </w:rPr>
  </w:style>
  <w:style w:type="character" w:customStyle="1" w:styleId="z-BottomofFormChar">
    <w:name w:val="z-Bottom of Form Char"/>
    <w:basedOn w:val="DefaultParagraphFont"/>
    <w:link w:val="z-BottomofForm"/>
    <w:uiPriority w:val="99"/>
    <w:semiHidden/>
    <w:rsid w:val="00C75E08"/>
    <w:rPr>
      <w:rFonts w:ascii="Arial" w:eastAsia="Times New Roman" w:hAnsi="Arial" w:cs="Arial"/>
      <w:vanish/>
      <w:sz w:val="16"/>
      <w:szCs w:val="16"/>
    </w:rPr>
  </w:style>
  <w:style w:type="character" w:customStyle="1" w:styleId="navspan">
    <w:name w:val="navspan"/>
    <w:basedOn w:val="DefaultParagraphFont"/>
    <w:rsid w:val="00C75E08"/>
  </w:style>
  <w:style w:type="character" w:styleId="Strong">
    <w:name w:val="Strong"/>
    <w:basedOn w:val="DefaultParagraphFont"/>
    <w:uiPriority w:val="22"/>
    <w:qFormat/>
    <w:rsid w:val="00C75E08"/>
    <w:rPr>
      <w:b/>
      <w:bCs/>
    </w:rPr>
  </w:style>
  <w:style w:type="character" w:customStyle="1" w:styleId="hiddenlinktext">
    <w:name w:val="hiddenlinktext"/>
    <w:basedOn w:val="DefaultParagraphFont"/>
    <w:rsid w:val="00C75E08"/>
  </w:style>
  <w:style w:type="character" w:customStyle="1" w:styleId="rdf-meta">
    <w:name w:val="rdf-meta"/>
    <w:basedOn w:val="DefaultParagraphFont"/>
    <w:rsid w:val="00C75E08"/>
  </w:style>
  <w:style w:type="paragraph" w:styleId="NormalWeb">
    <w:name w:val="Normal (Web)"/>
    <w:basedOn w:val="Normal"/>
    <w:uiPriority w:val="99"/>
    <w:semiHidden/>
    <w:unhideWhenUsed/>
    <w:rsid w:val="00C75E08"/>
    <w:rPr>
      <w:rFonts w:ascii="Times New Roman" w:eastAsia="Times New Roman" w:hAnsi="Times New Roman" w:cs="Times New Roman"/>
      <w:szCs w:val="24"/>
    </w:rPr>
  </w:style>
  <w:style w:type="paragraph" w:customStyle="1" w:styleId="zerobottommargin">
    <w:name w:val="zerobottommargin"/>
    <w:basedOn w:val="Normal"/>
    <w:rsid w:val="00C75E08"/>
    <w:rPr>
      <w:rFonts w:ascii="Times New Roman" w:eastAsia="Times New Roman" w:hAnsi="Times New Roman" w:cs="Times New Roman"/>
      <w:szCs w:val="24"/>
    </w:rPr>
  </w:style>
  <w:style w:type="paragraph" w:customStyle="1" w:styleId="alignright">
    <w:name w:val="alignright"/>
    <w:basedOn w:val="Normal"/>
    <w:rsid w:val="00C75E08"/>
    <w:rPr>
      <w:rFonts w:ascii="Times New Roman" w:eastAsia="Times New Roman" w:hAnsi="Times New Roman" w:cs="Times New Roman"/>
      <w:szCs w:val="24"/>
    </w:rPr>
  </w:style>
  <w:style w:type="character" w:styleId="HTMLAcronym">
    <w:name w:val="HTML Acronym"/>
    <w:basedOn w:val="DefaultParagraphFont"/>
    <w:uiPriority w:val="99"/>
    <w:semiHidden/>
    <w:unhideWhenUsed/>
    <w:rsid w:val="00C75E08"/>
  </w:style>
  <w:style w:type="paragraph" w:styleId="Header">
    <w:name w:val="header"/>
    <w:basedOn w:val="Normal"/>
    <w:link w:val="HeaderChar"/>
    <w:uiPriority w:val="99"/>
    <w:unhideWhenUsed/>
    <w:rsid w:val="00F141FC"/>
    <w:pPr>
      <w:tabs>
        <w:tab w:val="center" w:pos="4680"/>
        <w:tab w:val="right" w:pos="9360"/>
      </w:tabs>
      <w:spacing w:after="0"/>
    </w:pPr>
  </w:style>
  <w:style w:type="character" w:customStyle="1" w:styleId="HeaderChar">
    <w:name w:val="Header Char"/>
    <w:basedOn w:val="DefaultParagraphFont"/>
    <w:link w:val="Header"/>
    <w:uiPriority w:val="99"/>
    <w:rsid w:val="00F141FC"/>
  </w:style>
  <w:style w:type="paragraph" w:styleId="Footer">
    <w:name w:val="footer"/>
    <w:basedOn w:val="Normal"/>
    <w:link w:val="FooterChar"/>
    <w:uiPriority w:val="99"/>
    <w:unhideWhenUsed/>
    <w:rsid w:val="00F141FC"/>
    <w:pPr>
      <w:tabs>
        <w:tab w:val="center" w:pos="4680"/>
        <w:tab w:val="right" w:pos="9360"/>
      </w:tabs>
      <w:spacing w:after="0"/>
    </w:pPr>
  </w:style>
  <w:style w:type="character" w:customStyle="1" w:styleId="FooterChar">
    <w:name w:val="Footer Char"/>
    <w:basedOn w:val="DefaultParagraphFont"/>
    <w:link w:val="Footer"/>
    <w:uiPriority w:val="99"/>
    <w:rsid w:val="00F141FC"/>
  </w:style>
  <w:style w:type="paragraph" w:styleId="BalloonText">
    <w:name w:val="Balloon Text"/>
    <w:basedOn w:val="Normal"/>
    <w:link w:val="BalloonTextChar"/>
    <w:uiPriority w:val="99"/>
    <w:semiHidden/>
    <w:unhideWhenUsed/>
    <w:rsid w:val="002A189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898"/>
    <w:rPr>
      <w:rFonts w:ascii="Segoe UI" w:hAnsi="Segoe UI" w:cs="Segoe UI"/>
      <w:sz w:val="18"/>
      <w:szCs w:val="18"/>
    </w:rPr>
  </w:style>
  <w:style w:type="character" w:customStyle="1" w:styleId="Heading5Char">
    <w:name w:val="Heading 5 Char"/>
    <w:basedOn w:val="DefaultParagraphFont"/>
    <w:link w:val="Heading5"/>
    <w:uiPriority w:val="9"/>
    <w:rsid w:val="002322DC"/>
    <w:rPr>
      <w:rFonts w:ascii="Arial" w:hAnsi="Arial" w:cs="Arial"/>
      <w:b/>
      <w:szCs w:val="24"/>
      <w:lang w:val="en"/>
    </w:rPr>
  </w:style>
  <w:style w:type="character" w:customStyle="1" w:styleId="Heading6Char">
    <w:name w:val="Heading 6 Char"/>
    <w:basedOn w:val="DefaultParagraphFont"/>
    <w:link w:val="Heading6"/>
    <w:uiPriority w:val="9"/>
    <w:semiHidden/>
    <w:rsid w:val="002322DC"/>
    <w:rPr>
      <w:rFonts w:ascii="Verdana" w:eastAsia="Times New Roman" w:hAnsi="Verdana" w:cs="Times New Roman"/>
      <w:b/>
      <w:bCs/>
      <w:i/>
      <w:iCs/>
      <w:color w:val="7F7F7F"/>
    </w:rPr>
  </w:style>
  <w:style w:type="character" w:customStyle="1" w:styleId="Heading7Char">
    <w:name w:val="Heading 7 Char"/>
    <w:basedOn w:val="DefaultParagraphFont"/>
    <w:link w:val="Heading7"/>
    <w:uiPriority w:val="9"/>
    <w:semiHidden/>
    <w:rsid w:val="002322DC"/>
    <w:rPr>
      <w:rFonts w:ascii="Verdana" w:eastAsia="Times New Roman" w:hAnsi="Verdana" w:cs="Times New Roman"/>
      <w:i/>
      <w:iCs/>
    </w:rPr>
  </w:style>
  <w:style w:type="character" w:customStyle="1" w:styleId="Heading8Char">
    <w:name w:val="Heading 8 Char"/>
    <w:basedOn w:val="DefaultParagraphFont"/>
    <w:link w:val="Heading8"/>
    <w:uiPriority w:val="9"/>
    <w:semiHidden/>
    <w:rsid w:val="002322DC"/>
    <w:rPr>
      <w:rFonts w:ascii="Verdana" w:eastAsia="Times New Roman" w:hAnsi="Verdana" w:cs="Times New Roman"/>
      <w:sz w:val="20"/>
      <w:szCs w:val="20"/>
    </w:rPr>
  </w:style>
  <w:style w:type="character" w:customStyle="1" w:styleId="Heading9Char">
    <w:name w:val="Heading 9 Char"/>
    <w:basedOn w:val="DefaultParagraphFont"/>
    <w:link w:val="Heading9"/>
    <w:uiPriority w:val="9"/>
    <w:semiHidden/>
    <w:rsid w:val="002322DC"/>
    <w:rPr>
      <w:rFonts w:ascii="Verdana" w:eastAsia="Times New Roman" w:hAnsi="Verdana" w:cs="Times New Roman"/>
      <w:i/>
      <w:iCs/>
      <w:spacing w:val="5"/>
      <w:sz w:val="20"/>
      <w:szCs w:val="20"/>
    </w:rPr>
  </w:style>
  <w:style w:type="paragraph" w:styleId="NoSpacing">
    <w:name w:val="No Spacing"/>
    <w:uiPriority w:val="1"/>
    <w:qFormat/>
    <w:rsid w:val="002322DC"/>
    <w:pPr>
      <w:spacing w:after="0" w:line="240" w:lineRule="auto"/>
    </w:pPr>
    <w:rPr>
      <w:rFonts w:ascii="Arial" w:hAnsi="Arial" w:cs="Arial"/>
      <w:szCs w:val="24"/>
    </w:rPr>
  </w:style>
  <w:style w:type="paragraph" w:styleId="ListParagraph">
    <w:name w:val="List Paragraph"/>
    <w:basedOn w:val="Normal"/>
    <w:uiPriority w:val="34"/>
    <w:qFormat/>
    <w:rsid w:val="002322DC"/>
    <w:pPr>
      <w:numPr>
        <w:numId w:val="17"/>
      </w:numPr>
      <w:spacing w:before="0" w:beforeAutospacing="0" w:after="160" w:afterAutospacing="0" w:line="259" w:lineRule="auto"/>
      <w:contextualSpacing/>
    </w:pPr>
    <w:rPr>
      <w:rFonts w:cs="Arial"/>
      <w:lang w:val="en"/>
    </w:rPr>
  </w:style>
  <w:style w:type="paragraph" w:styleId="Caption">
    <w:name w:val="caption"/>
    <w:basedOn w:val="Normal"/>
    <w:next w:val="Normal"/>
    <w:uiPriority w:val="35"/>
    <w:unhideWhenUsed/>
    <w:qFormat/>
    <w:rsid w:val="002322DC"/>
    <w:pPr>
      <w:spacing w:before="0" w:beforeAutospacing="0" w:after="0" w:afterAutospacing="0"/>
    </w:pPr>
    <w:rPr>
      <w:rFonts w:cs="Arial"/>
      <w:b/>
      <w:lang w:val="en"/>
    </w:rPr>
  </w:style>
  <w:style w:type="paragraph" w:styleId="Title">
    <w:name w:val="Title"/>
    <w:basedOn w:val="Normal"/>
    <w:next w:val="Normal"/>
    <w:link w:val="TitleChar"/>
    <w:uiPriority w:val="10"/>
    <w:qFormat/>
    <w:rsid w:val="002322DC"/>
    <w:pPr>
      <w:pBdr>
        <w:bottom w:val="single" w:sz="4" w:space="1" w:color="auto"/>
      </w:pBdr>
      <w:spacing w:before="0" w:beforeAutospacing="0" w:after="0" w:afterAutospacing="0"/>
      <w:contextualSpacing/>
    </w:pPr>
    <w:rPr>
      <w:rFonts w:ascii="Verdana" w:eastAsia="Times New Roman" w:hAnsi="Verdana" w:cs="Times New Roman"/>
      <w:spacing w:val="5"/>
      <w:sz w:val="52"/>
      <w:szCs w:val="52"/>
    </w:rPr>
  </w:style>
  <w:style w:type="character" w:customStyle="1" w:styleId="TitleChar">
    <w:name w:val="Title Char"/>
    <w:basedOn w:val="DefaultParagraphFont"/>
    <w:link w:val="Title"/>
    <w:uiPriority w:val="10"/>
    <w:rsid w:val="002322DC"/>
    <w:rPr>
      <w:rFonts w:ascii="Verdana" w:eastAsia="Times New Roman" w:hAnsi="Verdana" w:cs="Times New Roman"/>
      <w:spacing w:val="5"/>
      <w:sz w:val="52"/>
      <w:szCs w:val="52"/>
    </w:rPr>
  </w:style>
  <w:style w:type="paragraph" w:styleId="Subtitle">
    <w:name w:val="Subtitle"/>
    <w:basedOn w:val="Normal"/>
    <w:next w:val="Normal"/>
    <w:link w:val="SubtitleChar"/>
    <w:uiPriority w:val="11"/>
    <w:qFormat/>
    <w:rsid w:val="002322DC"/>
    <w:pPr>
      <w:spacing w:before="0" w:beforeAutospacing="0" w:after="600" w:afterAutospacing="0"/>
    </w:pPr>
    <w:rPr>
      <w:rFonts w:ascii="Verdana" w:eastAsia="Times New Roman" w:hAnsi="Verdana" w:cs="Times New Roman"/>
      <w:i/>
      <w:iCs/>
      <w:spacing w:val="13"/>
    </w:rPr>
  </w:style>
  <w:style w:type="character" w:customStyle="1" w:styleId="SubtitleChar">
    <w:name w:val="Subtitle Char"/>
    <w:basedOn w:val="DefaultParagraphFont"/>
    <w:link w:val="Subtitle"/>
    <w:uiPriority w:val="11"/>
    <w:rsid w:val="002322DC"/>
    <w:rPr>
      <w:rFonts w:ascii="Verdana" w:eastAsia="Times New Roman" w:hAnsi="Verdana" w:cs="Times New Roman"/>
      <w:i/>
      <w:iCs/>
      <w:spacing w:val="13"/>
      <w:sz w:val="24"/>
    </w:rPr>
  </w:style>
  <w:style w:type="character" w:styleId="Emphasis">
    <w:name w:val="Emphasis"/>
    <w:uiPriority w:val="20"/>
    <w:qFormat/>
    <w:rsid w:val="002322DC"/>
    <w:rPr>
      <w:b/>
      <w:bCs/>
      <w:i/>
      <w:iCs/>
      <w:spacing w:val="10"/>
      <w:bdr w:val="none" w:sz="0" w:space="0" w:color="auto"/>
      <w:shd w:val="clear" w:color="auto" w:fill="auto"/>
    </w:rPr>
  </w:style>
  <w:style w:type="paragraph" w:styleId="Quote">
    <w:name w:val="Quote"/>
    <w:basedOn w:val="Normal"/>
    <w:next w:val="Normal"/>
    <w:link w:val="QuoteChar"/>
    <w:uiPriority w:val="29"/>
    <w:qFormat/>
    <w:rsid w:val="002322DC"/>
    <w:pPr>
      <w:spacing w:before="200" w:beforeAutospacing="0" w:after="0" w:afterAutospacing="0"/>
      <w:ind w:left="360" w:right="360"/>
    </w:pPr>
    <w:rPr>
      <w:rFonts w:eastAsia="Verdana" w:cs="Times New Roman"/>
      <w:i/>
      <w:iCs/>
      <w:sz w:val="22"/>
    </w:rPr>
  </w:style>
  <w:style w:type="character" w:customStyle="1" w:styleId="QuoteChar">
    <w:name w:val="Quote Char"/>
    <w:basedOn w:val="DefaultParagraphFont"/>
    <w:link w:val="Quote"/>
    <w:uiPriority w:val="29"/>
    <w:rsid w:val="002322DC"/>
    <w:rPr>
      <w:rFonts w:ascii="Arial" w:eastAsia="Verdana" w:hAnsi="Arial" w:cs="Times New Roman"/>
      <w:i/>
      <w:iCs/>
    </w:rPr>
  </w:style>
  <w:style w:type="paragraph" w:styleId="IntenseQuote">
    <w:name w:val="Intense Quote"/>
    <w:basedOn w:val="Normal"/>
    <w:next w:val="Normal"/>
    <w:link w:val="IntenseQuoteChar"/>
    <w:uiPriority w:val="30"/>
    <w:qFormat/>
    <w:rsid w:val="002322DC"/>
    <w:pPr>
      <w:pBdr>
        <w:bottom w:val="single" w:sz="4" w:space="1" w:color="auto"/>
      </w:pBdr>
      <w:spacing w:before="200" w:beforeAutospacing="0" w:after="280" w:afterAutospacing="0"/>
      <w:ind w:left="1008" w:right="1152"/>
      <w:jc w:val="both"/>
    </w:pPr>
    <w:rPr>
      <w:rFonts w:eastAsia="Verdana" w:cs="Times New Roman"/>
      <w:b/>
      <w:bCs/>
      <w:i/>
      <w:iCs/>
      <w:sz w:val="22"/>
    </w:rPr>
  </w:style>
  <w:style w:type="character" w:customStyle="1" w:styleId="IntenseQuoteChar">
    <w:name w:val="Intense Quote Char"/>
    <w:basedOn w:val="DefaultParagraphFont"/>
    <w:link w:val="IntenseQuote"/>
    <w:uiPriority w:val="30"/>
    <w:rsid w:val="002322DC"/>
    <w:rPr>
      <w:rFonts w:ascii="Arial" w:eastAsia="Verdana" w:hAnsi="Arial" w:cs="Times New Roman"/>
      <w:b/>
      <w:bCs/>
      <w:i/>
      <w:iCs/>
    </w:rPr>
  </w:style>
  <w:style w:type="character" w:styleId="SubtleEmphasis">
    <w:name w:val="Subtle Emphasis"/>
    <w:uiPriority w:val="19"/>
    <w:qFormat/>
    <w:rsid w:val="002322DC"/>
    <w:rPr>
      <w:i/>
      <w:iCs/>
    </w:rPr>
  </w:style>
  <w:style w:type="character" w:styleId="IntenseEmphasis">
    <w:name w:val="Intense Emphasis"/>
    <w:uiPriority w:val="21"/>
    <w:qFormat/>
    <w:rsid w:val="002322DC"/>
    <w:rPr>
      <w:b/>
      <w:bCs/>
    </w:rPr>
  </w:style>
  <w:style w:type="character" w:styleId="SubtleReference">
    <w:name w:val="Subtle Reference"/>
    <w:uiPriority w:val="31"/>
    <w:qFormat/>
    <w:rsid w:val="002322DC"/>
    <w:rPr>
      <w:smallCaps/>
    </w:rPr>
  </w:style>
  <w:style w:type="character" w:styleId="IntenseReference">
    <w:name w:val="Intense Reference"/>
    <w:uiPriority w:val="32"/>
    <w:qFormat/>
    <w:rsid w:val="002322DC"/>
    <w:rPr>
      <w:smallCaps/>
      <w:spacing w:val="5"/>
      <w:u w:val="single"/>
    </w:rPr>
  </w:style>
  <w:style w:type="character" w:styleId="BookTitle">
    <w:name w:val="Book Title"/>
    <w:uiPriority w:val="33"/>
    <w:qFormat/>
    <w:rsid w:val="002322DC"/>
    <w:rPr>
      <w:i/>
      <w:iCs/>
      <w:smallCaps/>
      <w:spacing w:val="5"/>
    </w:rPr>
  </w:style>
  <w:style w:type="paragraph" w:styleId="TOCHeading">
    <w:name w:val="TOC Heading"/>
    <w:basedOn w:val="Heading1"/>
    <w:next w:val="Normal"/>
    <w:uiPriority w:val="39"/>
    <w:unhideWhenUsed/>
    <w:qFormat/>
    <w:rsid w:val="002322DC"/>
    <w:pPr>
      <w:spacing w:before="0" w:beforeAutospacing="0" w:after="120" w:afterAutospacing="0"/>
      <w:contextualSpacing/>
      <w:outlineLvl w:val="9"/>
    </w:pPr>
    <w:rPr>
      <w:rFonts w:eastAsiaTheme="majorEastAsia" w:cs="Arial"/>
      <w:bCs w:val="0"/>
      <w:kern w:val="0"/>
      <w:szCs w:val="24"/>
      <w:lang w:val="en" w:bidi="en-US"/>
    </w:rPr>
  </w:style>
  <w:style w:type="character" w:styleId="CommentReference">
    <w:name w:val="annotation reference"/>
    <w:basedOn w:val="DefaultParagraphFont"/>
    <w:uiPriority w:val="99"/>
    <w:semiHidden/>
    <w:unhideWhenUsed/>
    <w:rsid w:val="002322DC"/>
    <w:rPr>
      <w:sz w:val="16"/>
      <w:szCs w:val="16"/>
    </w:rPr>
  </w:style>
  <w:style w:type="paragraph" w:styleId="CommentText">
    <w:name w:val="annotation text"/>
    <w:basedOn w:val="Normal"/>
    <w:link w:val="CommentTextChar"/>
    <w:uiPriority w:val="99"/>
    <w:unhideWhenUsed/>
    <w:rsid w:val="002322DC"/>
    <w:pPr>
      <w:spacing w:before="0" w:beforeAutospacing="0" w:after="200" w:afterAutospacing="0"/>
    </w:pPr>
    <w:rPr>
      <w:rFonts w:cs="Arial"/>
      <w:sz w:val="20"/>
      <w:szCs w:val="20"/>
      <w:lang w:val="en"/>
    </w:rPr>
  </w:style>
  <w:style w:type="character" w:customStyle="1" w:styleId="CommentTextChar">
    <w:name w:val="Comment Text Char"/>
    <w:basedOn w:val="DefaultParagraphFont"/>
    <w:link w:val="CommentText"/>
    <w:uiPriority w:val="99"/>
    <w:rsid w:val="002322DC"/>
    <w:rPr>
      <w:rFonts w:ascii="Arial" w:hAnsi="Arial" w:cs="Arial"/>
      <w:sz w:val="20"/>
      <w:szCs w:val="20"/>
      <w:lang w:val="en"/>
    </w:rPr>
  </w:style>
  <w:style w:type="character" w:styleId="UnresolvedMention">
    <w:name w:val="Unresolved Mention"/>
    <w:basedOn w:val="DefaultParagraphFont"/>
    <w:uiPriority w:val="99"/>
    <w:semiHidden/>
    <w:unhideWhenUsed/>
    <w:rsid w:val="002322DC"/>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2322DC"/>
    <w:pPr>
      <w:spacing w:after="160"/>
    </w:pPr>
    <w:rPr>
      <w:b/>
      <w:bCs/>
      <w:lang w:val="en-US"/>
    </w:rPr>
  </w:style>
  <w:style w:type="character" w:customStyle="1" w:styleId="CommentSubjectChar">
    <w:name w:val="Comment Subject Char"/>
    <w:basedOn w:val="CommentTextChar"/>
    <w:link w:val="CommentSubject"/>
    <w:uiPriority w:val="99"/>
    <w:semiHidden/>
    <w:rsid w:val="002322DC"/>
    <w:rPr>
      <w:rFonts w:ascii="Arial" w:hAnsi="Arial" w:cs="Arial"/>
      <w:b/>
      <w:bCs/>
      <w:sz w:val="20"/>
      <w:szCs w:val="20"/>
      <w:lang w:val="en"/>
    </w:rPr>
  </w:style>
  <w:style w:type="paragraph" w:styleId="Revision">
    <w:name w:val="Revision"/>
    <w:hidden/>
    <w:uiPriority w:val="99"/>
    <w:semiHidden/>
    <w:rsid w:val="002322DC"/>
    <w:pPr>
      <w:spacing w:after="0" w:line="240" w:lineRule="auto"/>
    </w:pPr>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515204">
      <w:bodyDiv w:val="1"/>
      <w:marLeft w:val="0"/>
      <w:marRight w:val="0"/>
      <w:marTop w:val="0"/>
      <w:marBottom w:val="0"/>
      <w:divBdr>
        <w:top w:val="none" w:sz="0" w:space="0" w:color="auto"/>
        <w:left w:val="none" w:sz="0" w:space="0" w:color="auto"/>
        <w:bottom w:val="none" w:sz="0" w:space="0" w:color="auto"/>
        <w:right w:val="none" w:sz="0" w:space="0" w:color="auto"/>
      </w:divBdr>
      <w:divsChild>
        <w:div w:id="1003824803">
          <w:marLeft w:val="0"/>
          <w:marRight w:val="0"/>
          <w:marTop w:val="0"/>
          <w:marBottom w:val="0"/>
          <w:divBdr>
            <w:top w:val="none" w:sz="0" w:space="0" w:color="auto"/>
            <w:left w:val="none" w:sz="0" w:space="0" w:color="auto"/>
            <w:bottom w:val="none" w:sz="0" w:space="0" w:color="auto"/>
            <w:right w:val="none" w:sz="0" w:space="0" w:color="auto"/>
          </w:divBdr>
          <w:divsChild>
            <w:div w:id="870147561">
              <w:marLeft w:val="0"/>
              <w:marRight w:val="0"/>
              <w:marTop w:val="0"/>
              <w:marBottom w:val="0"/>
              <w:divBdr>
                <w:top w:val="none" w:sz="0" w:space="0" w:color="auto"/>
                <w:left w:val="none" w:sz="0" w:space="0" w:color="auto"/>
                <w:bottom w:val="none" w:sz="0" w:space="0" w:color="auto"/>
                <w:right w:val="none" w:sz="0" w:space="0" w:color="auto"/>
              </w:divBdr>
              <w:divsChild>
                <w:div w:id="1700161244">
                  <w:marLeft w:val="0"/>
                  <w:marRight w:val="0"/>
                  <w:marTop w:val="0"/>
                  <w:marBottom w:val="0"/>
                  <w:divBdr>
                    <w:top w:val="none" w:sz="0" w:space="0" w:color="auto"/>
                    <w:left w:val="none" w:sz="0" w:space="0" w:color="auto"/>
                    <w:bottom w:val="none" w:sz="0" w:space="0" w:color="auto"/>
                    <w:right w:val="none" w:sz="0" w:space="0" w:color="auto"/>
                  </w:divBdr>
                  <w:divsChild>
                    <w:div w:id="1129475866">
                      <w:marLeft w:val="0"/>
                      <w:marRight w:val="0"/>
                      <w:marTop w:val="0"/>
                      <w:marBottom w:val="0"/>
                      <w:divBdr>
                        <w:top w:val="none" w:sz="0" w:space="0" w:color="auto"/>
                        <w:left w:val="none" w:sz="0" w:space="0" w:color="auto"/>
                        <w:bottom w:val="none" w:sz="0" w:space="0" w:color="auto"/>
                        <w:right w:val="none" w:sz="0" w:space="0" w:color="auto"/>
                      </w:divBdr>
                      <w:divsChild>
                        <w:div w:id="1276988173">
                          <w:marLeft w:val="0"/>
                          <w:marRight w:val="0"/>
                          <w:marTop w:val="0"/>
                          <w:marBottom w:val="0"/>
                          <w:divBdr>
                            <w:top w:val="none" w:sz="0" w:space="0" w:color="auto"/>
                            <w:left w:val="none" w:sz="0" w:space="0" w:color="auto"/>
                            <w:bottom w:val="none" w:sz="0" w:space="0" w:color="auto"/>
                            <w:right w:val="none" w:sz="0" w:space="0" w:color="auto"/>
                          </w:divBdr>
                          <w:divsChild>
                            <w:div w:id="1826243637">
                              <w:marLeft w:val="0"/>
                              <w:marRight w:val="0"/>
                              <w:marTop w:val="0"/>
                              <w:marBottom w:val="0"/>
                              <w:divBdr>
                                <w:top w:val="none" w:sz="0" w:space="0" w:color="auto"/>
                                <w:left w:val="none" w:sz="0" w:space="0" w:color="auto"/>
                                <w:bottom w:val="none" w:sz="0" w:space="0" w:color="auto"/>
                                <w:right w:val="none" w:sz="0" w:space="0" w:color="auto"/>
                              </w:divBdr>
                              <w:divsChild>
                                <w:div w:id="2066679157">
                                  <w:marLeft w:val="0"/>
                                  <w:marRight w:val="0"/>
                                  <w:marTop w:val="0"/>
                                  <w:marBottom w:val="0"/>
                                  <w:divBdr>
                                    <w:top w:val="none" w:sz="0" w:space="0" w:color="auto"/>
                                    <w:left w:val="none" w:sz="0" w:space="0" w:color="auto"/>
                                    <w:bottom w:val="none" w:sz="0" w:space="0" w:color="auto"/>
                                    <w:right w:val="none" w:sz="0" w:space="0" w:color="auto"/>
                                  </w:divBdr>
                                  <w:divsChild>
                                    <w:div w:id="71709179">
                                      <w:marLeft w:val="0"/>
                                      <w:marRight w:val="0"/>
                                      <w:marTop w:val="0"/>
                                      <w:marBottom w:val="0"/>
                                      <w:divBdr>
                                        <w:top w:val="none" w:sz="0" w:space="0" w:color="auto"/>
                                        <w:left w:val="none" w:sz="0" w:space="0" w:color="auto"/>
                                        <w:bottom w:val="none" w:sz="0" w:space="0" w:color="auto"/>
                                        <w:right w:val="none" w:sz="0" w:space="0" w:color="auto"/>
                                      </w:divBdr>
                                      <w:divsChild>
                                        <w:div w:id="1758987134">
                                          <w:marLeft w:val="0"/>
                                          <w:marRight w:val="0"/>
                                          <w:marTop w:val="0"/>
                                          <w:marBottom w:val="0"/>
                                          <w:divBdr>
                                            <w:top w:val="none" w:sz="0" w:space="0" w:color="auto"/>
                                            <w:left w:val="none" w:sz="0" w:space="0" w:color="auto"/>
                                            <w:bottom w:val="none" w:sz="0" w:space="0" w:color="auto"/>
                                            <w:right w:val="none" w:sz="0" w:space="0" w:color="auto"/>
                                          </w:divBdr>
                                          <w:divsChild>
                                            <w:div w:id="934552721">
                                              <w:marLeft w:val="0"/>
                                              <w:marRight w:val="0"/>
                                              <w:marTop w:val="0"/>
                                              <w:marBottom w:val="0"/>
                                              <w:divBdr>
                                                <w:top w:val="none" w:sz="0" w:space="0" w:color="auto"/>
                                                <w:left w:val="none" w:sz="0" w:space="0" w:color="auto"/>
                                                <w:bottom w:val="none" w:sz="0" w:space="0" w:color="auto"/>
                                                <w:right w:val="none" w:sz="0" w:space="0" w:color="auto"/>
                                              </w:divBdr>
                                              <w:divsChild>
                                                <w:div w:id="907418734">
                                                  <w:marLeft w:val="0"/>
                                                  <w:marRight w:val="0"/>
                                                  <w:marTop w:val="0"/>
                                                  <w:marBottom w:val="0"/>
                                                  <w:divBdr>
                                                    <w:top w:val="none" w:sz="0" w:space="0" w:color="auto"/>
                                                    <w:left w:val="none" w:sz="0" w:space="0" w:color="auto"/>
                                                    <w:bottom w:val="none" w:sz="0" w:space="0" w:color="auto"/>
                                                    <w:right w:val="none" w:sz="0" w:space="0" w:color="auto"/>
                                                  </w:divBdr>
                                                  <w:divsChild>
                                                    <w:div w:id="1286275190">
                                                      <w:marLeft w:val="0"/>
                                                      <w:marRight w:val="0"/>
                                                      <w:marTop w:val="0"/>
                                                      <w:marBottom w:val="0"/>
                                                      <w:divBdr>
                                                        <w:top w:val="none" w:sz="0" w:space="0" w:color="auto"/>
                                                        <w:left w:val="none" w:sz="0" w:space="0" w:color="auto"/>
                                                        <w:bottom w:val="none" w:sz="0" w:space="0" w:color="auto"/>
                                                        <w:right w:val="none" w:sz="0" w:space="0" w:color="auto"/>
                                                      </w:divBdr>
                                                    </w:div>
                                                  </w:divsChild>
                                                </w:div>
                                                <w:div w:id="164127062">
                                                  <w:marLeft w:val="0"/>
                                                  <w:marRight w:val="0"/>
                                                  <w:marTop w:val="0"/>
                                                  <w:marBottom w:val="0"/>
                                                  <w:divBdr>
                                                    <w:top w:val="none" w:sz="0" w:space="0" w:color="auto"/>
                                                    <w:left w:val="none" w:sz="0" w:space="0" w:color="auto"/>
                                                    <w:bottom w:val="none" w:sz="0" w:space="0" w:color="auto"/>
                                                    <w:right w:val="none" w:sz="0" w:space="0" w:color="auto"/>
                                                  </w:divBdr>
                                                  <w:divsChild>
                                                    <w:div w:id="7631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9238617">
      <w:bodyDiv w:val="1"/>
      <w:marLeft w:val="0"/>
      <w:marRight w:val="0"/>
      <w:marTop w:val="0"/>
      <w:marBottom w:val="0"/>
      <w:divBdr>
        <w:top w:val="none" w:sz="0" w:space="0" w:color="auto"/>
        <w:left w:val="none" w:sz="0" w:space="0" w:color="auto"/>
        <w:bottom w:val="none" w:sz="0" w:space="0" w:color="auto"/>
        <w:right w:val="none" w:sz="0" w:space="0" w:color="auto"/>
      </w:divBdr>
      <w:divsChild>
        <w:div w:id="1064184221">
          <w:marLeft w:val="0"/>
          <w:marRight w:val="0"/>
          <w:marTop w:val="0"/>
          <w:marBottom w:val="0"/>
          <w:divBdr>
            <w:top w:val="none" w:sz="0" w:space="0" w:color="auto"/>
            <w:left w:val="none" w:sz="0" w:space="0" w:color="auto"/>
            <w:bottom w:val="none" w:sz="0" w:space="0" w:color="auto"/>
            <w:right w:val="none" w:sz="0" w:space="0" w:color="auto"/>
          </w:divBdr>
          <w:divsChild>
            <w:div w:id="182016158">
              <w:marLeft w:val="0"/>
              <w:marRight w:val="0"/>
              <w:marTop w:val="0"/>
              <w:marBottom w:val="0"/>
              <w:divBdr>
                <w:top w:val="none" w:sz="0" w:space="0" w:color="auto"/>
                <w:left w:val="none" w:sz="0" w:space="0" w:color="auto"/>
                <w:bottom w:val="none" w:sz="0" w:space="0" w:color="auto"/>
                <w:right w:val="none" w:sz="0" w:space="0" w:color="auto"/>
              </w:divBdr>
              <w:divsChild>
                <w:div w:id="1084062080">
                  <w:marLeft w:val="0"/>
                  <w:marRight w:val="0"/>
                  <w:marTop w:val="0"/>
                  <w:marBottom w:val="0"/>
                  <w:divBdr>
                    <w:top w:val="none" w:sz="0" w:space="0" w:color="auto"/>
                    <w:left w:val="none" w:sz="0" w:space="0" w:color="auto"/>
                    <w:bottom w:val="none" w:sz="0" w:space="0" w:color="auto"/>
                    <w:right w:val="none" w:sz="0" w:space="0" w:color="auto"/>
                  </w:divBdr>
                </w:div>
                <w:div w:id="1439594459">
                  <w:marLeft w:val="0"/>
                  <w:marRight w:val="0"/>
                  <w:marTop w:val="0"/>
                  <w:marBottom w:val="0"/>
                  <w:divBdr>
                    <w:top w:val="none" w:sz="0" w:space="0" w:color="auto"/>
                    <w:left w:val="none" w:sz="0" w:space="0" w:color="auto"/>
                    <w:bottom w:val="none" w:sz="0" w:space="0" w:color="auto"/>
                    <w:right w:val="none" w:sz="0" w:space="0" w:color="auto"/>
                  </w:divBdr>
                  <w:divsChild>
                    <w:div w:id="1944334932">
                      <w:marLeft w:val="0"/>
                      <w:marRight w:val="0"/>
                      <w:marTop w:val="0"/>
                      <w:marBottom w:val="0"/>
                      <w:divBdr>
                        <w:top w:val="none" w:sz="0" w:space="0" w:color="auto"/>
                        <w:left w:val="none" w:sz="0" w:space="0" w:color="auto"/>
                        <w:bottom w:val="none" w:sz="0" w:space="0" w:color="auto"/>
                        <w:right w:val="none" w:sz="0" w:space="0" w:color="auto"/>
                      </w:divBdr>
                      <w:divsChild>
                        <w:div w:id="1052002175">
                          <w:marLeft w:val="0"/>
                          <w:marRight w:val="0"/>
                          <w:marTop w:val="0"/>
                          <w:marBottom w:val="0"/>
                          <w:divBdr>
                            <w:top w:val="none" w:sz="0" w:space="0" w:color="auto"/>
                            <w:left w:val="none" w:sz="0" w:space="0" w:color="auto"/>
                            <w:bottom w:val="none" w:sz="0" w:space="0" w:color="auto"/>
                            <w:right w:val="none" w:sz="0" w:space="0" w:color="auto"/>
                          </w:divBdr>
                          <w:divsChild>
                            <w:div w:id="165799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15869">
                  <w:marLeft w:val="0"/>
                  <w:marRight w:val="0"/>
                  <w:marTop w:val="0"/>
                  <w:marBottom w:val="0"/>
                  <w:divBdr>
                    <w:top w:val="none" w:sz="0" w:space="0" w:color="auto"/>
                    <w:left w:val="none" w:sz="0" w:space="0" w:color="auto"/>
                    <w:bottom w:val="none" w:sz="0" w:space="0" w:color="auto"/>
                    <w:right w:val="none" w:sz="0" w:space="0" w:color="auto"/>
                  </w:divBdr>
                  <w:divsChild>
                    <w:div w:id="503980607">
                      <w:marLeft w:val="0"/>
                      <w:marRight w:val="0"/>
                      <w:marTop w:val="0"/>
                      <w:marBottom w:val="0"/>
                      <w:divBdr>
                        <w:top w:val="none" w:sz="0" w:space="0" w:color="auto"/>
                        <w:left w:val="none" w:sz="0" w:space="0" w:color="auto"/>
                        <w:bottom w:val="none" w:sz="0" w:space="0" w:color="auto"/>
                        <w:right w:val="none" w:sz="0" w:space="0" w:color="auto"/>
                      </w:divBdr>
                      <w:divsChild>
                        <w:div w:id="2125035262">
                          <w:marLeft w:val="0"/>
                          <w:marRight w:val="0"/>
                          <w:marTop w:val="0"/>
                          <w:marBottom w:val="0"/>
                          <w:divBdr>
                            <w:top w:val="none" w:sz="0" w:space="0" w:color="auto"/>
                            <w:left w:val="none" w:sz="0" w:space="0" w:color="auto"/>
                            <w:bottom w:val="none" w:sz="0" w:space="0" w:color="auto"/>
                            <w:right w:val="none" w:sz="0" w:space="0" w:color="auto"/>
                          </w:divBdr>
                          <w:divsChild>
                            <w:div w:id="651299449">
                              <w:marLeft w:val="0"/>
                              <w:marRight w:val="0"/>
                              <w:marTop w:val="0"/>
                              <w:marBottom w:val="0"/>
                              <w:divBdr>
                                <w:top w:val="none" w:sz="0" w:space="0" w:color="auto"/>
                                <w:left w:val="none" w:sz="0" w:space="0" w:color="auto"/>
                                <w:bottom w:val="none" w:sz="0" w:space="0" w:color="auto"/>
                                <w:right w:val="none" w:sz="0" w:space="0" w:color="auto"/>
                              </w:divBdr>
                            </w:div>
                            <w:div w:id="149803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4937">
                      <w:marLeft w:val="0"/>
                      <w:marRight w:val="0"/>
                      <w:marTop w:val="0"/>
                      <w:marBottom w:val="0"/>
                      <w:divBdr>
                        <w:top w:val="none" w:sz="0" w:space="0" w:color="auto"/>
                        <w:left w:val="none" w:sz="0" w:space="0" w:color="auto"/>
                        <w:bottom w:val="none" w:sz="0" w:space="0" w:color="auto"/>
                        <w:right w:val="none" w:sz="0" w:space="0" w:color="auto"/>
                      </w:divBdr>
                      <w:divsChild>
                        <w:div w:id="513350189">
                          <w:marLeft w:val="0"/>
                          <w:marRight w:val="0"/>
                          <w:marTop w:val="0"/>
                          <w:marBottom w:val="0"/>
                          <w:divBdr>
                            <w:top w:val="none" w:sz="0" w:space="0" w:color="auto"/>
                            <w:left w:val="none" w:sz="0" w:space="0" w:color="auto"/>
                            <w:bottom w:val="none" w:sz="0" w:space="0" w:color="auto"/>
                            <w:right w:val="none" w:sz="0" w:space="0" w:color="auto"/>
                          </w:divBdr>
                          <w:divsChild>
                            <w:div w:id="627053168">
                              <w:marLeft w:val="0"/>
                              <w:marRight w:val="0"/>
                              <w:marTop w:val="0"/>
                              <w:marBottom w:val="0"/>
                              <w:divBdr>
                                <w:top w:val="none" w:sz="0" w:space="0" w:color="auto"/>
                                <w:left w:val="none" w:sz="0" w:space="0" w:color="auto"/>
                                <w:bottom w:val="none" w:sz="0" w:space="0" w:color="auto"/>
                                <w:right w:val="none" w:sz="0" w:space="0" w:color="auto"/>
                              </w:divBdr>
                            </w:div>
                            <w:div w:id="191712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1584">
                      <w:marLeft w:val="0"/>
                      <w:marRight w:val="0"/>
                      <w:marTop w:val="0"/>
                      <w:marBottom w:val="0"/>
                      <w:divBdr>
                        <w:top w:val="none" w:sz="0" w:space="0" w:color="auto"/>
                        <w:left w:val="none" w:sz="0" w:space="0" w:color="auto"/>
                        <w:bottom w:val="none" w:sz="0" w:space="0" w:color="auto"/>
                        <w:right w:val="none" w:sz="0" w:space="0" w:color="auto"/>
                      </w:divBdr>
                      <w:divsChild>
                        <w:div w:id="1218011547">
                          <w:marLeft w:val="0"/>
                          <w:marRight w:val="0"/>
                          <w:marTop w:val="0"/>
                          <w:marBottom w:val="0"/>
                          <w:divBdr>
                            <w:top w:val="none" w:sz="0" w:space="0" w:color="auto"/>
                            <w:left w:val="none" w:sz="0" w:space="0" w:color="auto"/>
                            <w:bottom w:val="none" w:sz="0" w:space="0" w:color="auto"/>
                            <w:right w:val="none" w:sz="0" w:space="0" w:color="auto"/>
                          </w:divBdr>
                          <w:divsChild>
                            <w:div w:id="1086078723">
                              <w:marLeft w:val="0"/>
                              <w:marRight w:val="0"/>
                              <w:marTop w:val="0"/>
                              <w:marBottom w:val="0"/>
                              <w:divBdr>
                                <w:top w:val="none" w:sz="0" w:space="0" w:color="auto"/>
                                <w:left w:val="none" w:sz="0" w:space="0" w:color="auto"/>
                                <w:bottom w:val="none" w:sz="0" w:space="0" w:color="auto"/>
                                <w:right w:val="none" w:sz="0" w:space="0" w:color="auto"/>
                              </w:divBdr>
                            </w:div>
                            <w:div w:id="179066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3954">
                      <w:marLeft w:val="0"/>
                      <w:marRight w:val="0"/>
                      <w:marTop w:val="0"/>
                      <w:marBottom w:val="0"/>
                      <w:divBdr>
                        <w:top w:val="none" w:sz="0" w:space="0" w:color="auto"/>
                        <w:left w:val="none" w:sz="0" w:space="0" w:color="auto"/>
                        <w:bottom w:val="none" w:sz="0" w:space="0" w:color="auto"/>
                        <w:right w:val="none" w:sz="0" w:space="0" w:color="auto"/>
                      </w:divBdr>
                      <w:divsChild>
                        <w:div w:id="919875503">
                          <w:marLeft w:val="0"/>
                          <w:marRight w:val="0"/>
                          <w:marTop w:val="0"/>
                          <w:marBottom w:val="0"/>
                          <w:divBdr>
                            <w:top w:val="none" w:sz="0" w:space="0" w:color="auto"/>
                            <w:left w:val="none" w:sz="0" w:space="0" w:color="auto"/>
                            <w:bottom w:val="none" w:sz="0" w:space="0" w:color="auto"/>
                            <w:right w:val="none" w:sz="0" w:space="0" w:color="auto"/>
                          </w:divBdr>
                          <w:divsChild>
                            <w:div w:id="2052655784">
                              <w:marLeft w:val="0"/>
                              <w:marRight w:val="0"/>
                              <w:marTop w:val="0"/>
                              <w:marBottom w:val="0"/>
                              <w:divBdr>
                                <w:top w:val="none" w:sz="0" w:space="0" w:color="auto"/>
                                <w:left w:val="none" w:sz="0" w:space="0" w:color="auto"/>
                                <w:bottom w:val="none" w:sz="0" w:space="0" w:color="auto"/>
                                <w:right w:val="none" w:sz="0" w:space="0" w:color="auto"/>
                              </w:divBdr>
                            </w:div>
                            <w:div w:id="151626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13701">
                      <w:marLeft w:val="0"/>
                      <w:marRight w:val="0"/>
                      <w:marTop w:val="0"/>
                      <w:marBottom w:val="0"/>
                      <w:divBdr>
                        <w:top w:val="none" w:sz="0" w:space="0" w:color="auto"/>
                        <w:left w:val="none" w:sz="0" w:space="0" w:color="auto"/>
                        <w:bottom w:val="none" w:sz="0" w:space="0" w:color="auto"/>
                        <w:right w:val="none" w:sz="0" w:space="0" w:color="auto"/>
                      </w:divBdr>
                      <w:divsChild>
                        <w:div w:id="1451970320">
                          <w:marLeft w:val="0"/>
                          <w:marRight w:val="0"/>
                          <w:marTop w:val="0"/>
                          <w:marBottom w:val="0"/>
                          <w:divBdr>
                            <w:top w:val="none" w:sz="0" w:space="0" w:color="auto"/>
                            <w:left w:val="none" w:sz="0" w:space="0" w:color="auto"/>
                            <w:bottom w:val="none" w:sz="0" w:space="0" w:color="auto"/>
                            <w:right w:val="none" w:sz="0" w:space="0" w:color="auto"/>
                          </w:divBdr>
                          <w:divsChild>
                            <w:div w:id="1245922018">
                              <w:marLeft w:val="0"/>
                              <w:marRight w:val="0"/>
                              <w:marTop w:val="0"/>
                              <w:marBottom w:val="0"/>
                              <w:divBdr>
                                <w:top w:val="none" w:sz="0" w:space="0" w:color="auto"/>
                                <w:left w:val="none" w:sz="0" w:space="0" w:color="auto"/>
                                <w:bottom w:val="none" w:sz="0" w:space="0" w:color="auto"/>
                                <w:right w:val="none" w:sz="0" w:space="0" w:color="auto"/>
                              </w:divBdr>
                            </w:div>
                            <w:div w:id="165348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130648">
                  <w:marLeft w:val="0"/>
                  <w:marRight w:val="0"/>
                  <w:marTop w:val="0"/>
                  <w:marBottom w:val="0"/>
                  <w:divBdr>
                    <w:top w:val="none" w:sz="0" w:space="0" w:color="auto"/>
                    <w:left w:val="none" w:sz="0" w:space="0" w:color="auto"/>
                    <w:bottom w:val="none" w:sz="0" w:space="0" w:color="auto"/>
                    <w:right w:val="none" w:sz="0" w:space="0" w:color="auto"/>
                  </w:divBdr>
                  <w:divsChild>
                    <w:div w:id="1229340864">
                      <w:marLeft w:val="0"/>
                      <w:marRight w:val="0"/>
                      <w:marTop w:val="0"/>
                      <w:marBottom w:val="0"/>
                      <w:divBdr>
                        <w:top w:val="none" w:sz="0" w:space="0" w:color="auto"/>
                        <w:left w:val="none" w:sz="0" w:space="0" w:color="auto"/>
                        <w:bottom w:val="none" w:sz="0" w:space="0" w:color="auto"/>
                        <w:right w:val="none" w:sz="0" w:space="0" w:color="auto"/>
                      </w:divBdr>
                    </w:div>
                    <w:div w:id="1192836360">
                      <w:marLeft w:val="0"/>
                      <w:marRight w:val="0"/>
                      <w:marTop w:val="0"/>
                      <w:marBottom w:val="0"/>
                      <w:divBdr>
                        <w:top w:val="none" w:sz="0" w:space="0" w:color="auto"/>
                        <w:left w:val="none" w:sz="0" w:space="0" w:color="auto"/>
                        <w:bottom w:val="none" w:sz="0" w:space="0" w:color="auto"/>
                        <w:right w:val="none" w:sz="0" w:space="0" w:color="auto"/>
                      </w:divBdr>
                      <w:divsChild>
                        <w:div w:id="1172453502">
                          <w:marLeft w:val="0"/>
                          <w:marRight w:val="0"/>
                          <w:marTop w:val="0"/>
                          <w:marBottom w:val="0"/>
                          <w:divBdr>
                            <w:top w:val="none" w:sz="0" w:space="0" w:color="auto"/>
                            <w:left w:val="none" w:sz="0" w:space="0" w:color="auto"/>
                            <w:bottom w:val="none" w:sz="0" w:space="0" w:color="auto"/>
                            <w:right w:val="none" w:sz="0" w:space="0" w:color="auto"/>
                          </w:divBdr>
                          <w:divsChild>
                            <w:div w:id="412748946">
                              <w:marLeft w:val="0"/>
                              <w:marRight w:val="0"/>
                              <w:marTop w:val="0"/>
                              <w:marBottom w:val="0"/>
                              <w:divBdr>
                                <w:top w:val="none" w:sz="0" w:space="0" w:color="auto"/>
                                <w:left w:val="none" w:sz="0" w:space="0" w:color="auto"/>
                                <w:bottom w:val="none" w:sz="0" w:space="0" w:color="auto"/>
                                <w:right w:val="none" w:sz="0" w:space="0" w:color="auto"/>
                              </w:divBdr>
                              <w:divsChild>
                                <w:div w:id="77505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923057">
                  <w:marLeft w:val="0"/>
                  <w:marRight w:val="0"/>
                  <w:marTop w:val="0"/>
                  <w:marBottom w:val="0"/>
                  <w:divBdr>
                    <w:top w:val="none" w:sz="0" w:space="0" w:color="auto"/>
                    <w:left w:val="none" w:sz="0" w:space="0" w:color="auto"/>
                    <w:bottom w:val="none" w:sz="0" w:space="0" w:color="auto"/>
                    <w:right w:val="none" w:sz="0" w:space="0" w:color="auto"/>
                  </w:divBdr>
                  <w:divsChild>
                    <w:div w:id="385303074">
                      <w:marLeft w:val="0"/>
                      <w:marRight w:val="0"/>
                      <w:marTop w:val="0"/>
                      <w:marBottom w:val="0"/>
                      <w:divBdr>
                        <w:top w:val="none" w:sz="0" w:space="0" w:color="auto"/>
                        <w:left w:val="none" w:sz="0" w:space="0" w:color="auto"/>
                        <w:bottom w:val="none" w:sz="0" w:space="0" w:color="auto"/>
                        <w:right w:val="none" w:sz="0" w:space="0" w:color="auto"/>
                      </w:divBdr>
                      <w:divsChild>
                        <w:div w:id="1592665174">
                          <w:marLeft w:val="0"/>
                          <w:marRight w:val="0"/>
                          <w:marTop w:val="0"/>
                          <w:marBottom w:val="0"/>
                          <w:divBdr>
                            <w:top w:val="none" w:sz="0" w:space="0" w:color="auto"/>
                            <w:left w:val="none" w:sz="0" w:space="0" w:color="auto"/>
                            <w:bottom w:val="none" w:sz="0" w:space="0" w:color="auto"/>
                            <w:right w:val="none" w:sz="0" w:space="0" w:color="auto"/>
                          </w:divBdr>
                          <w:divsChild>
                            <w:div w:id="2054768114">
                              <w:marLeft w:val="0"/>
                              <w:marRight w:val="0"/>
                              <w:marTop w:val="0"/>
                              <w:marBottom w:val="0"/>
                              <w:divBdr>
                                <w:top w:val="none" w:sz="0" w:space="0" w:color="auto"/>
                                <w:left w:val="none" w:sz="0" w:space="0" w:color="auto"/>
                                <w:bottom w:val="none" w:sz="0" w:space="0" w:color="auto"/>
                                <w:right w:val="none" w:sz="0" w:space="0" w:color="auto"/>
                              </w:divBdr>
                              <w:divsChild>
                                <w:div w:id="1784104901">
                                  <w:marLeft w:val="0"/>
                                  <w:marRight w:val="0"/>
                                  <w:marTop w:val="0"/>
                                  <w:marBottom w:val="0"/>
                                  <w:divBdr>
                                    <w:top w:val="none" w:sz="0" w:space="0" w:color="auto"/>
                                    <w:left w:val="none" w:sz="0" w:space="0" w:color="auto"/>
                                    <w:bottom w:val="none" w:sz="0" w:space="0" w:color="auto"/>
                                    <w:right w:val="none" w:sz="0" w:space="0" w:color="auto"/>
                                  </w:divBdr>
                                  <w:divsChild>
                                    <w:div w:id="1421103699">
                                      <w:marLeft w:val="0"/>
                                      <w:marRight w:val="0"/>
                                      <w:marTop w:val="0"/>
                                      <w:marBottom w:val="0"/>
                                      <w:divBdr>
                                        <w:top w:val="none" w:sz="0" w:space="0" w:color="auto"/>
                                        <w:left w:val="none" w:sz="0" w:space="0" w:color="auto"/>
                                        <w:bottom w:val="none" w:sz="0" w:space="0" w:color="auto"/>
                                        <w:right w:val="none" w:sz="0" w:space="0" w:color="auto"/>
                                      </w:divBdr>
                                      <w:divsChild>
                                        <w:div w:id="1728410341">
                                          <w:marLeft w:val="0"/>
                                          <w:marRight w:val="0"/>
                                          <w:marTop w:val="0"/>
                                          <w:marBottom w:val="0"/>
                                          <w:divBdr>
                                            <w:top w:val="none" w:sz="0" w:space="0" w:color="auto"/>
                                            <w:left w:val="none" w:sz="0" w:space="0" w:color="auto"/>
                                            <w:bottom w:val="none" w:sz="0" w:space="0" w:color="auto"/>
                                            <w:right w:val="none" w:sz="0" w:space="0" w:color="auto"/>
                                          </w:divBdr>
                                          <w:divsChild>
                                            <w:div w:id="904223683">
                                              <w:marLeft w:val="0"/>
                                              <w:marRight w:val="0"/>
                                              <w:marTop w:val="0"/>
                                              <w:marBottom w:val="0"/>
                                              <w:divBdr>
                                                <w:top w:val="none" w:sz="0" w:space="0" w:color="auto"/>
                                                <w:left w:val="none" w:sz="0" w:space="0" w:color="auto"/>
                                                <w:bottom w:val="none" w:sz="0" w:space="0" w:color="auto"/>
                                                <w:right w:val="none" w:sz="0" w:space="0" w:color="auto"/>
                                              </w:divBdr>
                                              <w:divsChild>
                                                <w:div w:id="1945725857">
                                                  <w:marLeft w:val="0"/>
                                                  <w:marRight w:val="0"/>
                                                  <w:marTop w:val="0"/>
                                                  <w:marBottom w:val="0"/>
                                                  <w:divBdr>
                                                    <w:top w:val="none" w:sz="0" w:space="0" w:color="auto"/>
                                                    <w:left w:val="none" w:sz="0" w:space="0" w:color="auto"/>
                                                    <w:bottom w:val="none" w:sz="0" w:space="0" w:color="auto"/>
                                                    <w:right w:val="none" w:sz="0" w:space="0" w:color="auto"/>
                                                  </w:divBdr>
                                                  <w:divsChild>
                                                    <w:div w:id="503011338">
                                                      <w:marLeft w:val="0"/>
                                                      <w:marRight w:val="0"/>
                                                      <w:marTop w:val="0"/>
                                                      <w:marBottom w:val="0"/>
                                                      <w:divBdr>
                                                        <w:top w:val="none" w:sz="0" w:space="0" w:color="auto"/>
                                                        <w:left w:val="none" w:sz="0" w:space="0" w:color="auto"/>
                                                        <w:bottom w:val="none" w:sz="0" w:space="0" w:color="auto"/>
                                                        <w:right w:val="none" w:sz="0" w:space="0" w:color="auto"/>
                                                      </w:divBdr>
                                                      <w:divsChild>
                                                        <w:div w:id="1114251807">
                                                          <w:marLeft w:val="0"/>
                                                          <w:marRight w:val="0"/>
                                                          <w:marTop w:val="0"/>
                                                          <w:marBottom w:val="0"/>
                                                          <w:divBdr>
                                                            <w:top w:val="none" w:sz="0" w:space="0" w:color="auto"/>
                                                            <w:left w:val="none" w:sz="0" w:space="0" w:color="auto"/>
                                                            <w:bottom w:val="none" w:sz="0" w:space="0" w:color="auto"/>
                                                            <w:right w:val="none" w:sz="0" w:space="0" w:color="auto"/>
                                                          </w:divBdr>
                                                        </w:div>
                                                        <w:div w:id="24176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6885">
                                                  <w:marLeft w:val="0"/>
                                                  <w:marRight w:val="0"/>
                                                  <w:marTop w:val="0"/>
                                                  <w:marBottom w:val="0"/>
                                                  <w:divBdr>
                                                    <w:top w:val="none" w:sz="0" w:space="0" w:color="auto"/>
                                                    <w:left w:val="none" w:sz="0" w:space="0" w:color="auto"/>
                                                    <w:bottom w:val="none" w:sz="0" w:space="0" w:color="auto"/>
                                                    <w:right w:val="none" w:sz="0" w:space="0" w:color="auto"/>
                                                  </w:divBdr>
                                                  <w:divsChild>
                                                    <w:div w:id="663320078">
                                                      <w:marLeft w:val="0"/>
                                                      <w:marRight w:val="0"/>
                                                      <w:marTop w:val="0"/>
                                                      <w:marBottom w:val="0"/>
                                                      <w:divBdr>
                                                        <w:top w:val="none" w:sz="0" w:space="0" w:color="auto"/>
                                                        <w:left w:val="none" w:sz="0" w:space="0" w:color="auto"/>
                                                        <w:bottom w:val="none" w:sz="0" w:space="0" w:color="auto"/>
                                                        <w:right w:val="none" w:sz="0" w:space="0" w:color="auto"/>
                                                      </w:divBdr>
                                                    </w:div>
                                                  </w:divsChild>
                                                </w:div>
                                                <w:div w:id="1089086859">
                                                  <w:marLeft w:val="0"/>
                                                  <w:marRight w:val="0"/>
                                                  <w:marTop w:val="0"/>
                                                  <w:marBottom w:val="0"/>
                                                  <w:divBdr>
                                                    <w:top w:val="none" w:sz="0" w:space="0" w:color="auto"/>
                                                    <w:left w:val="none" w:sz="0" w:space="0" w:color="auto"/>
                                                    <w:bottom w:val="none" w:sz="0" w:space="0" w:color="auto"/>
                                                    <w:right w:val="none" w:sz="0" w:space="0" w:color="auto"/>
                                                  </w:divBdr>
                                                  <w:divsChild>
                                                    <w:div w:id="1057241867">
                                                      <w:marLeft w:val="0"/>
                                                      <w:marRight w:val="0"/>
                                                      <w:marTop w:val="0"/>
                                                      <w:marBottom w:val="0"/>
                                                      <w:divBdr>
                                                        <w:top w:val="none" w:sz="0" w:space="0" w:color="auto"/>
                                                        <w:left w:val="none" w:sz="0" w:space="0" w:color="auto"/>
                                                        <w:bottom w:val="none" w:sz="0" w:space="0" w:color="auto"/>
                                                        <w:right w:val="none" w:sz="0" w:space="0" w:color="auto"/>
                                                      </w:divBdr>
                                                    </w:div>
                                                  </w:divsChild>
                                                </w:div>
                                                <w:div w:id="834151833">
                                                  <w:marLeft w:val="0"/>
                                                  <w:marRight w:val="0"/>
                                                  <w:marTop w:val="0"/>
                                                  <w:marBottom w:val="0"/>
                                                  <w:divBdr>
                                                    <w:top w:val="none" w:sz="0" w:space="0" w:color="auto"/>
                                                    <w:left w:val="none" w:sz="0" w:space="0" w:color="auto"/>
                                                    <w:bottom w:val="none" w:sz="0" w:space="0" w:color="auto"/>
                                                    <w:right w:val="none" w:sz="0" w:space="0" w:color="auto"/>
                                                  </w:divBdr>
                                                  <w:divsChild>
                                                    <w:div w:id="1395591103">
                                                      <w:marLeft w:val="0"/>
                                                      <w:marRight w:val="0"/>
                                                      <w:marTop w:val="0"/>
                                                      <w:marBottom w:val="0"/>
                                                      <w:divBdr>
                                                        <w:top w:val="none" w:sz="0" w:space="0" w:color="auto"/>
                                                        <w:left w:val="none" w:sz="0" w:space="0" w:color="auto"/>
                                                        <w:bottom w:val="none" w:sz="0" w:space="0" w:color="auto"/>
                                                        <w:right w:val="none" w:sz="0" w:space="0" w:color="auto"/>
                                                      </w:divBdr>
                                                    </w:div>
                                                  </w:divsChild>
                                                </w:div>
                                                <w:div w:id="152841361">
                                                  <w:marLeft w:val="0"/>
                                                  <w:marRight w:val="0"/>
                                                  <w:marTop w:val="0"/>
                                                  <w:marBottom w:val="0"/>
                                                  <w:divBdr>
                                                    <w:top w:val="none" w:sz="0" w:space="0" w:color="auto"/>
                                                    <w:left w:val="none" w:sz="0" w:space="0" w:color="auto"/>
                                                    <w:bottom w:val="none" w:sz="0" w:space="0" w:color="auto"/>
                                                    <w:right w:val="none" w:sz="0" w:space="0" w:color="auto"/>
                                                  </w:divBdr>
                                                  <w:divsChild>
                                                    <w:div w:id="398596221">
                                                      <w:marLeft w:val="0"/>
                                                      <w:marRight w:val="0"/>
                                                      <w:marTop w:val="0"/>
                                                      <w:marBottom w:val="0"/>
                                                      <w:divBdr>
                                                        <w:top w:val="none" w:sz="0" w:space="0" w:color="auto"/>
                                                        <w:left w:val="none" w:sz="0" w:space="0" w:color="auto"/>
                                                        <w:bottom w:val="none" w:sz="0" w:space="0" w:color="auto"/>
                                                        <w:right w:val="none" w:sz="0" w:space="0" w:color="auto"/>
                                                      </w:divBdr>
                                                    </w:div>
                                                  </w:divsChild>
                                                </w:div>
                                                <w:div w:id="966159550">
                                                  <w:marLeft w:val="0"/>
                                                  <w:marRight w:val="0"/>
                                                  <w:marTop w:val="0"/>
                                                  <w:marBottom w:val="0"/>
                                                  <w:divBdr>
                                                    <w:top w:val="none" w:sz="0" w:space="0" w:color="auto"/>
                                                    <w:left w:val="none" w:sz="0" w:space="0" w:color="auto"/>
                                                    <w:bottom w:val="none" w:sz="0" w:space="0" w:color="auto"/>
                                                    <w:right w:val="none" w:sz="0" w:space="0" w:color="auto"/>
                                                  </w:divBdr>
                                                  <w:divsChild>
                                                    <w:div w:id="589316532">
                                                      <w:marLeft w:val="0"/>
                                                      <w:marRight w:val="0"/>
                                                      <w:marTop w:val="0"/>
                                                      <w:marBottom w:val="0"/>
                                                      <w:divBdr>
                                                        <w:top w:val="none" w:sz="0" w:space="0" w:color="auto"/>
                                                        <w:left w:val="none" w:sz="0" w:space="0" w:color="auto"/>
                                                        <w:bottom w:val="none" w:sz="0" w:space="0" w:color="auto"/>
                                                        <w:right w:val="none" w:sz="0" w:space="0" w:color="auto"/>
                                                      </w:divBdr>
                                                    </w:div>
                                                  </w:divsChild>
                                                </w:div>
                                                <w:div w:id="634918278">
                                                  <w:marLeft w:val="0"/>
                                                  <w:marRight w:val="0"/>
                                                  <w:marTop w:val="0"/>
                                                  <w:marBottom w:val="0"/>
                                                  <w:divBdr>
                                                    <w:top w:val="none" w:sz="0" w:space="0" w:color="auto"/>
                                                    <w:left w:val="none" w:sz="0" w:space="0" w:color="auto"/>
                                                    <w:bottom w:val="none" w:sz="0" w:space="0" w:color="auto"/>
                                                    <w:right w:val="none" w:sz="0" w:space="0" w:color="auto"/>
                                                  </w:divBdr>
                                                  <w:divsChild>
                                                    <w:div w:id="88672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2491335">
          <w:marLeft w:val="0"/>
          <w:marRight w:val="0"/>
          <w:marTop w:val="0"/>
          <w:marBottom w:val="0"/>
          <w:divBdr>
            <w:top w:val="none" w:sz="0" w:space="0" w:color="auto"/>
            <w:left w:val="none" w:sz="0" w:space="0" w:color="auto"/>
            <w:bottom w:val="none" w:sz="0" w:space="0" w:color="auto"/>
            <w:right w:val="none" w:sz="0" w:space="0" w:color="auto"/>
          </w:divBdr>
          <w:divsChild>
            <w:div w:id="1657681295">
              <w:marLeft w:val="0"/>
              <w:marRight w:val="0"/>
              <w:marTop w:val="0"/>
              <w:marBottom w:val="0"/>
              <w:divBdr>
                <w:top w:val="none" w:sz="0" w:space="0" w:color="auto"/>
                <w:left w:val="none" w:sz="0" w:space="0" w:color="auto"/>
                <w:bottom w:val="none" w:sz="0" w:space="0" w:color="auto"/>
                <w:right w:val="none" w:sz="0" w:space="0" w:color="auto"/>
              </w:divBdr>
              <w:divsChild>
                <w:div w:id="1823614643">
                  <w:marLeft w:val="0"/>
                  <w:marRight w:val="0"/>
                  <w:marTop w:val="0"/>
                  <w:marBottom w:val="0"/>
                  <w:divBdr>
                    <w:top w:val="none" w:sz="0" w:space="0" w:color="auto"/>
                    <w:left w:val="none" w:sz="0" w:space="0" w:color="auto"/>
                    <w:bottom w:val="none" w:sz="0" w:space="0" w:color="auto"/>
                    <w:right w:val="none" w:sz="0" w:space="0" w:color="auto"/>
                  </w:divBdr>
                  <w:divsChild>
                    <w:div w:id="842939795">
                      <w:marLeft w:val="0"/>
                      <w:marRight w:val="0"/>
                      <w:marTop w:val="0"/>
                      <w:marBottom w:val="0"/>
                      <w:divBdr>
                        <w:top w:val="none" w:sz="0" w:space="0" w:color="auto"/>
                        <w:left w:val="none" w:sz="0" w:space="0" w:color="auto"/>
                        <w:bottom w:val="none" w:sz="0" w:space="0" w:color="auto"/>
                        <w:right w:val="none" w:sz="0" w:space="0" w:color="auto"/>
                      </w:divBdr>
                      <w:divsChild>
                        <w:div w:id="90587635">
                          <w:marLeft w:val="0"/>
                          <w:marRight w:val="0"/>
                          <w:marTop w:val="0"/>
                          <w:marBottom w:val="0"/>
                          <w:divBdr>
                            <w:top w:val="none" w:sz="0" w:space="0" w:color="auto"/>
                            <w:left w:val="none" w:sz="0" w:space="0" w:color="auto"/>
                            <w:bottom w:val="none" w:sz="0" w:space="0" w:color="auto"/>
                            <w:right w:val="none" w:sz="0" w:space="0" w:color="auto"/>
                          </w:divBdr>
                        </w:div>
                      </w:divsChild>
                    </w:div>
                    <w:div w:id="348801409">
                      <w:marLeft w:val="0"/>
                      <w:marRight w:val="0"/>
                      <w:marTop w:val="0"/>
                      <w:marBottom w:val="0"/>
                      <w:divBdr>
                        <w:top w:val="none" w:sz="0" w:space="0" w:color="auto"/>
                        <w:left w:val="none" w:sz="0" w:space="0" w:color="auto"/>
                        <w:bottom w:val="none" w:sz="0" w:space="0" w:color="auto"/>
                        <w:right w:val="none" w:sz="0" w:space="0" w:color="auto"/>
                      </w:divBdr>
                      <w:divsChild>
                        <w:div w:id="148361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80523">
                  <w:marLeft w:val="0"/>
                  <w:marRight w:val="0"/>
                  <w:marTop w:val="0"/>
                  <w:marBottom w:val="0"/>
                  <w:divBdr>
                    <w:top w:val="none" w:sz="0" w:space="0" w:color="auto"/>
                    <w:left w:val="none" w:sz="0" w:space="0" w:color="auto"/>
                    <w:bottom w:val="none" w:sz="0" w:space="0" w:color="auto"/>
                    <w:right w:val="none" w:sz="0" w:space="0" w:color="auto"/>
                  </w:divBdr>
                  <w:divsChild>
                    <w:div w:id="1425807213">
                      <w:marLeft w:val="0"/>
                      <w:marRight w:val="0"/>
                      <w:marTop w:val="0"/>
                      <w:marBottom w:val="0"/>
                      <w:divBdr>
                        <w:top w:val="none" w:sz="0" w:space="0" w:color="auto"/>
                        <w:left w:val="none" w:sz="0" w:space="0" w:color="auto"/>
                        <w:bottom w:val="none" w:sz="0" w:space="0" w:color="auto"/>
                        <w:right w:val="none" w:sz="0" w:space="0" w:color="auto"/>
                      </w:divBdr>
                      <w:divsChild>
                        <w:div w:id="1190030462">
                          <w:marLeft w:val="0"/>
                          <w:marRight w:val="0"/>
                          <w:marTop w:val="0"/>
                          <w:marBottom w:val="0"/>
                          <w:divBdr>
                            <w:top w:val="none" w:sz="0" w:space="0" w:color="auto"/>
                            <w:left w:val="none" w:sz="0" w:space="0" w:color="auto"/>
                            <w:bottom w:val="none" w:sz="0" w:space="0" w:color="auto"/>
                            <w:right w:val="none" w:sz="0" w:space="0" w:color="auto"/>
                          </w:divBdr>
                        </w:div>
                      </w:divsChild>
                    </w:div>
                    <w:div w:id="1499808358">
                      <w:marLeft w:val="0"/>
                      <w:marRight w:val="0"/>
                      <w:marTop w:val="0"/>
                      <w:marBottom w:val="0"/>
                      <w:divBdr>
                        <w:top w:val="none" w:sz="0" w:space="0" w:color="auto"/>
                        <w:left w:val="none" w:sz="0" w:space="0" w:color="auto"/>
                        <w:bottom w:val="none" w:sz="0" w:space="0" w:color="auto"/>
                        <w:right w:val="none" w:sz="0" w:space="0" w:color="auto"/>
                      </w:divBdr>
                      <w:divsChild>
                        <w:div w:id="113148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c.texas.gov/node/" TargetMode="External"/><Relationship Id="rId13" Type="http://schemas.openxmlformats.org/officeDocument/2006/relationships/hyperlink" Target="https://twc.texas.gov/forms/DARS3101.docx" TargetMode="External"/><Relationship Id="rId18" Type="http://schemas.openxmlformats.org/officeDocument/2006/relationships/hyperlink" Target="https://twc.texas.gov/vr-services-manual/vrsm-d-200" TargetMode="External"/><Relationship Id="rId26" Type="http://schemas.openxmlformats.org/officeDocument/2006/relationships/hyperlink" Target="mailto:vr.medicalservices@twc.state.tx.us%20for" TargetMode="External"/><Relationship Id="rId39" Type="http://schemas.openxmlformats.org/officeDocument/2006/relationships/hyperlink" Target="mailto:vr.medicalservices@twc.state.tx.us" TargetMode="External"/><Relationship Id="rId3" Type="http://schemas.openxmlformats.org/officeDocument/2006/relationships/settings" Target="settings.xml"/><Relationship Id="rId21" Type="http://schemas.openxmlformats.org/officeDocument/2006/relationships/hyperlink" Target="http://intra.twc.state.tx.us/intranet/vrs/html/counselor-desk-reference.html" TargetMode="External"/><Relationship Id="rId34" Type="http://schemas.openxmlformats.org/officeDocument/2006/relationships/hyperlink" Target="https://twc.texas.gov/standards-manual/vr-sfp-chapter-21" TargetMode="External"/><Relationship Id="rId7" Type="http://schemas.openxmlformats.org/officeDocument/2006/relationships/hyperlink" Target="https://twc.texas.gov/node/" TargetMode="External"/><Relationship Id="rId12" Type="http://schemas.openxmlformats.org/officeDocument/2006/relationships/hyperlink" Target="https://twc.texas.gov/forms/DARS3110.doc" TargetMode="External"/><Relationship Id="rId17" Type="http://schemas.openxmlformats.org/officeDocument/2006/relationships/hyperlink" Target="mailto:vr.medicalservices@twc.state.tx.us" TargetMode="External"/><Relationship Id="rId25" Type="http://schemas.openxmlformats.org/officeDocument/2006/relationships/hyperlink" Target="http://intra.twc.state.tx.us/intranet/vrs/docs/OPRC-Cover-Sheet.docx" TargetMode="External"/><Relationship Id="rId33" Type="http://schemas.openxmlformats.org/officeDocument/2006/relationships/hyperlink" Target="https://twc.texas.gov/vr-services-manual/vrsm-b-300" TargetMode="External"/><Relationship Id="rId38" Type="http://schemas.openxmlformats.org/officeDocument/2006/relationships/hyperlink" Target="https://twc.texas.gov/node/" TargetMode="External"/><Relationship Id="rId2" Type="http://schemas.openxmlformats.org/officeDocument/2006/relationships/styles" Target="styles.xml"/><Relationship Id="rId16" Type="http://schemas.openxmlformats.org/officeDocument/2006/relationships/hyperlink" Target="mailto:vr.medicalservices@twc.state.tx.us" TargetMode="External"/><Relationship Id="rId20" Type="http://schemas.openxmlformats.org/officeDocument/2006/relationships/hyperlink" Target="https://twc.texas.gov/forms/DARS3110.doc" TargetMode="External"/><Relationship Id="rId29" Type="http://schemas.openxmlformats.org/officeDocument/2006/relationships/hyperlink" Target="https://twc.texas.gov/nod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ra.twc.state.tx.us/intranet/vrs/docs/MDG.pdf" TargetMode="External"/><Relationship Id="rId24" Type="http://schemas.openxmlformats.org/officeDocument/2006/relationships/hyperlink" Target="http://intra.twc.state.tx.us/intranet/vrs/docs/UTSW-Cover-Sheet.docx" TargetMode="External"/><Relationship Id="rId32" Type="http://schemas.openxmlformats.org/officeDocument/2006/relationships/hyperlink" Target="http://intra.twc.state.tx.us/intranet/gl/docs/DARS3510.doc" TargetMode="External"/><Relationship Id="rId37" Type="http://schemas.openxmlformats.org/officeDocument/2006/relationships/hyperlink" Target="https://twc.texas.gov/node/"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intra.twc.state.tx.us/intranet/gl/docs/DARS2351.pdf" TargetMode="External"/><Relationship Id="rId23" Type="http://schemas.openxmlformats.org/officeDocument/2006/relationships/hyperlink" Target="http://intra.twc.state.tx.us/intranet/gl/docs/DARS3602.docx" TargetMode="External"/><Relationship Id="rId28" Type="http://schemas.openxmlformats.org/officeDocument/2006/relationships/hyperlink" Target="https://twc.texas.gov/node/" TargetMode="External"/><Relationship Id="rId36" Type="http://schemas.openxmlformats.org/officeDocument/2006/relationships/hyperlink" Target="https://twc.texas.gov/node/" TargetMode="External"/><Relationship Id="rId10" Type="http://schemas.openxmlformats.org/officeDocument/2006/relationships/hyperlink" Target="https://twc.texas.gov/node/" TargetMode="External"/><Relationship Id="rId19" Type="http://schemas.openxmlformats.org/officeDocument/2006/relationships/hyperlink" Target="https://twc.texas.gov/forms/DARS3101.docx" TargetMode="External"/><Relationship Id="rId31" Type="http://schemas.openxmlformats.org/officeDocument/2006/relationships/hyperlink" Target="http://intra.twc.state.tx.us/intranet/vrs/docs/TipsCreatngMultiDisplinWeghtLosPrgrm.docx" TargetMode="External"/><Relationship Id="rId4" Type="http://schemas.openxmlformats.org/officeDocument/2006/relationships/webSettings" Target="webSettings.xml"/><Relationship Id="rId9" Type="http://schemas.openxmlformats.org/officeDocument/2006/relationships/hyperlink" Target="https://twc.texas.gov/node/" TargetMode="External"/><Relationship Id="rId14" Type="http://schemas.openxmlformats.org/officeDocument/2006/relationships/hyperlink" Target="https://twc.texas.gov/forms/DARS3108.docx" TargetMode="External"/><Relationship Id="rId22" Type="http://schemas.openxmlformats.org/officeDocument/2006/relationships/hyperlink" Target="http://intra.twc.state.tx.us/intranet/gl/docs/DARS3601.docx" TargetMode="External"/><Relationship Id="rId27" Type="http://schemas.openxmlformats.org/officeDocument/2006/relationships/hyperlink" Target="https://twc.texas.gov/node/" TargetMode="External"/><Relationship Id="rId30" Type="http://schemas.openxmlformats.org/officeDocument/2006/relationships/hyperlink" Target="http://intra.twc.state.tx.us/intranet/vrs/docs/TipsCreatngMultiDisplinWeghtLosPrgrm.docx" TargetMode="External"/><Relationship Id="rId35" Type="http://schemas.openxmlformats.org/officeDocument/2006/relationships/hyperlink" Target="https://twc.texas.gov/forms/DARS347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10351</Words>
  <Characters>59003</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VRSM C-700: Medical Services revised 082418</dc:title>
  <dc:subject/>
  <dc:creator/>
  <cp:keywords/>
  <dc:description/>
  <cp:lastModifiedBy/>
  <cp:revision>1</cp:revision>
  <dcterms:created xsi:type="dcterms:W3CDTF">2018-08-23T15:51:00Z</dcterms:created>
  <dcterms:modified xsi:type="dcterms:W3CDTF">2018-08-23T20:06:00Z</dcterms:modified>
</cp:coreProperties>
</file>