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978628" w14:textId="24FB47AA" w:rsidR="00327921" w:rsidRPr="00492533" w:rsidRDefault="007E3D6C" w:rsidP="008319AF">
      <w:pPr>
        <w:spacing w:before="2520"/>
        <w:jc w:val="center"/>
        <w:rPr>
          <w:b/>
          <w:i/>
          <w:sz w:val="32"/>
          <w:szCs w:val="32"/>
        </w:rPr>
      </w:pPr>
      <w:r>
        <w:rPr>
          <w:b/>
          <w:i/>
          <w:sz w:val="32"/>
          <w:szCs w:val="32"/>
        </w:rPr>
        <w:t>Workforce I</w:t>
      </w:r>
      <w:r w:rsidR="00737B98" w:rsidRPr="00492533">
        <w:rPr>
          <w:b/>
          <w:i/>
          <w:sz w:val="32"/>
          <w:szCs w:val="32"/>
        </w:rPr>
        <w:t>nnovation and Opportunity Act</w:t>
      </w:r>
    </w:p>
    <w:p w14:paraId="468DAD3C" w14:textId="77777777" w:rsidR="00737B98" w:rsidRDefault="00737B98" w:rsidP="00492533">
      <w:pPr>
        <w:jc w:val="center"/>
        <w:rPr>
          <w:b/>
          <w:i/>
        </w:rPr>
      </w:pPr>
    </w:p>
    <w:p w14:paraId="077D235A" w14:textId="77777777" w:rsidR="00492533" w:rsidRPr="00492533" w:rsidRDefault="00492533" w:rsidP="00492533">
      <w:pPr>
        <w:ind w:right="-810"/>
        <w:jc w:val="center"/>
        <w:rPr>
          <w:b/>
          <w:i/>
        </w:rPr>
      </w:pPr>
    </w:p>
    <w:p w14:paraId="6794F51B" w14:textId="0ABD928D" w:rsidR="00327921" w:rsidRPr="00492533" w:rsidRDefault="001341A8" w:rsidP="008800FF">
      <w:pPr>
        <w:spacing w:after="2160"/>
        <w:jc w:val="center"/>
        <w:rPr>
          <w:b/>
          <w:color w:val="404040" w:themeColor="text1" w:themeTint="BF"/>
        </w:rPr>
      </w:pPr>
      <w:bookmarkStart w:id="0" w:name="_Toc479272745"/>
      <w:r>
        <w:rPr>
          <w:b/>
          <w:i/>
          <w:sz w:val="52"/>
          <w:szCs w:val="52"/>
        </w:rPr>
        <w:t>Guide to</w:t>
      </w:r>
      <w:r w:rsidR="00485DB4" w:rsidRPr="00492533">
        <w:rPr>
          <w:b/>
          <w:i/>
          <w:sz w:val="52"/>
          <w:szCs w:val="52"/>
        </w:rPr>
        <w:t xml:space="preserve"> </w:t>
      </w:r>
      <w:r w:rsidR="005C26DB">
        <w:rPr>
          <w:b/>
          <w:i/>
          <w:sz w:val="52"/>
          <w:szCs w:val="52"/>
        </w:rPr>
        <w:t xml:space="preserve">Texas Workforce </w:t>
      </w:r>
      <w:r w:rsidR="00485DB4" w:rsidRPr="00492533">
        <w:rPr>
          <w:b/>
          <w:i/>
          <w:sz w:val="52"/>
          <w:szCs w:val="52"/>
        </w:rPr>
        <w:t>System</w:t>
      </w:r>
      <w:r>
        <w:rPr>
          <w:b/>
          <w:i/>
          <w:sz w:val="52"/>
          <w:szCs w:val="52"/>
        </w:rPr>
        <w:t xml:space="preserve"> Operations</w:t>
      </w:r>
      <w:bookmarkEnd w:id="0"/>
    </w:p>
    <w:p w14:paraId="588BF316" w14:textId="77777777" w:rsidR="00327921" w:rsidRPr="00492533" w:rsidRDefault="00327921" w:rsidP="00492533">
      <w:pPr>
        <w:jc w:val="center"/>
        <w:rPr>
          <w:b/>
          <w:sz w:val="32"/>
          <w:szCs w:val="32"/>
        </w:rPr>
      </w:pPr>
      <w:bookmarkStart w:id="1" w:name="_Toc479272746"/>
      <w:r w:rsidRPr="00492533">
        <w:rPr>
          <w:b/>
          <w:sz w:val="32"/>
          <w:szCs w:val="32"/>
        </w:rPr>
        <w:t>Texas Workforce Commission</w:t>
      </w:r>
      <w:bookmarkEnd w:id="1"/>
    </w:p>
    <w:p w14:paraId="5928023D" w14:textId="604DA4D0" w:rsidR="00492533" w:rsidRPr="00492533" w:rsidRDefault="00327921" w:rsidP="00B85093">
      <w:pPr>
        <w:spacing w:after="1560"/>
        <w:jc w:val="center"/>
        <w:rPr>
          <w:rFonts w:ascii="Cambria" w:hAnsi="Cambria"/>
          <w:b/>
        </w:rPr>
      </w:pPr>
      <w:bookmarkStart w:id="2" w:name="_Toc479272747"/>
      <w:r w:rsidRPr="00492533">
        <w:rPr>
          <w:b/>
          <w:sz w:val="20"/>
          <w:szCs w:val="20"/>
        </w:rPr>
        <w:t>WORKFORCE DEVELOPMENT DIVISION</w:t>
      </w:r>
      <w:bookmarkEnd w:id="2"/>
    </w:p>
    <w:p w14:paraId="12FC3597" w14:textId="1AA059A4" w:rsidR="00FA6230" w:rsidRDefault="000560A0" w:rsidP="00B85093">
      <w:pPr>
        <w:jc w:val="center"/>
      </w:pPr>
      <w:del w:id="3" w:author="Author">
        <w:r w:rsidDel="00BF5623">
          <w:rPr>
            <w:b/>
            <w:sz w:val="22"/>
            <w:szCs w:val="22"/>
          </w:rPr>
          <w:delText>February</w:delText>
        </w:r>
        <w:r w:rsidR="009922D9" w:rsidDel="00BF5623">
          <w:rPr>
            <w:b/>
            <w:sz w:val="22"/>
            <w:szCs w:val="22"/>
          </w:rPr>
          <w:delText xml:space="preserve"> </w:delText>
        </w:r>
      </w:del>
      <w:ins w:id="4" w:author="Author">
        <w:r w:rsidR="00BF5623">
          <w:rPr>
            <w:b/>
            <w:sz w:val="22"/>
            <w:szCs w:val="22"/>
          </w:rPr>
          <w:t>December</w:t>
        </w:r>
        <w:r w:rsidR="00BF5623">
          <w:rPr>
            <w:b/>
            <w:sz w:val="22"/>
            <w:szCs w:val="22"/>
          </w:rPr>
          <w:t xml:space="preserve"> </w:t>
        </w:r>
      </w:ins>
      <w:r w:rsidR="009922D9">
        <w:rPr>
          <w:b/>
          <w:sz w:val="22"/>
          <w:szCs w:val="22"/>
        </w:rPr>
        <w:t>2020</w:t>
      </w:r>
      <w:r w:rsidR="00FA6230">
        <w:br w:type="page"/>
      </w:r>
    </w:p>
    <w:p w14:paraId="3E16FD16" w14:textId="62C208A5" w:rsidR="001707A7" w:rsidRDefault="001707A7" w:rsidP="001707A7">
      <w:pPr>
        <w:jc w:val="center"/>
        <w:rPr>
          <w:rFonts w:ascii="Cambria" w:hAnsi="Cambria"/>
          <w:b/>
          <w:sz w:val="32"/>
          <w:szCs w:val="32"/>
        </w:rPr>
      </w:pPr>
      <w:r w:rsidRPr="001707A7">
        <w:rPr>
          <w:rFonts w:ascii="Cambria" w:hAnsi="Cambria"/>
          <w:b/>
          <w:sz w:val="32"/>
          <w:szCs w:val="32"/>
        </w:rPr>
        <w:lastRenderedPageBreak/>
        <w:t>TABLE OF CONTENTS</w:t>
      </w:r>
    </w:p>
    <w:sdt>
      <w:sdtPr>
        <w:rPr>
          <w:rFonts w:ascii="Times New Roman" w:eastAsia="Times New Roman" w:hAnsi="Times New Roman"/>
          <w:color w:val="auto"/>
          <w:sz w:val="24"/>
          <w:szCs w:val="24"/>
        </w:rPr>
        <w:id w:val="-1222134987"/>
        <w:docPartObj>
          <w:docPartGallery w:val="Table of Contents"/>
          <w:docPartUnique/>
        </w:docPartObj>
      </w:sdtPr>
      <w:sdtEndPr>
        <w:rPr>
          <w:rFonts w:asciiTheme="majorHAnsi" w:hAnsiTheme="majorHAnsi"/>
          <w:b/>
          <w:bCs/>
          <w:noProof/>
          <w:sz w:val="28"/>
          <w:szCs w:val="28"/>
        </w:rPr>
      </w:sdtEndPr>
      <w:sdtContent>
        <w:p w14:paraId="436F5848" w14:textId="77777777" w:rsidR="00D40DD1" w:rsidRPr="002A0C28" w:rsidRDefault="00D40DD1">
          <w:pPr>
            <w:pStyle w:val="TOCHeading"/>
            <w:rPr>
              <w:rFonts w:ascii="Times New Roman" w:hAnsi="Times New Roman"/>
              <w:color w:val="auto"/>
              <w:sz w:val="24"/>
            </w:rPr>
          </w:pPr>
        </w:p>
        <w:p w14:paraId="7E3CB839" w14:textId="77777777" w:rsidR="00794EB4" w:rsidRPr="00794EB4" w:rsidRDefault="00794EB4" w:rsidP="009F47CE"/>
        <w:p w14:paraId="40B7ABDA" w14:textId="7DB27D59" w:rsidR="0090287D" w:rsidRDefault="00D40DD1" w:rsidP="00AA2573">
          <w:pPr>
            <w:pStyle w:val="TOC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4618728" w:history="1">
            <w:r w:rsidR="0090287D" w:rsidRPr="00A7207F">
              <w:rPr>
                <w:rStyle w:val="Hyperlink"/>
                <w:noProof/>
              </w:rPr>
              <w:t>INTRODUCTION</w:t>
            </w:r>
            <w:r w:rsidR="0090287D">
              <w:rPr>
                <w:noProof/>
                <w:webHidden/>
              </w:rPr>
              <w:tab/>
            </w:r>
            <w:r w:rsidR="0090287D">
              <w:rPr>
                <w:noProof/>
                <w:webHidden/>
              </w:rPr>
              <w:fldChar w:fldCharType="begin"/>
            </w:r>
            <w:r w:rsidR="0090287D">
              <w:rPr>
                <w:noProof/>
                <w:webHidden/>
              </w:rPr>
              <w:instrText xml:space="preserve"> PAGEREF _Toc24618728 \h </w:instrText>
            </w:r>
            <w:r w:rsidR="0090287D">
              <w:rPr>
                <w:noProof/>
                <w:webHidden/>
              </w:rPr>
            </w:r>
            <w:r w:rsidR="0090287D">
              <w:rPr>
                <w:noProof/>
                <w:webHidden/>
              </w:rPr>
              <w:fldChar w:fldCharType="separate"/>
            </w:r>
            <w:r w:rsidR="006D5678">
              <w:rPr>
                <w:noProof/>
                <w:webHidden/>
              </w:rPr>
              <w:t>4</w:t>
            </w:r>
            <w:r w:rsidR="0090287D">
              <w:rPr>
                <w:noProof/>
                <w:webHidden/>
              </w:rPr>
              <w:fldChar w:fldCharType="end"/>
            </w:r>
          </w:hyperlink>
        </w:p>
        <w:p w14:paraId="6148A7A1" w14:textId="539E14FD" w:rsidR="0090287D" w:rsidRDefault="00BF5623" w:rsidP="00AA2573">
          <w:pPr>
            <w:pStyle w:val="TOC1"/>
            <w:rPr>
              <w:rFonts w:asciiTheme="minorHAnsi" w:eastAsiaTheme="minorEastAsia" w:hAnsiTheme="minorHAnsi" w:cstheme="minorBidi"/>
              <w:noProof/>
              <w:sz w:val="22"/>
              <w:szCs w:val="22"/>
            </w:rPr>
          </w:pPr>
          <w:hyperlink w:anchor="_Toc24618729" w:history="1">
            <w:r w:rsidR="0090287D" w:rsidRPr="00A7207F">
              <w:rPr>
                <w:rStyle w:val="Hyperlink"/>
                <w:noProof/>
              </w:rPr>
              <w:t>A. TEXAS WORKFORCE SYSTEM</w:t>
            </w:r>
            <w:r w:rsidR="0090287D">
              <w:rPr>
                <w:noProof/>
                <w:webHidden/>
              </w:rPr>
              <w:tab/>
            </w:r>
            <w:r w:rsidR="0090287D">
              <w:rPr>
                <w:noProof/>
                <w:webHidden/>
              </w:rPr>
              <w:fldChar w:fldCharType="begin"/>
            </w:r>
            <w:r w:rsidR="0090287D">
              <w:rPr>
                <w:noProof/>
                <w:webHidden/>
              </w:rPr>
              <w:instrText xml:space="preserve"> PAGEREF _Toc24618729 \h </w:instrText>
            </w:r>
            <w:r w:rsidR="0090287D">
              <w:rPr>
                <w:noProof/>
                <w:webHidden/>
              </w:rPr>
            </w:r>
            <w:r w:rsidR="0090287D">
              <w:rPr>
                <w:noProof/>
                <w:webHidden/>
              </w:rPr>
              <w:fldChar w:fldCharType="separate"/>
            </w:r>
            <w:r w:rsidR="006D5678">
              <w:rPr>
                <w:noProof/>
                <w:webHidden/>
              </w:rPr>
              <w:t>6</w:t>
            </w:r>
            <w:r w:rsidR="0090287D">
              <w:rPr>
                <w:noProof/>
                <w:webHidden/>
              </w:rPr>
              <w:fldChar w:fldCharType="end"/>
            </w:r>
          </w:hyperlink>
        </w:p>
        <w:p w14:paraId="3B53B8BC" w14:textId="50AFBCEB" w:rsidR="0090287D" w:rsidRDefault="00BF5623">
          <w:pPr>
            <w:pStyle w:val="TOC2"/>
            <w:rPr>
              <w:noProof/>
              <w:lang w:eastAsia="en-US"/>
            </w:rPr>
          </w:pPr>
          <w:hyperlink w:anchor="_Toc24618730" w:history="1">
            <w:r w:rsidR="0090287D" w:rsidRPr="00A7207F">
              <w:rPr>
                <w:rStyle w:val="Hyperlink"/>
                <w:rFonts w:cs="Times New Roman"/>
                <w:noProof/>
              </w:rPr>
              <w:t>ONE-STOP OPERATORS</w:t>
            </w:r>
            <w:r w:rsidR="0090287D">
              <w:rPr>
                <w:noProof/>
                <w:webHidden/>
              </w:rPr>
              <w:tab/>
            </w:r>
            <w:r w:rsidR="0090287D">
              <w:rPr>
                <w:noProof/>
                <w:webHidden/>
              </w:rPr>
              <w:fldChar w:fldCharType="begin"/>
            </w:r>
            <w:r w:rsidR="0090287D">
              <w:rPr>
                <w:noProof/>
                <w:webHidden/>
              </w:rPr>
              <w:instrText xml:space="preserve"> PAGEREF _Toc24618730 \h </w:instrText>
            </w:r>
            <w:r w:rsidR="0090287D">
              <w:rPr>
                <w:noProof/>
                <w:webHidden/>
              </w:rPr>
            </w:r>
            <w:r w:rsidR="0090287D">
              <w:rPr>
                <w:noProof/>
                <w:webHidden/>
              </w:rPr>
              <w:fldChar w:fldCharType="separate"/>
            </w:r>
            <w:r w:rsidR="006D5678">
              <w:rPr>
                <w:noProof/>
                <w:webHidden/>
              </w:rPr>
              <w:t>7</w:t>
            </w:r>
            <w:r w:rsidR="0090287D">
              <w:rPr>
                <w:noProof/>
                <w:webHidden/>
              </w:rPr>
              <w:fldChar w:fldCharType="end"/>
            </w:r>
          </w:hyperlink>
        </w:p>
        <w:p w14:paraId="15E2D7B2" w14:textId="78E63D26" w:rsidR="0090287D" w:rsidRDefault="00BF5623">
          <w:pPr>
            <w:pStyle w:val="TOC2"/>
            <w:rPr>
              <w:noProof/>
              <w:lang w:eastAsia="en-US"/>
            </w:rPr>
          </w:pPr>
          <w:hyperlink w:anchor="_Toc24618731" w:history="1">
            <w:r w:rsidR="0090287D" w:rsidRPr="00A7207F">
              <w:rPr>
                <w:rStyle w:val="Hyperlink"/>
                <w:rFonts w:cs="Times New Roman"/>
                <w:noProof/>
              </w:rPr>
              <w:t>FIREWALLS AND CONFLICT OF INTEREST POLICIES</w:t>
            </w:r>
            <w:r w:rsidR="0090287D">
              <w:rPr>
                <w:noProof/>
                <w:webHidden/>
              </w:rPr>
              <w:tab/>
            </w:r>
            <w:r w:rsidR="0090287D">
              <w:rPr>
                <w:noProof/>
                <w:webHidden/>
              </w:rPr>
              <w:fldChar w:fldCharType="begin"/>
            </w:r>
            <w:r w:rsidR="0090287D">
              <w:rPr>
                <w:noProof/>
                <w:webHidden/>
              </w:rPr>
              <w:instrText xml:space="preserve"> PAGEREF _Toc24618731 \h </w:instrText>
            </w:r>
            <w:r w:rsidR="0090287D">
              <w:rPr>
                <w:noProof/>
                <w:webHidden/>
              </w:rPr>
            </w:r>
            <w:r w:rsidR="0090287D">
              <w:rPr>
                <w:noProof/>
                <w:webHidden/>
              </w:rPr>
              <w:fldChar w:fldCharType="separate"/>
            </w:r>
            <w:r w:rsidR="006D5678">
              <w:rPr>
                <w:noProof/>
                <w:webHidden/>
              </w:rPr>
              <w:t>8</w:t>
            </w:r>
            <w:r w:rsidR="0090287D">
              <w:rPr>
                <w:noProof/>
                <w:webHidden/>
              </w:rPr>
              <w:fldChar w:fldCharType="end"/>
            </w:r>
          </w:hyperlink>
        </w:p>
        <w:p w14:paraId="3A798182" w14:textId="2223F83D" w:rsidR="0090287D" w:rsidRDefault="00BF5623">
          <w:pPr>
            <w:pStyle w:val="TOC2"/>
            <w:rPr>
              <w:noProof/>
              <w:lang w:eastAsia="en-US"/>
            </w:rPr>
          </w:pPr>
          <w:hyperlink w:anchor="_Toc24618732" w:history="1">
            <w:r w:rsidR="0090287D" w:rsidRPr="00A7207F">
              <w:rPr>
                <w:rStyle w:val="Hyperlink"/>
                <w:rFonts w:cs="Times New Roman"/>
                <w:noProof/>
              </w:rPr>
              <w:t>WORKFORCE SOLUTIONS OFFICES</w:t>
            </w:r>
            <w:r w:rsidR="0090287D">
              <w:rPr>
                <w:noProof/>
                <w:webHidden/>
              </w:rPr>
              <w:tab/>
            </w:r>
            <w:r w:rsidR="0090287D">
              <w:rPr>
                <w:noProof/>
                <w:webHidden/>
              </w:rPr>
              <w:fldChar w:fldCharType="begin"/>
            </w:r>
            <w:r w:rsidR="0090287D">
              <w:rPr>
                <w:noProof/>
                <w:webHidden/>
              </w:rPr>
              <w:instrText xml:space="preserve"> PAGEREF _Toc24618732 \h </w:instrText>
            </w:r>
            <w:r w:rsidR="0090287D">
              <w:rPr>
                <w:noProof/>
                <w:webHidden/>
              </w:rPr>
            </w:r>
            <w:r w:rsidR="0090287D">
              <w:rPr>
                <w:noProof/>
                <w:webHidden/>
              </w:rPr>
              <w:fldChar w:fldCharType="separate"/>
            </w:r>
            <w:r w:rsidR="006D5678">
              <w:rPr>
                <w:noProof/>
                <w:webHidden/>
              </w:rPr>
              <w:t>10</w:t>
            </w:r>
            <w:r w:rsidR="0090287D">
              <w:rPr>
                <w:noProof/>
                <w:webHidden/>
              </w:rPr>
              <w:fldChar w:fldCharType="end"/>
            </w:r>
          </w:hyperlink>
        </w:p>
        <w:p w14:paraId="626A3AC1" w14:textId="173110E9" w:rsidR="0090287D" w:rsidRDefault="00BF5623" w:rsidP="00AA2573">
          <w:pPr>
            <w:pStyle w:val="TOC1"/>
            <w:rPr>
              <w:rFonts w:asciiTheme="minorHAnsi" w:eastAsiaTheme="minorEastAsia" w:hAnsiTheme="minorHAnsi" w:cstheme="minorBidi"/>
              <w:noProof/>
              <w:sz w:val="22"/>
              <w:szCs w:val="22"/>
            </w:rPr>
          </w:pPr>
          <w:hyperlink w:anchor="_Toc24618733" w:history="1">
            <w:r w:rsidR="0090287D" w:rsidRPr="00A7207F">
              <w:rPr>
                <w:rStyle w:val="Hyperlink"/>
                <w:noProof/>
              </w:rPr>
              <w:t>B. WORKFORCE PARTNERS</w:t>
            </w:r>
            <w:r w:rsidR="0090287D">
              <w:rPr>
                <w:noProof/>
                <w:webHidden/>
              </w:rPr>
              <w:tab/>
            </w:r>
            <w:r w:rsidR="0090287D">
              <w:rPr>
                <w:noProof/>
                <w:webHidden/>
              </w:rPr>
              <w:fldChar w:fldCharType="begin"/>
            </w:r>
            <w:r w:rsidR="0090287D">
              <w:rPr>
                <w:noProof/>
                <w:webHidden/>
              </w:rPr>
              <w:instrText xml:space="preserve"> PAGEREF _Toc24618733 \h </w:instrText>
            </w:r>
            <w:r w:rsidR="0090287D">
              <w:rPr>
                <w:noProof/>
                <w:webHidden/>
              </w:rPr>
            </w:r>
            <w:r w:rsidR="0090287D">
              <w:rPr>
                <w:noProof/>
                <w:webHidden/>
              </w:rPr>
              <w:fldChar w:fldCharType="separate"/>
            </w:r>
            <w:r w:rsidR="006D5678">
              <w:rPr>
                <w:noProof/>
                <w:webHidden/>
              </w:rPr>
              <w:t>12</w:t>
            </w:r>
            <w:r w:rsidR="0090287D">
              <w:rPr>
                <w:noProof/>
                <w:webHidden/>
              </w:rPr>
              <w:fldChar w:fldCharType="end"/>
            </w:r>
          </w:hyperlink>
        </w:p>
        <w:p w14:paraId="205CF8D9" w14:textId="6E94257D" w:rsidR="0090287D" w:rsidRDefault="00BF5623">
          <w:pPr>
            <w:pStyle w:val="TOC2"/>
            <w:rPr>
              <w:noProof/>
              <w:lang w:eastAsia="en-US"/>
            </w:rPr>
          </w:pPr>
          <w:hyperlink w:anchor="_Toc24618734" w:history="1">
            <w:r w:rsidR="0090287D" w:rsidRPr="00A7207F">
              <w:rPr>
                <w:rStyle w:val="Hyperlink"/>
                <w:rFonts w:cs="Times New Roman"/>
                <w:noProof/>
              </w:rPr>
              <w:t>REQUIRED WORKFORCE PARTNERS</w:t>
            </w:r>
            <w:r w:rsidR="0090287D">
              <w:rPr>
                <w:noProof/>
                <w:webHidden/>
              </w:rPr>
              <w:tab/>
            </w:r>
            <w:r w:rsidR="0090287D">
              <w:rPr>
                <w:noProof/>
                <w:webHidden/>
              </w:rPr>
              <w:fldChar w:fldCharType="begin"/>
            </w:r>
            <w:r w:rsidR="0090287D">
              <w:rPr>
                <w:noProof/>
                <w:webHidden/>
              </w:rPr>
              <w:instrText xml:space="preserve"> PAGEREF _Toc24618734 \h </w:instrText>
            </w:r>
            <w:r w:rsidR="0090287D">
              <w:rPr>
                <w:noProof/>
                <w:webHidden/>
              </w:rPr>
            </w:r>
            <w:r w:rsidR="0090287D">
              <w:rPr>
                <w:noProof/>
                <w:webHidden/>
              </w:rPr>
              <w:fldChar w:fldCharType="separate"/>
            </w:r>
            <w:r w:rsidR="006D5678">
              <w:rPr>
                <w:noProof/>
                <w:webHidden/>
              </w:rPr>
              <w:t>12</w:t>
            </w:r>
            <w:r w:rsidR="0090287D">
              <w:rPr>
                <w:noProof/>
                <w:webHidden/>
              </w:rPr>
              <w:fldChar w:fldCharType="end"/>
            </w:r>
          </w:hyperlink>
        </w:p>
        <w:p w14:paraId="29C3648A" w14:textId="739A2832" w:rsidR="0090287D" w:rsidRDefault="00BF5623">
          <w:pPr>
            <w:pStyle w:val="TOC2"/>
            <w:rPr>
              <w:noProof/>
              <w:lang w:eastAsia="en-US"/>
            </w:rPr>
          </w:pPr>
          <w:hyperlink w:anchor="_Toc24618735" w:history="1">
            <w:r w:rsidR="0090287D" w:rsidRPr="00A7207F">
              <w:rPr>
                <w:rStyle w:val="Hyperlink"/>
                <w:rFonts w:cs="Times New Roman"/>
                <w:noProof/>
              </w:rPr>
              <w:t>OPTIONAL WORKFORCE PARTNERS</w:t>
            </w:r>
            <w:r w:rsidR="0090287D">
              <w:rPr>
                <w:noProof/>
                <w:webHidden/>
              </w:rPr>
              <w:tab/>
            </w:r>
            <w:r w:rsidR="0090287D">
              <w:rPr>
                <w:noProof/>
                <w:webHidden/>
              </w:rPr>
              <w:fldChar w:fldCharType="begin"/>
            </w:r>
            <w:r w:rsidR="0090287D">
              <w:rPr>
                <w:noProof/>
                <w:webHidden/>
              </w:rPr>
              <w:instrText xml:space="preserve"> PAGEREF _Toc24618735 \h </w:instrText>
            </w:r>
            <w:r w:rsidR="0090287D">
              <w:rPr>
                <w:noProof/>
                <w:webHidden/>
              </w:rPr>
            </w:r>
            <w:r w:rsidR="0090287D">
              <w:rPr>
                <w:noProof/>
                <w:webHidden/>
              </w:rPr>
              <w:fldChar w:fldCharType="separate"/>
            </w:r>
            <w:r w:rsidR="006D5678">
              <w:rPr>
                <w:noProof/>
                <w:webHidden/>
              </w:rPr>
              <w:t>12</w:t>
            </w:r>
            <w:r w:rsidR="0090287D">
              <w:rPr>
                <w:noProof/>
                <w:webHidden/>
              </w:rPr>
              <w:fldChar w:fldCharType="end"/>
            </w:r>
          </w:hyperlink>
        </w:p>
        <w:p w14:paraId="47F4D574" w14:textId="67CF3619" w:rsidR="0090287D" w:rsidRDefault="00BF5623">
          <w:pPr>
            <w:pStyle w:val="TOC2"/>
            <w:rPr>
              <w:noProof/>
              <w:lang w:eastAsia="en-US"/>
            </w:rPr>
          </w:pPr>
          <w:hyperlink w:anchor="_Toc24618736" w:history="1">
            <w:r w:rsidR="0090287D" w:rsidRPr="00A7207F">
              <w:rPr>
                <w:rStyle w:val="Hyperlink"/>
                <w:rFonts w:cs="Times New Roman"/>
                <w:noProof/>
              </w:rPr>
              <w:t>OTHER PARTNERS</w:t>
            </w:r>
            <w:r w:rsidR="0090287D">
              <w:rPr>
                <w:noProof/>
                <w:webHidden/>
              </w:rPr>
              <w:tab/>
            </w:r>
            <w:r w:rsidR="0090287D">
              <w:rPr>
                <w:noProof/>
                <w:webHidden/>
              </w:rPr>
              <w:fldChar w:fldCharType="begin"/>
            </w:r>
            <w:r w:rsidR="0090287D">
              <w:rPr>
                <w:noProof/>
                <w:webHidden/>
              </w:rPr>
              <w:instrText xml:space="preserve"> PAGEREF _Toc24618736 \h </w:instrText>
            </w:r>
            <w:r w:rsidR="0090287D">
              <w:rPr>
                <w:noProof/>
                <w:webHidden/>
              </w:rPr>
            </w:r>
            <w:r w:rsidR="0090287D">
              <w:rPr>
                <w:noProof/>
                <w:webHidden/>
              </w:rPr>
              <w:fldChar w:fldCharType="separate"/>
            </w:r>
            <w:r w:rsidR="006D5678">
              <w:rPr>
                <w:noProof/>
                <w:webHidden/>
              </w:rPr>
              <w:t>13</w:t>
            </w:r>
            <w:r w:rsidR="0090287D">
              <w:rPr>
                <w:noProof/>
                <w:webHidden/>
              </w:rPr>
              <w:fldChar w:fldCharType="end"/>
            </w:r>
          </w:hyperlink>
        </w:p>
        <w:p w14:paraId="16AD9C62" w14:textId="2FFD2EE3" w:rsidR="0090287D" w:rsidRDefault="00BF5623" w:rsidP="00AA2573">
          <w:pPr>
            <w:pStyle w:val="TOC1"/>
            <w:rPr>
              <w:rFonts w:asciiTheme="minorHAnsi" w:eastAsiaTheme="minorEastAsia" w:hAnsiTheme="minorHAnsi" w:cstheme="minorBidi"/>
              <w:noProof/>
              <w:sz w:val="22"/>
              <w:szCs w:val="22"/>
            </w:rPr>
          </w:pPr>
          <w:hyperlink w:anchor="_Toc24618737" w:history="1">
            <w:r w:rsidR="0090287D" w:rsidRPr="00A7207F">
              <w:rPr>
                <w:rStyle w:val="Hyperlink"/>
                <w:noProof/>
              </w:rPr>
              <w:t>C. MEMORANDA OF UNDERSTANDING</w:t>
            </w:r>
            <w:r w:rsidR="0090287D">
              <w:rPr>
                <w:noProof/>
                <w:webHidden/>
              </w:rPr>
              <w:tab/>
            </w:r>
            <w:r w:rsidR="0090287D">
              <w:rPr>
                <w:noProof/>
                <w:webHidden/>
              </w:rPr>
              <w:fldChar w:fldCharType="begin"/>
            </w:r>
            <w:r w:rsidR="0090287D">
              <w:rPr>
                <w:noProof/>
                <w:webHidden/>
              </w:rPr>
              <w:instrText xml:space="preserve"> PAGEREF _Toc24618737 \h </w:instrText>
            </w:r>
            <w:r w:rsidR="0090287D">
              <w:rPr>
                <w:noProof/>
                <w:webHidden/>
              </w:rPr>
            </w:r>
            <w:r w:rsidR="0090287D">
              <w:rPr>
                <w:noProof/>
                <w:webHidden/>
              </w:rPr>
              <w:fldChar w:fldCharType="separate"/>
            </w:r>
            <w:r w:rsidR="006D5678">
              <w:rPr>
                <w:noProof/>
                <w:webHidden/>
              </w:rPr>
              <w:t>14</w:t>
            </w:r>
            <w:r w:rsidR="0090287D">
              <w:rPr>
                <w:noProof/>
                <w:webHidden/>
              </w:rPr>
              <w:fldChar w:fldCharType="end"/>
            </w:r>
          </w:hyperlink>
        </w:p>
        <w:p w14:paraId="1D551BE4" w14:textId="58BB9E10" w:rsidR="0090287D" w:rsidRDefault="00BF5623">
          <w:pPr>
            <w:pStyle w:val="TOC2"/>
            <w:rPr>
              <w:noProof/>
              <w:lang w:eastAsia="en-US"/>
            </w:rPr>
          </w:pPr>
          <w:hyperlink w:anchor="_Toc24618738" w:history="1">
            <w:r w:rsidR="0090287D" w:rsidRPr="00A7207F">
              <w:rPr>
                <w:rStyle w:val="Hyperlink"/>
                <w:rFonts w:cs="Times New Roman"/>
                <w:noProof/>
              </w:rPr>
              <w:t>REQUIRED MEMORANDA OF UNDERSTANDING</w:t>
            </w:r>
            <w:r w:rsidR="0090287D">
              <w:rPr>
                <w:noProof/>
                <w:webHidden/>
              </w:rPr>
              <w:tab/>
            </w:r>
            <w:r w:rsidR="0090287D">
              <w:rPr>
                <w:noProof/>
                <w:webHidden/>
              </w:rPr>
              <w:fldChar w:fldCharType="begin"/>
            </w:r>
            <w:r w:rsidR="0090287D">
              <w:rPr>
                <w:noProof/>
                <w:webHidden/>
              </w:rPr>
              <w:instrText xml:space="preserve"> PAGEREF _Toc24618738 \h </w:instrText>
            </w:r>
            <w:r w:rsidR="0090287D">
              <w:rPr>
                <w:noProof/>
                <w:webHidden/>
              </w:rPr>
            </w:r>
            <w:r w:rsidR="0090287D">
              <w:rPr>
                <w:noProof/>
                <w:webHidden/>
              </w:rPr>
              <w:fldChar w:fldCharType="separate"/>
            </w:r>
            <w:r w:rsidR="006D5678">
              <w:rPr>
                <w:noProof/>
                <w:webHidden/>
              </w:rPr>
              <w:t>14</w:t>
            </w:r>
            <w:r w:rsidR="0090287D">
              <w:rPr>
                <w:noProof/>
                <w:webHidden/>
              </w:rPr>
              <w:fldChar w:fldCharType="end"/>
            </w:r>
          </w:hyperlink>
        </w:p>
        <w:p w14:paraId="651BCDD2" w14:textId="43D0CB69" w:rsidR="0090287D" w:rsidRDefault="00BF5623">
          <w:pPr>
            <w:pStyle w:val="TOC2"/>
            <w:rPr>
              <w:noProof/>
              <w:lang w:eastAsia="en-US"/>
            </w:rPr>
          </w:pPr>
          <w:hyperlink w:anchor="_Toc24618739" w:history="1">
            <w:r w:rsidR="0090287D" w:rsidRPr="00A7207F">
              <w:rPr>
                <w:rStyle w:val="Hyperlink"/>
                <w:rFonts w:cs="Times New Roman"/>
                <w:noProof/>
              </w:rPr>
              <w:t>OPTIONAL MEMORANDA OF UNDERSTANDING</w:t>
            </w:r>
            <w:r w:rsidR="0090287D">
              <w:rPr>
                <w:noProof/>
                <w:webHidden/>
              </w:rPr>
              <w:tab/>
            </w:r>
            <w:r w:rsidR="0090287D">
              <w:rPr>
                <w:noProof/>
                <w:webHidden/>
              </w:rPr>
              <w:fldChar w:fldCharType="begin"/>
            </w:r>
            <w:r w:rsidR="0090287D">
              <w:rPr>
                <w:noProof/>
                <w:webHidden/>
              </w:rPr>
              <w:instrText xml:space="preserve"> PAGEREF _Toc24618739 \h </w:instrText>
            </w:r>
            <w:r w:rsidR="0090287D">
              <w:rPr>
                <w:noProof/>
                <w:webHidden/>
              </w:rPr>
            </w:r>
            <w:r w:rsidR="0090287D">
              <w:rPr>
                <w:noProof/>
                <w:webHidden/>
              </w:rPr>
              <w:fldChar w:fldCharType="separate"/>
            </w:r>
            <w:r w:rsidR="006D5678">
              <w:rPr>
                <w:noProof/>
                <w:webHidden/>
              </w:rPr>
              <w:t>15</w:t>
            </w:r>
            <w:r w:rsidR="0090287D">
              <w:rPr>
                <w:noProof/>
                <w:webHidden/>
              </w:rPr>
              <w:fldChar w:fldCharType="end"/>
            </w:r>
          </w:hyperlink>
        </w:p>
        <w:p w14:paraId="76B3E2E1" w14:textId="0AD1EC9F" w:rsidR="0090287D" w:rsidRDefault="00BF5623">
          <w:pPr>
            <w:pStyle w:val="TOC2"/>
            <w:rPr>
              <w:noProof/>
              <w:lang w:eastAsia="en-US"/>
            </w:rPr>
          </w:pPr>
          <w:hyperlink w:anchor="_Toc24618740" w:history="1">
            <w:r w:rsidR="0090287D" w:rsidRPr="00A7207F">
              <w:rPr>
                <w:rStyle w:val="Hyperlink"/>
                <w:noProof/>
              </w:rPr>
              <w:t>MOU REQUIREMENTS</w:t>
            </w:r>
            <w:r w:rsidR="0090287D">
              <w:rPr>
                <w:noProof/>
                <w:webHidden/>
              </w:rPr>
              <w:tab/>
            </w:r>
            <w:r w:rsidR="0090287D">
              <w:rPr>
                <w:noProof/>
                <w:webHidden/>
              </w:rPr>
              <w:fldChar w:fldCharType="begin"/>
            </w:r>
            <w:r w:rsidR="0090287D">
              <w:rPr>
                <w:noProof/>
                <w:webHidden/>
              </w:rPr>
              <w:instrText xml:space="preserve"> PAGEREF _Toc24618740 \h </w:instrText>
            </w:r>
            <w:r w:rsidR="0090287D">
              <w:rPr>
                <w:noProof/>
                <w:webHidden/>
              </w:rPr>
            </w:r>
            <w:r w:rsidR="0090287D">
              <w:rPr>
                <w:noProof/>
                <w:webHidden/>
              </w:rPr>
              <w:fldChar w:fldCharType="separate"/>
            </w:r>
            <w:r w:rsidR="006D5678">
              <w:rPr>
                <w:noProof/>
                <w:webHidden/>
              </w:rPr>
              <w:t>15</w:t>
            </w:r>
            <w:r w:rsidR="0090287D">
              <w:rPr>
                <w:noProof/>
                <w:webHidden/>
              </w:rPr>
              <w:fldChar w:fldCharType="end"/>
            </w:r>
          </w:hyperlink>
        </w:p>
        <w:p w14:paraId="6E13B9A9" w14:textId="7208C61B" w:rsidR="0090287D" w:rsidRDefault="00BF5623" w:rsidP="00AA2573">
          <w:pPr>
            <w:pStyle w:val="TOC1"/>
            <w:rPr>
              <w:rFonts w:asciiTheme="minorHAnsi" w:eastAsiaTheme="minorEastAsia" w:hAnsiTheme="minorHAnsi" w:cstheme="minorBidi"/>
              <w:noProof/>
              <w:sz w:val="22"/>
              <w:szCs w:val="22"/>
            </w:rPr>
          </w:pPr>
          <w:hyperlink w:anchor="_Toc24618741" w:history="1">
            <w:r w:rsidR="0090287D" w:rsidRPr="00A7207F">
              <w:rPr>
                <w:rStyle w:val="Hyperlink"/>
                <w:noProof/>
              </w:rPr>
              <w:t>D. INFRASTRUCTURE FUNDING</w:t>
            </w:r>
            <w:r w:rsidR="0090287D">
              <w:rPr>
                <w:noProof/>
                <w:webHidden/>
              </w:rPr>
              <w:tab/>
            </w:r>
            <w:r w:rsidR="0090287D">
              <w:rPr>
                <w:noProof/>
                <w:webHidden/>
              </w:rPr>
              <w:fldChar w:fldCharType="begin"/>
            </w:r>
            <w:r w:rsidR="0090287D">
              <w:rPr>
                <w:noProof/>
                <w:webHidden/>
              </w:rPr>
              <w:instrText xml:space="preserve"> PAGEREF _Toc24618741 \h </w:instrText>
            </w:r>
            <w:r w:rsidR="0090287D">
              <w:rPr>
                <w:noProof/>
                <w:webHidden/>
              </w:rPr>
            </w:r>
            <w:r w:rsidR="0090287D">
              <w:rPr>
                <w:noProof/>
                <w:webHidden/>
              </w:rPr>
              <w:fldChar w:fldCharType="separate"/>
            </w:r>
            <w:r w:rsidR="006D5678">
              <w:rPr>
                <w:noProof/>
                <w:webHidden/>
              </w:rPr>
              <w:t>17</w:t>
            </w:r>
            <w:r w:rsidR="0090287D">
              <w:rPr>
                <w:noProof/>
                <w:webHidden/>
              </w:rPr>
              <w:fldChar w:fldCharType="end"/>
            </w:r>
          </w:hyperlink>
        </w:p>
        <w:p w14:paraId="05C68634" w14:textId="31A87E69" w:rsidR="0090287D" w:rsidRDefault="00BF5623">
          <w:pPr>
            <w:pStyle w:val="TOC2"/>
            <w:rPr>
              <w:noProof/>
              <w:lang w:eastAsia="en-US"/>
            </w:rPr>
          </w:pPr>
          <w:hyperlink w:anchor="_Toc24618742" w:history="1">
            <w:r w:rsidR="0090287D" w:rsidRPr="00A7207F">
              <w:rPr>
                <w:rStyle w:val="Hyperlink"/>
                <w:rFonts w:cs="Times New Roman"/>
                <w:noProof/>
              </w:rPr>
              <w:t>1.</w:t>
            </w:r>
            <w:r w:rsidR="0090287D">
              <w:rPr>
                <w:noProof/>
                <w:lang w:eastAsia="en-US"/>
              </w:rPr>
              <w:tab/>
            </w:r>
            <w:r w:rsidR="0090287D" w:rsidRPr="00A7207F">
              <w:rPr>
                <w:rStyle w:val="Hyperlink"/>
                <w:rFonts w:cs="Times New Roman"/>
                <w:noProof/>
              </w:rPr>
              <w:t>TEXAS WORKFORCE SYSTEM OPERATING COSTS</w:t>
            </w:r>
            <w:r w:rsidR="0090287D">
              <w:rPr>
                <w:noProof/>
                <w:webHidden/>
              </w:rPr>
              <w:tab/>
            </w:r>
            <w:r w:rsidR="0090287D">
              <w:rPr>
                <w:noProof/>
                <w:webHidden/>
              </w:rPr>
              <w:fldChar w:fldCharType="begin"/>
            </w:r>
            <w:r w:rsidR="0090287D">
              <w:rPr>
                <w:noProof/>
                <w:webHidden/>
              </w:rPr>
              <w:instrText xml:space="preserve"> PAGEREF _Toc24618742 \h </w:instrText>
            </w:r>
            <w:r w:rsidR="0090287D">
              <w:rPr>
                <w:noProof/>
                <w:webHidden/>
              </w:rPr>
            </w:r>
            <w:r w:rsidR="0090287D">
              <w:rPr>
                <w:noProof/>
                <w:webHidden/>
              </w:rPr>
              <w:fldChar w:fldCharType="separate"/>
            </w:r>
            <w:r w:rsidR="006D5678">
              <w:rPr>
                <w:noProof/>
                <w:webHidden/>
              </w:rPr>
              <w:t>18</w:t>
            </w:r>
            <w:r w:rsidR="0090287D">
              <w:rPr>
                <w:noProof/>
                <w:webHidden/>
              </w:rPr>
              <w:fldChar w:fldCharType="end"/>
            </w:r>
          </w:hyperlink>
        </w:p>
        <w:p w14:paraId="2C172B78" w14:textId="17400181" w:rsidR="0090287D" w:rsidRDefault="00BF5623">
          <w:pPr>
            <w:pStyle w:val="TOC3"/>
            <w:rPr>
              <w:noProof/>
              <w:lang w:eastAsia="en-US"/>
            </w:rPr>
          </w:pPr>
          <w:hyperlink w:anchor="_Toc24618743" w:history="1">
            <w:r w:rsidR="0090287D" w:rsidRPr="00A7207F">
              <w:rPr>
                <w:rStyle w:val="Hyperlink"/>
                <w:noProof/>
              </w:rPr>
              <w:t>NEXT STEPS—ONE-STOP OPERATING COSTS</w:t>
            </w:r>
            <w:r w:rsidR="0090287D">
              <w:rPr>
                <w:noProof/>
                <w:webHidden/>
              </w:rPr>
              <w:tab/>
            </w:r>
            <w:r w:rsidR="0090287D">
              <w:rPr>
                <w:noProof/>
                <w:webHidden/>
              </w:rPr>
              <w:fldChar w:fldCharType="begin"/>
            </w:r>
            <w:r w:rsidR="0090287D">
              <w:rPr>
                <w:noProof/>
                <w:webHidden/>
              </w:rPr>
              <w:instrText xml:space="preserve"> PAGEREF _Toc24618743 \h </w:instrText>
            </w:r>
            <w:r w:rsidR="0090287D">
              <w:rPr>
                <w:noProof/>
                <w:webHidden/>
              </w:rPr>
            </w:r>
            <w:r w:rsidR="0090287D">
              <w:rPr>
                <w:noProof/>
                <w:webHidden/>
              </w:rPr>
              <w:fldChar w:fldCharType="separate"/>
            </w:r>
            <w:r w:rsidR="006D5678">
              <w:rPr>
                <w:noProof/>
                <w:webHidden/>
              </w:rPr>
              <w:t>21</w:t>
            </w:r>
            <w:r w:rsidR="0090287D">
              <w:rPr>
                <w:noProof/>
                <w:webHidden/>
              </w:rPr>
              <w:fldChar w:fldCharType="end"/>
            </w:r>
          </w:hyperlink>
        </w:p>
        <w:p w14:paraId="0FEB6560" w14:textId="7C207BC7" w:rsidR="0090287D" w:rsidRDefault="00BF5623">
          <w:pPr>
            <w:pStyle w:val="TOC3"/>
            <w:rPr>
              <w:noProof/>
              <w:lang w:eastAsia="en-US"/>
            </w:rPr>
          </w:pPr>
          <w:hyperlink w:anchor="_Toc24618744" w:history="1">
            <w:r w:rsidR="0090287D" w:rsidRPr="00A7207F">
              <w:rPr>
                <w:rStyle w:val="Hyperlink"/>
                <w:noProof/>
              </w:rPr>
              <w:t>FUNDING ONE-STOP OPERATING COSTS</w:t>
            </w:r>
            <w:r w:rsidR="0090287D">
              <w:rPr>
                <w:noProof/>
                <w:webHidden/>
              </w:rPr>
              <w:tab/>
            </w:r>
            <w:r w:rsidR="0090287D">
              <w:rPr>
                <w:noProof/>
                <w:webHidden/>
              </w:rPr>
              <w:fldChar w:fldCharType="begin"/>
            </w:r>
            <w:r w:rsidR="0090287D">
              <w:rPr>
                <w:noProof/>
                <w:webHidden/>
              </w:rPr>
              <w:instrText xml:space="preserve"> PAGEREF _Toc24618744 \h </w:instrText>
            </w:r>
            <w:r w:rsidR="0090287D">
              <w:rPr>
                <w:noProof/>
                <w:webHidden/>
              </w:rPr>
            </w:r>
            <w:r w:rsidR="0090287D">
              <w:rPr>
                <w:noProof/>
                <w:webHidden/>
              </w:rPr>
              <w:fldChar w:fldCharType="separate"/>
            </w:r>
            <w:r w:rsidR="006D5678">
              <w:rPr>
                <w:noProof/>
                <w:webHidden/>
              </w:rPr>
              <w:t>22</w:t>
            </w:r>
            <w:r w:rsidR="0090287D">
              <w:rPr>
                <w:noProof/>
                <w:webHidden/>
              </w:rPr>
              <w:fldChar w:fldCharType="end"/>
            </w:r>
          </w:hyperlink>
        </w:p>
        <w:p w14:paraId="549CD1FD" w14:textId="0877AA57" w:rsidR="0090287D" w:rsidRDefault="00BF5623">
          <w:pPr>
            <w:pStyle w:val="TOC3"/>
            <w:rPr>
              <w:noProof/>
              <w:lang w:eastAsia="en-US"/>
            </w:rPr>
          </w:pPr>
          <w:hyperlink w:anchor="_Toc24618745" w:history="1">
            <w:r w:rsidR="0090287D" w:rsidRPr="00A7207F">
              <w:rPr>
                <w:rStyle w:val="Hyperlink"/>
                <w:noProof/>
              </w:rPr>
              <w:t>INFRASTRUCTURE COSTS—FUNDING OPTIONS</w:t>
            </w:r>
            <w:r w:rsidR="0090287D">
              <w:rPr>
                <w:noProof/>
                <w:webHidden/>
              </w:rPr>
              <w:tab/>
            </w:r>
            <w:r w:rsidR="0090287D">
              <w:rPr>
                <w:noProof/>
                <w:webHidden/>
              </w:rPr>
              <w:fldChar w:fldCharType="begin"/>
            </w:r>
            <w:r w:rsidR="0090287D">
              <w:rPr>
                <w:noProof/>
                <w:webHidden/>
              </w:rPr>
              <w:instrText xml:space="preserve"> PAGEREF _Toc24618745 \h </w:instrText>
            </w:r>
            <w:r w:rsidR="0090287D">
              <w:rPr>
                <w:noProof/>
                <w:webHidden/>
              </w:rPr>
            </w:r>
            <w:r w:rsidR="0090287D">
              <w:rPr>
                <w:noProof/>
                <w:webHidden/>
              </w:rPr>
              <w:fldChar w:fldCharType="separate"/>
            </w:r>
            <w:r w:rsidR="006D5678">
              <w:rPr>
                <w:noProof/>
                <w:webHidden/>
              </w:rPr>
              <w:t>23</w:t>
            </w:r>
            <w:r w:rsidR="0090287D">
              <w:rPr>
                <w:noProof/>
                <w:webHidden/>
              </w:rPr>
              <w:fldChar w:fldCharType="end"/>
            </w:r>
          </w:hyperlink>
        </w:p>
        <w:p w14:paraId="1F30C701" w14:textId="1B21AC77" w:rsidR="0090287D" w:rsidRDefault="00BF5623">
          <w:pPr>
            <w:pStyle w:val="TOC3"/>
            <w:rPr>
              <w:noProof/>
              <w:lang w:eastAsia="en-US"/>
            </w:rPr>
          </w:pPr>
          <w:hyperlink w:anchor="_Toc24618746" w:history="1">
            <w:r w:rsidR="0090287D" w:rsidRPr="00A7207F">
              <w:rPr>
                <w:rStyle w:val="Hyperlink"/>
                <w:noProof/>
              </w:rPr>
              <w:t>FUNDING INFRASTRUCTURE COSTS UNDER THE LFM</w:t>
            </w:r>
            <w:r w:rsidR="0090287D">
              <w:rPr>
                <w:noProof/>
                <w:webHidden/>
              </w:rPr>
              <w:tab/>
            </w:r>
            <w:r w:rsidR="0090287D">
              <w:rPr>
                <w:noProof/>
                <w:webHidden/>
              </w:rPr>
              <w:fldChar w:fldCharType="begin"/>
            </w:r>
            <w:r w:rsidR="0090287D">
              <w:rPr>
                <w:noProof/>
                <w:webHidden/>
              </w:rPr>
              <w:instrText xml:space="preserve"> PAGEREF _Toc24618746 \h </w:instrText>
            </w:r>
            <w:r w:rsidR="0090287D">
              <w:rPr>
                <w:noProof/>
                <w:webHidden/>
              </w:rPr>
            </w:r>
            <w:r w:rsidR="0090287D">
              <w:rPr>
                <w:noProof/>
                <w:webHidden/>
              </w:rPr>
              <w:fldChar w:fldCharType="separate"/>
            </w:r>
            <w:r w:rsidR="006D5678">
              <w:rPr>
                <w:noProof/>
                <w:webHidden/>
              </w:rPr>
              <w:t>26</w:t>
            </w:r>
            <w:r w:rsidR="0090287D">
              <w:rPr>
                <w:noProof/>
                <w:webHidden/>
              </w:rPr>
              <w:fldChar w:fldCharType="end"/>
            </w:r>
          </w:hyperlink>
        </w:p>
        <w:p w14:paraId="2D4F4103" w14:textId="7DB58493" w:rsidR="0090287D" w:rsidRDefault="00BF5623">
          <w:pPr>
            <w:pStyle w:val="TOC2"/>
            <w:rPr>
              <w:noProof/>
              <w:lang w:eastAsia="en-US"/>
            </w:rPr>
          </w:pPr>
          <w:hyperlink w:anchor="_Toc24618747" w:history="1">
            <w:r w:rsidR="0090287D" w:rsidRPr="00A7207F">
              <w:rPr>
                <w:rStyle w:val="Hyperlink"/>
                <w:rFonts w:cs="Times New Roman"/>
                <w:noProof/>
              </w:rPr>
              <w:t>2.</w:t>
            </w:r>
            <w:r w:rsidR="0090287D">
              <w:rPr>
                <w:noProof/>
                <w:lang w:eastAsia="en-US"/>
              </w:rPr>
              <w:tab/>
            </w:r>
            <w:r w:rsidR="0090287D" w:rsidRPr="00A7207F">
              <w:rPr>
                <w:rStyle w:val="Hyperlink"/>
                <w:rFonts w:cs="Times New Roman"/>
                <w:noProof/>
              </w:rPr>
              <w:t>ONE-STOP OPERATING BUDGET</w:t>
            </w:r>
            <w:r w:rsidR="0090287D">
              <w:rPr>
                <w:noProof/>
                <w:webHidden/>
              </w:rPr>
              <w:tab/>
            </w:r>
            <w:r w:rsidR="0090287D">
              <w:rPr>
                <w:noProof/>
                <w:webHidden/>
              </w:rPr>
              <w:fldChar w:fldCharType="begin"/>
            </w:r>
            <w:r w:rsidR="0090287D">
              <w:rPr>
                <w:noProof/>
                <w:webHidden/>
              </w:rPr>
              <w:instrText xml:space="preserve"> PAGEREF _Toc24618747 \h </w:instrText>
            </w:r>
            <w:r w:rsidR="0090287D">
              <w:rPr>
                <w:noProof/>
                <w:webHidden/>
              </w:rPr>
            </w:r>
            <w:r w:rsidR="0090287D">
              <w:rPr>
                <w:noProof/>
                <w:webHidden/>
              </w:rPr>
              <w:fldChar w:fldCharType="separate"/>
            </w:r>
            <w:r w:rsidR="006D5678">
              <w:rPr>
                <w:noProof/>
                <w:webHidden/>
              </w:rPr>
              <w:t>27</w:t>
            </w:r>
            <w:r w:rsidR="0090287D">
              <w:rPr>
                <w:noProof/>
                <w:webHidden/>
              </w:rPr>
              <w:fldChar w:fldCharType="end"/>
            </w:r>
          </w:hyperlink>
        </w:p>
        <w:p w14:paraId="547DED26" w14:textId="5A2B4EB6" w:rsidR="0090287D" w:rsidRDefault="00BF5623">
          <w:pPr>
            <w:pStyle w:val="TOC2"/>
            <w:rPr>
              <w:noProof/>
              <w:lang w:eastAsia="en-US"/>
            </w:rPr>
          </w:pPr>
          <w:hyperlink w:anchor="_Toc24618748" w:history="1">
            <w:r w:rsidR="0090287D" w:rsidRPr="00A7207F">
              <w:rPr>
                <w:rStyle w:val="Hyperlink"/>
                <w:noProof/>
              </w:rPr>
              <w:t>3.</w:t>
            </w:r>
            <w:r w:rsidR="0090287D">
              <w:rPr>
                <w:noProof/>
                <w:lang w:eastAsia="en-US"/>
              </w:rPr>
              <w:tab/>
            </w:r>
            <w:r w:rsidR="0090287D" w:rsidRPr="00A7207F">
              <w:rPr>
                <w:rStyle w:val="Hyperlink"/>
                <w:noProof/>
              </w:rPr>
              <w:t>COST ALLOCATION METHODOLOGY</w:t>
            </w:r>
            <w:r w:rsidR="0090287D">
              <w:rPr>
                <w:noProof/>
                <w:webHidden/>
              </w:rPr>
              <w:tab/>
            </w:r>
            <w:r w:rsidR="0090287D">
              <w:rPr>
                <w:noProof/>
                <w:webHidden/>
              </w:rPr>
              <w:fldChar w:fldCharType="begin"/>
            </w:r>
            <w:r w:rsidR="0090287D">
              <w:rPr>
                <w:noProof/>
                <w:webHidden/>
              </w:rPr>
              <w:instrText xml:space="preserve"> PAGEREF _Toc24618748 \h </w:instrText>
            </w:r>
            <w:r w:rsidR="0090287D">
              <w:rPr>
                <w:noProof/>
                <w:webHidden/>
              </w:rPr>
            </w:r>
            <w:r w:rsidR="0090287D">
              <w:rPr>
                <w:noProof/>
                <w:webHidden/>
              </w:rPr>
              <w:fldChar w:fldCharType="separate"/>
            </w:r>
            <w:r w:rsidR="006D5678">
              <w:rPr>
                <w:noProof/>
                <w:webHidden/>
              </w:rPr>
              <w:t>30</w:t>
            </w:r>
            <w:r w:rsidR="0090287D">
              <w:rPr>
                <w:noProof/>
                <w:webHidden/>
              </w:rPr>
              <w:fldChar w:fldCharType="end"/>
            </w:r>
          </w:hyperlink>
        </w:p>
        <w:p w14:paraId="7DFFBB91" w14:textId="66D208B2" w:rsidR="0090287D" w:rsidRDefault="00BF5623">
          <w:pPr>
            <w:pStyle w:val="TOC3"/>
            <w:rPr>
              <w:noProof/>
              <w:lang w:eastAsia="en-US"/>
            </w:rPr>
          </w:pPr>
          <w:hyperlink w:anchor="_Toc24618749" w:history="1">
            <w:r w:rsidR="0090287D" w:rsidRPr="00A7207F">
              <w:rPr>
                <w:rStyle w:val="Hyperlink"/>
                <w:noProof/>
              </w:rPr>
              <w:t>BUDGET CONTROLS</w:t>
            </w:r>
            <w:r w:rsidR="0090287D">
              <w:rPr>
                <w:noProof/>
                <w:webHidden/>
              </w:rPr>
              <w:tab/>
            </w:r>
            <w:r w:rsidR="0090287D">
              <w:rPr>
                <w:noProof/>
                <w:webHidden/>
              </w:rPr>
              <w:fldChar w:fldCharType="begin"/>
            </w:r>
            <w:r w:rsidR="0090287D">
              <w:rPr>
                <w:noProof/>
                <w:webHidden/>
              </w:rPr>
              <w:instrText xml:space="preserve"> PAGEREF _Toc24618749 \h </w:instrText>
            </w:r>
            <w:r w:rsidR="0090287D">
              <w:rPr>
                <w:noProof/>
                <w:webHidden/>
              </w:rPr>
            </w:r>
            <w:r w:rsidR="0090287D">
              <w:rPr>
                <w:noProof/>
                <w:webHidden/>
              </w:rPr>
              <w:fldChar w:fldCharType="separate"/>
            </w:r>
            <w:r w:rsidR="006D5678">
              <w:rPr>
                <w:noProof/>
                <w:webHidden/>
              </w:rPr>
              <w:t>36</w:t>
            </w:r>
            <w:r w:rsidR="0090287D">
              <w:rPr>
                <w:noProof/>
                <w:webHidden/>
              </w:rPr>
              <w:fldChar w:fldCharType="end"/>
            </w:r>
          </w:hyperlink>
        </w:p>
        <w:p w14:paraId="56CBB80A" w14:textId="1C9CD518" w:rsidR="0090287D" w:rsidRDefault="00BF5623">
          <w:pPr>
            <w:pStyle w:val="TOC2"/>
            <w:rPr>
              <w:noProof/>
              <w:lang w:eastAsia="en-US"/>
            </w:rPr>
          </w:pPr>
          <w:hyperlink w:anchor="_Toc24618750" w:history="1">
            <w:r w:rsidR="0090287D" w:rsidRPr="00A7207F">
              <w:rPr>
                <w:rStyle w:val="Hyperlink"/>
                <w:noProof/>
              </w:rPr>
              <w:t>4.</w:t>
            </w:r>
            <w:r w:rsidR="0090287D">
              <w:rPr>
                <w:noProof/>
                <w:lang w:eastAsia="en-US"/>
              </w:rPr>
              <w:tab/>
            </w:r>
            <w:r w:rsidR="0090287D" w:rsidRPr="00A7207F">
              <w:rPr>
                <w:rStyle w:val="Hyperlink"/>
                <w:rFonts w:cs="Times New Roman"/>
                <w:noProof/>
              </w:rPr>
              <w:t>INFRASTRUCTURE FUNDING AGREEMENT</w:t>
            </w:r>
            <w:r w:rsidR="0090287D">
              <w:rPr>
                <w:noProof/>
                <w:webHidden/>
              </w:rPr>
              <w:tab/>
            </w:r>
            <w:r w:rsidR="0090287D">
              <w:rPr>
                <w:noProof/>
                <w:webHidden/>
              </w:rPr>
              <w:fldChar w:fldCharType="begin"/>
            </w:r>
            <w:r w:rsidR="0090287D">
              <w:rPr>
                <w:noProof/>
                <w:webHidden/>
              </w:rPr>
              <w:instrText xml:space="preserve"> PAGEREF _Toc24618750 \h </w:instrText>
            </w:r>
            <w:r w:rsidR="0090287D">
              <w:rPr>
                <w:noProof/>
                <w:webHidden/>
              </w:rPr>
            </w:r>
            <w:r w:rsidR="0090287D">
              <w:rPr>
                <w:noProof/>
                <w:webHidden/>
              </w:rPr>
              <w:fldChar w:fldCharType="separate"/>
            </w:r>
            <w:r w:rsidR="006D5678">
              <w:rPr>
                <w:noProof/>
                <w:webHidden/>
              </w:rPr>
              <w:t>36</w:t>
            </w:r>
            <w:r w:rsidR="0090287D">
              <w:rPr>
                <w:noProof/>
                <w:webHidden/>
              </w:rPr>
              <w:fldChar w:fldCharType="end"/>
            </w:r>
          </w:hyperlink>
        </w:p>
        <w:p w14:paraId="606035F7" w14:textId="07F6B9F8" w:rsidR="0090287D" w:rsidRDefault="00BF5623">
          <w:pPr>
            <w:pStyle w:val="TOC2"/>
            <w:rPr>
              <w:noProof/>
              <w:lang w:eastAsia="en-US"/>
            </w:rPr>
          </w:pPr>
          <w:hyperlink w:anchor="_Toc24618751" w:history="1">
            <w:r w:rsidR="0090287D" w:rsidRPr="00A7207F">
              <w:rPr>
                <w:rStyle w:val="Hyperlink"/>
                <w:rFonts w:cs="Times New Roman"/>
                <w:noProof/>
              </w:rPr>
              <w:t>5.</w:t>
            </w:r>
            <w:r w:rsidR="0090287D">
              <w:rPr>
                <w:noProof/>
                <w:lang w:eastAsia="en-US"/>
              </w:rPr>
              <w:tab/>
            </w:r>
            <w:r w:rsidR="0090287D" w:rsidRPr="00A7207F">
              <w:rPr>
                <w:rStyle w:val="Hyperlink"/>
                <w:rFonts w:cs="Times New Roman"/>
                <w:noProof/>
              </w:rPr>
              <w:t>LOCAL INFRASTRUCTURE FUNDING MECHANISM</w:t>
            </w:r>
            <w:r w:rsidR="0090287D">
              <w:rPr>
                <w:noProof/>
                <w:webHidden/>
              </w:rPr>
              <w:tab/>
            </w:r>
            <w:r w:rsidR="0090287D">
              <w:rPr>
                <w:noProof/>
                <w:webHidden/>
              </w:rPr>
              <w:fldChar w:fldCharType="begin"/>
            </w:r>
            <w:r w:rsidR="0090287D">
              <w:rPr>
                <w:noProof/>
                <w:webHidden/>
              </w:rPr>
              <w:instrText xml:space="preserve"> PAGEREF _Toc24618751 \h </w:instrText>
            </w:r>
            <w:r w:rsidR="0090287D">
              <w:rPr>
                <w:noProof/>
                <w:webHidden/>
              </w:rPr>
            </w:r>
            <w:r w:rsidR="0090287D">
              <w:rPr>
                <w:noProof/>
                <w:webHidden/>
              </w:rPr>
              <w:fldChar w:fldCharType="separate"/>
            </w:r>
            <w:r w:rsidR="006D5678">
              <w:rPr>
                <w:noProof/>
                <w:webHidden/>
              </w:rPr>
              <w:t>39</w:t>
            </w:r>
            <w:r w:rsidR="0090287D">
              <w:rPr>
                <w:noProof/>
                <w:webHidden/>
              </w:rPr>
              <w:fldChar w:fldCharType="end"/>
            </w:r>
          </w:hyperlink>
        </w:p>
        <w:p w14:paraId="660338DE" w14:textId="4F40B4E5" w:rsidR="0090287D" w:rsidRDefault="00BF5623">
          <w:pPr>
            <w:pStyle w:val="TOC3"/>
            <w:rPr>
              <w:noProof/>
              <w:lang w:eastAsia="en-US"/>
            </w:rPr>
          </w:pPr>
          <w:hyperlink w:anchor="_Toc24618752" w:history="1">
            <w:r w:rsidR="0090287D" w:rsidRPr="00A7207F">
              <w:rPr>
                <w:rStyle w:val="Hyperlink"/>
                <w:noProof/>
              </w:rPr>
              <w:t>REQUIREMENTS FOR THE LFM</w:t>
            </w:r>
            <w:r w:rsidR="0090287D">
              <w:rPr>
                <w:noProof/>
                <w:webHidden/>
              </w:rPr>
              <w:tab/>
            </w:r>
            <w:r w:rsidR="0090287D">
              <w:rPr>
                <w:noProof/>
                <w:webHidden/>
              </w:rPr>
              <w:fldChar w:fldCharType="begin"/>
            </w:r>
            <w:r w:rsidR="0090287D">
              <w:rPr>
                <w:noProof/>
                <w:webHidden/>
              </w:rPr>
              <w:instrText xml:space="preserve"> PAGEREF _Toc24618752 \h </w:instrText>
            </w:r>
            <w:r w:rsidR="0090287D">
              <w:rPr>
                <w:noProof/>
                <w:webHidden/>
              </w:rPr>
            </w:r>
            <w:r w:rsidR="0090287D">
              <w:rPr>
                <w:noProof/>
                <w:webHidden/>
              </w:rPr>
              <w:fldChar w:fldCharType="separate"/>
            </w:r>
            <w:r w:rsidR="006D5678">
              <w:rPr>
                <w:noProof/>
                <w:webHidden/>
              </w:rPr>
              <w:t>39</w:t>
            </w:r>
            <w:r w:rsidR="0090287D">
              <w:rPr>
                <w:noProof/>
                <w:webHidden/>
              </w:rPr>
              <w:fldChar w:fldCharType="end"/>
            </w:r>
          </w:hyperlink>
        </w:p>
        <w:p w14:paraId="24A98B52" w14:textId="46B41289" w:rsidR="0090287D" w:rsidRDefault="00BF5623">
          <w:pPr>
            <w:pStyle w:val="TOC3"/>
            <w:rPr>
              <w:noProof/>
              <w:lang w:eastAsia="en-US"/>
            </w:rPr>
          </w:pPr>
          <w:hyperlink w:anchor="_Toc24618753" w:history="1">
            <w:r w:rsidR="0090287D" w:rsidRPr="00A7207F">
              <w:rPr>
                <w:rStyle w:val="Hyperlink"/>
                <w:noProof/>
              </w:rPr>
              <w:t>NOTIFICATION OF AN IMPASSE ON THE LFM</w:t>
            </w:r>
            <w:r w:rsidR="0090287D">
              <w:rPr>
                <w:noProof/>
                <w:webHidden/>
              </w:rPr>
              <w:tab/>
            </w:r>
            <w:r w:rsidR="0090287D">
              <w:rPr>
                <w:noProof/>
                <w:webHidden/>
              </w:rPr>
              <w:fldChar w:fldCharType="begin"/>
            </w:r>
            <w:r w:rsidR="0090287D">
              <w:rPr>
                <w:noProof/>
                <w:webHidden/>
              </w:rPr>
              <w:instrText xml:space="preserve"> PAGEREF _Toc24618753 \h </w:instrText>
            </w:r>
            <w:r w:rsidR="0090287D">
              <w:rPr>
                <w:noProof/>
                <w:webHidden/>
              </w:rPr>
            </w:r>
            <w:r w:rsidR="0090287D">
              <w:rPr>
                <w:noProof/>
                <w:webHidden/>
              </w:rPr>
              <w:fldChar w:fldCharType="separate"/>
            </w:r>
            <w:r w:rsidR="006D5678">
              <w:rPr>
                <w:noProof/>
                <w:webHidden/>
              </w:rPr>
              <w:t>41</w:t>
            </w:r>
            <w:r w:rsidR="0090287D">
              <w:rPr>
                <w:noProof/>
                <w:webHidden/>
              </w:rPr>
              <w:fldChar w:fldCharType="end"/>
            </w:r>
          </w:hyperlink>
        </w:p>
        <w:p w14:paraId="17528722" w14:textId="4C2E8D0D" w:rsidR="0090287D" w:rsidRDefault="00BF5623">
          <w:pPr>
            <w:pStyle w:val="TOC3"/>
            <w:rPr>
              <w:noProof/>
              <w:lang w:eastAsia="en-US"/>
            </w:rPr>
          </w:pPr>
          <w:hyperlink w:anchor="_Toc24618754" w:history="1">
            <w:r w:rsidR="0090287D" w:rsidRPr="00A7207F">
              <w:rPr>
                <w:rStyle w:val="Hyperlink"/>
                <w:noProof/>
              </w:rPr>
              <w:t>LOCAL NEGOTIATION MATERIALS</w:t>
            </w:r>
            <w:r w:rsidR="0090287D">
              <w:rPr>
                <w:noProof/>
                <w:webHidden/>
              </w:rPr>
              <w:tab/>
            </w:r>
            <w:r w:rsidR="0090287D">
              <w:rPr>
                <w:noProof/>
                <w:webHidden/>
              </w:rPr>
              <w:fldChar w:fldCharType="begin"/>
            </w:r>
            <w:r w:rsidR="0090287D">
              <w:rPr>
                <w:noProof/>
                <w:webHidden/>
              </w:rPr>
              <w:instrText xml:space="preserve"> PAGEREF _Toc24618754 \h </w:instrText>
            </w:r>
            <w:r w:rsidR="0090287D">
              <w:rPr>
                <w:noProof/>
                <w:webHidden/>
              </w:rPr>
            </w:r>
            <w:r w:rsidR="0090287D">
              <w:rPr>
                <w:noProof/>
                <w:webHidden/>
              </w:rPr>
              <w:fldChar w:fldCharType="separate"/>
            </w:r>
            <w:r w:rsidR="006D5678">
              <w:rPr>
                <w:noProof/>
                <w:webHidden/>
              </w:rPr>
              <w:t>41</w:t>
            </w:r>
            <w:r w:rsidR="0090287D">
              <w:rPr>
                <w:noProof/>
                <w:webHidden/>
              </w:rPr>
              <w:fldChar w:fldCharType="end"/>
            </w:r>
          </w:hyperlink>
        </w:p>
        <w:p w14:paraId="5416DB9F" w14:textId="0305DBC6" w:rsidR="0090287D" w:rsidRDefault="00BF5623">
          <w:pPr>
            <w:pStyle w:val="TOC2"/>
            <w:rPr>
              <w:noProof/>
              <w:lang w:eastAsia="en-US"/>
            </w:rPr>
          </w:pPr>
          <w:hyperlink w:anchor="_Toc24618755" w:history="1">
            <w:r w:rsidR="0090287D" w:rsidRPr="00A7207F">
              <w:rPr>
                <w:rStyle w:val="Hyperlink"/>
                <w:rFonts w:cs="Times New Roman"/>
                <w:iCs/>
                <w:noProof/>
              </w:rPr>
              <w:t>6.</w:t>
            </w:r>
            <w:r w:rsidR="0090287D">
              <w:rPr>
                <w:noProof/>
                <w:lang w:eastAsia="en-US"/>
              </w:rPr>
              <w:tab/>
            </w:r>
            <w:r w:rsidR="0090287D" w:rsidRPr="00A7207F">
              <w:rPr>
                <w:rStyle w:val="Hyperlink"/>
                <w:rFonts w:cs="Times New Roman"/>
                <w:iCs/>
                <w:noProof/>
              </w:rPr>
              <w:t>STATE INFRASTRUCTURE FUNDING MECHANISM</w:t>
            </w:r>
            <w:r w:rsidR="0090287D">
              <w:rPr>
                <w:noProof/>
                <w:webHidden/>
              </w:rPr>
              <w:tab/>
            </w:r>
            <w:r w:rsidR="0090287D">
              <w:rPr>
                <w:noProof/>
                <w:webHidden/>
              </w:rPr>
              <w:fldChar w:fldCharType="begin"/>
            </w:r>
            <w:r w:rsidR="0090287D">
              <w:rPr>
                <w:noProof/>
                <w:webHidden/>
              </w:rPr>
              <w:instrText xml:space="preserve"> PAGEREF _Toc24618755 \h </w:instrText>
            </w:r>
            <w:r w:rsidR="0090287D">
              <w:rPr>
                <w:noProof/>
                <w:webHidden/>
              </w:rPr>
            </w:r>
            <w:r w:rsidR="0090287D">
              <w:rPr>
                <w:noProof/>
                <w:webHidden/>
              </w:rPr>
              <w:fldChar w:fldCharType="separate"/>
            </w:r>
            <w:r w:rsidR="006D5678">
              <w:rPr>
                <w:noProof/>
                <w:webHidden/>
              </w:rPr>
              <w:t>42</w:t>
            </w:r>
            <w:r w:rsidR="0090287D">
              <w:rPr>
                <w:noProof/>
                <w:webHidden/>
              </w:rPr>
              <w:fldChar w:fldCharType="end"/>
            </w:r>
          </w:hyperlink>
        </w:p>
        <w:p w14:paraId="0BF44C6A" w14:textId="5AAC3FE9" w:rsidR="0090287D" w:rsidRDefault="00BF5623">
          <w:pPr>
            <w:pStyle w:val="TOC3"/>
            <w:rPr>
              <w:noProof/>
              <w:lang w:eastAsia="en-US"/>
            </w:rPr>
          </w:pPr>
          <w:hyperlink w:anchor="_Toc24618756" w:history="1">
            <w:r w:rsidR="0090287D" w:rsidRPr="00A7207F">
              <w:rPr>
                <w:rStyle w:val="Hyperlink"/>
                <w:noProof/>
              </w:rPr>
              <w:t>DETERMINING WORKFORCE PARTNER CONTRIBUTIONS UNDER THE SFM</w:t>
            </w:r>
            <w:r w:rsidR="0090287D">
              <w:rPr>
                <w:noProof/>
                <w:webHidden/>
              </w:rPr>
              <w:tab/>
            </w:r>
            <w:r w:rsidR="0090287D">
              <w:rPr>
                <w:noProof/>
                <w:webHidden/>
              </w:rPr>
              <w:fldChar w:fldCharType="begin"/>
            </w:r>
            <w:r w:rsidR="0090287D">
              <w:rPr>
                <w:noProof/>
                <w:webHidden/>
              </w:rPr>
              <w:instrText xml:space="preserve"> PAGEREF _Toc24618756 \h </w:instrText>
            </w:r>
            <w:r w:rsidR="0090287D">
              <w:rPr>
                <w:noProof/>
                <w:webHidden/>
              </w:rPr>
            </w:r>
            <w:r w:rsidR="0090287D">
              <w:rPr>
                <w:noProof/>
                <w:webHidden/>
              </w:rPr>
              <w:fldChar w:fldCharType="separate"/>
            </w:r>
            <w:r w:rsidR="006D5678">
              <w:rPr>
                <w:noProof/>
                <w:webHidden/>
              </w:rPr>
              <w:t>42</w:t>
            </w:r>
            <w:r w:rsidR="0090287D">
              <w:rPr>
                <w:noProof/>
                <w:webHidden/>
              </w:rPr>
              <w:fldChar w:fldCharType="end"/>
            </w:r>
          </w:hyperlink>
        </w:p>
        <w:p w14:paraId="36243655" w14:textId="72EFA813" w:rsidR="0090287D" w:rsidRDefault="00BF5623" w:rsidP="00AA2573">
          <w:pPr>
            <w:pStyle w:val="TOC1"/>
            <w:rPr>
              <w:rFonts w:asciiTheme="minorHAnsi" w:eastAsiaTheme="minorEastAsia" w:hAnsiTheme="minorHAnsi" w:cstheme="minorBidi"/>
              <w:noProof/>
              <w:sz w:val="22"/>
              <w:szCs w:val="22"/>
            </w:rPr>
          </w:pPr>
          <w:hyperlink w:anchor="_Toc24618757" w:history="1">
            <w:r w:rsidR="0090287D" w:rsidRPr="00A7207F">
              <w:rPr>
                <w:rStyle w:val="Hyperlink"/>
                <w:noProof/>
              </w:rPr>
              <w:t>E. COMMON IDENTIFIER FOR THE TEXAS WORKFORCE SYSTEM</w:t>
            </w:r>
            <w:r w:rsidR="0090287D">
              <w:rPr>
                <w:noProof/>
                <w:webHidden/>
              </w:rPr>
              <w:tab/>
            </w:r>
            <w:r w:rsidR="0090287D">
              <w:rPr>
                <w:noProof/>
                <w:webHidden/>
              </w:rPr>
              <w:fldChar w:fldCharType="begin"/>
            </w:r>
            <w:r w:rsidR="0090287D">
              <w:rPr>
                <w:noProof/>
                <w:webHidden/>
              </w:rPr>
              <w:instrText xml:space="preserve"> PAGEREF _Toc24618757 \h </w:instrText>
            </w:r>
            <w:r w:rsidR="0090287D">
              <w:rPr>
                <w:noProof/>
                <w:webHidden/>
              </w:rPr>
            </w:r>
            <w:r w:rsidR="0090287D">
              <w:rPr>
                <w:noProof/>
                <w:webHidden/>
              </w:rPr>
              <w:fldChar w:fldCharType="separate"/>
            </w:r>
            <w:r w:rsidR="006D5678">
              <w:rPr>
                <w:noProof/>
                <w:webHidden/>
              </w:rPr>
              <w:t>44</w:t>
            </w:r>
            <w:r w:rsidR="0090287D">
              <w:rPr>
                <w:noProof/>
                <w:webHidden/>
              </w:rPr>
              <w:fldChar w:fldCharType="end"/>
            </w:r>
          </w:hyperlink>
        </w:p>
        <w:p w14:paraId="26451AB8" w14:textId="4BC64263" w:rsidR="0090287D" w:rsidRDefault="00BF5623" w:rsidP="00AA2573">
          <w:pPr>
            <w:pStyle w:val="TOC1"/>
            <w:rPr>
              <w:noProof/>
            </w:rPr>
          </w:pPr>
          <w:hyperlink w:anchor="_Toc24618758" w:history="1">
            <w:r w:rsidR="0090287D" w:rsidRPr="00A7207F">
              <w:rPr>
                <w:rStyle w:val="Hyperlink"/>
                <w:noProof/>
              </w:rPr>
              <w:t>F. ONE-STOP CERTIFICATION</w:t>
            </w:r>
            <w:r w:rsidR="0090287D">
              <w:rPr>
                <w:noProof/>
                <w:webHidden/>
              </w:rPr>
              <w:tab/>
            </w:r>
            <w:r w:rsidR="0090287D">
              <w:rPr>
                <w:noProof/>
                <w:webHidden/>
              </w:rPr>
              <w:fldChar w:fldCharType="begin"/>
            </w:r>
            <w:r w:rsidR="0090287D">
              <w:rPr>
                <w:noProof/>
                <w:webHidden/>
              </w:rPr>
              <w:instrText xml:space="preserve"> PAGEREF _Toc24618758 \h </w:instrText>
            </w:r>
            <w:r w:rsidR="0090287D">
              <w:rPr>
                <w:noProof/>
                <w:webHidden/>
              </w:rPr>
            </w:r>
            <w:r w:rsidR="0090287D">
              <w:rPr>
                <w:noProof/>
                <w:webHidden/>
              </w:rPr>
              <w:fldChar w:fldCharType="separate"/>
            </w:r>
            <w:r w:rsidR="006D5678">
              <w:rPr>
                <w:noProof/>
                <w:webHidden/>
              </w:rPr>
              <w:t>45</w:t>
            </w:r>
            <w:r w:rsidR="0090287D">
              <w:rPr>
                <w:noProof/>
                <w:webHidden/>
              </w:rPr>
              <w:fldChar w:fldCharType="end"/>
            </w:r>
          </w:hyperlink>
        </w:p>
        <w:p w14:paraId="3E893747" w14:textId="026DA5FF" w:rsidR="00A90E7D" w:rsidRPr="00C21610" w:rsidRDefault="00A90E7D" w:rsidP="00C21610">
          <w:pPr>
            <w:rPr>
              <w:rFonts w:asciiTheme="majorHAnsi" w:eastAsiaTheme="minorEastAsia" w:hAnsiTheme="majorHAnsi"/>
              <w:b/>
              <w:noProof/>
              <w:sz w:val="28"/>
              <w:szCs w:val="28"/>
            </w:rPr>
          </w:pPr>
          <w:r w:rsidRPr="00C21610">
            <w:rPr>
              <w:rFonts w:asciiTheme="majorHAnsi" w:eastAsiaTheme="minorEastAsia" w:hAnsiTheme="majorHAnsi"/>
              <w:b/>
              <w:noProof/>
              <w:sz w:val="28"/>
              <w:szCs w:val="28"/>
            </w:rPr>
            <w:t xml:space="preserve">G.  </w:t>
          </w:r>
          <w:r w:rsidR="00C21610" w:rsidRPr="00C21610">
            <w:rPr>
              <w:rFonts w:asciiTheme="majorHAnsi" w:eastAsiaTheme="minorEastAsia" w:hAnsiTheme="majorHAnsi"/>
              <w:b/>
              <w:noProof/>
              <w:sz w:val="28"/>
              <w:szCs w:val="28"/>
            </w:rPr>
            <w:t>FEDERAL APPEALS PROCESS</w:t>
          </w:r>
          <w:r w:rsidR="00AA2573">
            <w:rPr>
              <w:rFonts w:asciiTheme="majorHAnsi" w:eastAsiaTheme="minorEastAsia" w:hAnsiTheme="majorHAnsi"/>
              <w:b/>
              <w:noProof/>
              <w:sz w:val="28"/>
              <w:szCs w:val="28"/>
            </w:rPr>
            <w:t>………………………………………</w:t>
          </w:r>
          <w:r w:rsidR="00C0721E">
            <w:rPr>
              <w:rFonts w:asciiTheme="majorHAnsi" w:eastAsiaTheme="minorEastAsia" w:hAnsiTheme="majorHAnsi"/>
              <w:b/>
              <w:noProof/>
              <w:sz w:val="28"/>
              <w:szCs w:val="28"/>
            </w:rPr>
            <w:t>..</w:t>
          </w:r>
          <w:r w:rsidR="00AA2573">
            <w:rPr>
              <w:rFonts w:asciiTheme="majorHAnsi" w:eastAsiaTheme="minorEastAsia" w:hAnsiTheme="majorHAnsi"/>
              <w:b/>
              <w:noProof/>
              <w:sz w:val="28"/>
              <w:szCs w:val="28"/>
            </w:rPr>
            <w:t>…………</w:t>
          </w:r>
          <w:r w:rsidR="006709BD">
            <w:rPr>
              <w:rFonts w:asciiTheme="majorHAnsi" w:eastAsiaTheme="minorEastAsia" w:hAnsiTheme="majorHAnsi"/>
              <w:b/>
              <w:noProof/>
              <w:sz w:val="28"/>
              <w:szCs w:val="28"/>
            </w:rPr>
            <w:t>47</w:t>
          </w:r>
        </w:p>
        <w:p w14:paraId="441ED564" w14:textId="2D138470" w:rsidR="0090287D" w:rsidRDefault="00BF5623" w:rsidP="00AA2573">
          <w:pPr>
            <w:pStyle w:val="TOC1"/>
            <w:rPr>
              <w:rFonts w:asciiTheme="minorHAnsi" w:eastAsiaTheme="minorEastAsia" w:hAnsiTheme="minorHAnsi" w:cstheme="minorBidi"/>
              <w:noProof/>
              <w:sz w:val="22"/>
              <w:szCs w:val="22"/>
            </w:rPr>
          </w:pPr>
          <w:hyperlink w:anchor="_Toc24618759" w:history="1">
            <w:r w:rsidR="0090287D" w:rsidRPr="00A7207F">
              <w:rPr>
                <w:rStyle w:val="Hyperlink"/>
                <w:noProof/>
              </w:rPr>
              <w:t>APPENDIX A: GLOSSARY OF TERMS</w:t>
            </w:r>
            <w:r w:rsidR="0090287D">
              <w:rPr>
                <w:noProof/>
                <w:webHidden/>
              </w:rPr>
              <w:tab/>
            </w:r>
            <w:r w:rsidR="0090287D">
              <w:rPr>
                <w:noProof/>
                <w:webHidden/>
              </w:rPr>
              <w:fldChar w:fldCharType="begin"/>
            </w:r>
            <w:r w:rsidR="0090287D">
              <w:rPr>
                <w:noProof/>
                <w:webHidden/>
              </w:rPr>
              <w:instrText xml:space="preserve"> PAGEREF _Toc24618759 \h </w:instrText>
            </w:r>
            <w:r w:rsidR="0090287D">
              <w:rPr>
                <w:noProof/>
                <w:webHidden/>
              </w:rPr>
            </w:r>
            <w:r w:rsidR="0090287D">
              <w:rPr>
                <w:noProof/>
                <w:webHidden/>
              </w:rPr>
              <w:fldChar w:fldCharType="separate"/>
            </w:r>
            <w:r w:rsidR="006D5678">
              <w:rPr>
                <w:noProof/>
                <w:webHidden/>
              </w:rPr>
              <w:t>50</w:t>
            </w:r>
            <w:r w:rsidR="0090287D">
              <w:rPr>
                <w:noProof/>
                <w:webHidden/>
              </w:rPr>
              <w:fldChar w:fldCharType="end"/>
            </w:r>
          </w:hyperlink>
        </w:p>
        <w:p w14:paraId="6DED4148" w14:textId="229DD764" w:rsidR="0090287D" w:rsidRDefault="00BF5623" w:rsidP="00AA2573">
          <w:pPr>
            <w:pStyle w:val="TOC1"/>
            <w:rPr>
              <w:rFonts w:asciiTheme="minorHAnsi" w:eastAsiaTheme="minorEastAsia" w:hAnsiTheme="minorHAnsi" w:cstheme="minorBidi"/>
              <w:noProof/>
              <w:sz w:val="22"/>
              <w:szCs w:val="22"/>
            </w:rPr>
          </w:pPr>
          <w:hyperlink w:anchor="_Toc24618760" w:history="1">
            <w:r w:rsidR="0090287D" w:rsidRPr="00A7207F">
              <w:rPr>
                <w:rStyle w:val="Hyperlink"/>
                <w:noProof/>
              </w:rPr>
              <w:t>APPENDIX B: WIOA MOU PROVISIONS CHECKLIST</w:t>
            </w:r>
            <w:r w:rsidR="0090287D">
              <w:rPr>
                <w:noProof/>
                <w:webHidden/>
              </w:rPr>
              <w:tab/>
            </w:r>
            <w:r w:rsidR="0090287D">
              <w:rPr>
                <w:noProof/>
                <w:webHidden/>
              </w:rPr>
              <w:fldChar w:fldCharType="begin"/>
            </w:r>
            <w:r w:rsidR="0090287D">
              <w:rPr>
                <w:noProof/>
                <w:webHidden/>
              </w:rPr>
              <w:instrText xml:space="preserve"> PAGEREF _Toc24618760 \h </w:instrText>
            </w:r>
            <w:r w:rsidR="0090287D">
              <w:rPr>
                <w:noProof/>
                <w:webHidden/>
              </w:rPr>
            </w:r>
            <w:r w:rsidR="0090287D">
              <w:rPr>
                <w:noProof/>
                <w:webHidden/>
              </w:rPr>
              <w:fldChar w:fldCharType="separate"/>
            </w:r>
            <w:r w:rsidR="006D5678">
              <w:rPr>
                <w:noProof/>
                <w:webHidden/>
              </w:rPr>
              <w:t>57</w:t>
            </w:r>
            <w:r w:rsidR="0090287D">
              <w:rPr>
                <w:noProof/>
                <w:webHidden/>
              </w:rPr>
              <w:fldChar w:fldCharType="end"/>
            </w:r>
          </w:hyperlink>
        </w:p>
        <w:p w14:paraId="41EE4CD6" w14:textId="31D3F05E" w:rsidR="0090287D" w:rsidRDefault="00BF5623">
          <w:pPr>
            <w:pStyle w:val="TOC2"/>
            <w:rPr>
              <w:noProof/>
              <w:lang w:eastAsia="en-US"/>
            </w:rPr>
          </w:pPr>
          <w:hyperlink w:anchor="_Toc24618761" w:history="1">
            <w:r w:rsidR="0090287D" w:rsidRPr="00A7207F">
              <w:rPr>
                <w:rStyle w:val="Hyperlink"/>
                <w:noProof/>
              </w:rPr>
              <w:t>TEXAS WORKFORCE SYSTEM SERVICES</w:t>
            </w:r>
            <w:r w:rsidR="0090287D">
              <w:rPr>
                <w:noProof/>
                <w:webHidden/>
              </w:rPr>
              <w:tab/>
            </w:r>
            <w:r w:rsidR="0090287D">
              <w:rPr>
                <w:noProof/>
                <w:webHidden/>
              </w:rPr>
              <w:fldChar w:fldCharType="begin"/>
            </w:r>
            <w:r w:rsidR="0090287D">
              <w:rPr>
                <w:noProof/>
                <w:webHidden/>
              </w:rPr>
              <w:instrText xml:space="preserve"> PAGEREF _Toc24618761 \h </w:instrText>
            </w:r>
            <w:r w:rsidR="0090287D">
              <w:rPr>
                <w:noProof/>
                <w:webHidden/>
              </w:rPr>
            </w:r>
            <w:r w:rsidR="0090287D">
              <w:rPr>
                <w:noProof/>
                <w:webHidden/>
              </w:rPr>
              <w:fldChar w:fldCharType="separate"/>
            </w:r>
            <w:r w:rsidR="006D5678">
              <w:rPr>
                <w:noProof/>
                <w:webHidden/>
              </w:rPr>
              <w:t>57</w:t>
            </w:r>
            <w:r w:rsidR="0090287D">
              <w:rPr>
                <w:noProof/>
                <w:webHidden/>
              </w:rPr>
              <w:fldChar w:fldCharType="end"/>
            </w:r>
          </w:hyperlink>
        </w:p>
        <w:p w14:paraId="6E0673F3" w14:textId="18EAD728" w:rsidR="0090287D" w:rsidRDefault="00BF5623">
          <w:pPr>
            <w:pStyle w:val="TOC2"/>
            <w:rPr>
              <w:noProof/>
              <w:lang w:eastAsia="en-US"/>
            </w:rPr>
          </w:pPr>
          <w:hyperlink w:anchor="_Toc24618762" w:history="1">
            <w:r w:rsidR="0090287D" w:rsidRPr="00A7207F">
              <w:rPr>
                <w:rStyle w:val="Hyperlink"/>
                <w:noProof/>
              </w:rPr>
              <w:t>FUNDING TEXAS WORKFORCE SYSTEM SERVICES AND OPERATING COSTS</w:t>
            </w:r>
            <w:r w:rsidR="0090287D">
              <w:rPr>
                <w:noProof/>
                <w:webHidden/>
              </w:rPr>
              <w:tab/>
            </w:r>
            <w:r w:rsidR="0090287D">
              <w:rPr>
                <w:noProof/>
                <w:webHidden/>
              </w:rPr>
              <w:fldChar w:fldCharType="begin"/>
            </w:r>
            <w:r w:rsidR="0090287D">
              <w:rPr>
                <w:noProof/>
                <w:webHidden/>
              </w:rPr>
              <w:instrText xml:space="preserve"> PAGEREF _Toc24618762 \h </w:instrText>
            </w:r>
            <w:r w:rsidR="0090287D">
              <w:rPr>
                <w:noProof/>
                <w:webHidden/>
              </w:rPr>
            </w:r>
            <w:r w:rsidR="0090287D">
              <w:rPr>
                <w:noProof/>
                <w:webHidden/>
              </w:rPr>
              <w:fldChar w:fldCharType="separate"/>
            </w:r>
            <w:r w:rsidR="006D5678">
              <w:rPr>
                <w:noProof/>
                <w:webHidden/>
              </w:rPr>
              <w:t>57</w:t>
            </w:r>
            <w:r w:rsidR="0090287D">
              <w:rPr>
                <w:noProof/>
                <w:webHidden/>
              </w:rPr>
              <w:fldChar w:fldCharType="end"/>
            </w:r>
          </w:hyperlink>
        </w:p>
        <w:p w14:paraId="089B12B0" w14:textId="13ABFD05" w:rsidR="0090287D" w:rsidRDefault="00BF5623">
          <w:pPr>
            <w:pStyle w:val="TOC2"/>
            <w:rPr>
              <w:noProof/>
              <w:lang w:eastAsia="en-US"/>
            </w:rPr>
          </w:pPr>
          <w:hyperlink w:anchor="_Toc24618763" w:history="1">
            <w:r w:rsidR="0090287D" w:rsidRPr="00A7207F">
              <w:rPr>
                <w:rStyle w:val="Hyperlink"/>
                <w:noProof/>
              </w:rPr>
              <w:t>METHODS FOR REFERRING CUSTOMERS</w:t>
            </w:r>
            <w:r w:rsidR="0090287D">
              <w:rPr>
                <w:noProof/>
                <w:webHidden/>
              </w:rPr>
              <w:tab/>
            </w:r>
            <w:r w:rsidR="0090287D">
              <w:rPr>
                <w:noProof/>
                <w:webHidden/>
              </w:rPr>
              <w:fldChar w:fldCharType="begin"/>
            </w:r>
            <w:r w:rsidR="0090287D">
              <w:rPr>
                <w:noProof/>
                <w:webHidden/>
              </w:rPr>
              <w:instrText xml:space="preserve"> PAGEREF _Toc24618763 \h </w:instrText>
            </w:r>
            <w:r w:rsidR="0090287D">
              <w:rPr>
                <w:noProof/>
                <w:webHidden/>
              </w:rPr>
            </w:r>
            <w:r w:rsidR="0090287D">
              <w:rPr>
                <w:noProof/>
                <w:webHidden/>
              </w:rPr>
              <w:fldChar w:fldCharType="separate"/>
            </w:r>
            <w:r w:rsidR="006D5678">
              <w:rPr>
                <w:noProof/>
                <w:webHidden/>
              </w:rPr>
              <w:t>58</w:t>
            </w:r>
            <w:r w:rsidR="0090287D">
              <w:rPr>
                <w:noProof/>
                <w:webHidden/>
              </w:rPr>
              <w:fldChar w:fldCharType="end"/>
            </w:r>
          </w:hyperlink>
        </w:p>
        <w:p w14:paraId="4028A282" w14:textId="1D4CB602" w:rsidR="0090287D" w:rsidRDefault="00BF5623">
          <w:pPr>
            <w:pStyle w:val="TOC2"/>
            <w:rPr>
              <w:noProof/>
              <w:lang w:eastAsia="en-US"/>
            </w:rPr>
          </w:pPr>
          <w:hyperlink w:anchor="_Toc24618764" w:history="1">
            <w:r w:rsidR="0090287D" w:rsidRPr="00A7207F">
              <w:rPr>
                <w:rStyle w:val="Hyperlink"/>
                <w:noProof/>
              </w:rPr>
              <w:t>ACCESS TO SERVICES</w:t>
            </w:r>
            <w:r w:rsidR="0090287D">
              <w:rPr>
                <w:noProof/>
                <w:webHidden/>
              </w:rPr>
              <w:tab/>
            </w:r>
            <w:r w:rsidR="0090287D">
              <w:rPr>
                <w:noProof/>
                <w:webHidden/>
              </w:rPr>
              <w:fldChar w:fldCharType="begin"/>
            </w:r>
            <w:r w:rsidR="0090287D">
              <w:rPr>
                <w:noProof/>
                <w:webHidden/>
              </w:rPr>
              <w:instrText xml:space="preserve"> PAGEREF _Toc24618764 \h </w:instrText>
            </w:r>
            <w:r w:rsidR="0090287D">
              <w:rPr>
                <w:noProof/>
                <w:webHidden/>
              </w:rPr>
            </w:r>
            <w:r w:rsidR="0090287D">
              <w:rPr>
                <w:noProof/>
                <w:webHidden/>
              </w:rPr>
              <w:fldChar w:fldCharType="separate"/>
            </w:r>
            <w:r w:rsidR="006D5678">
              <w:rPr>
                <w:noProof/>
                <w:webHidden/>
              </w:rPr>
              <w:t>58</w:t>
            </w:r>
            <w:r w:rsidR="0090287D">
              <w:rPr>
                <w:noProof/>
                <w:webHidden/>
              </w:rPr>
              <w:fldChar w:fldCharType="end"/>
            </w:r>
          </w:hyperlink>
        </w:p>
        <w:p w14:paraId="71EF3462" w14:textId="49DC88C5" w:rsidR="0090287D" w:rsidRDefault="00BF5623" w:rsidP="00AA2573">
          <w:pPr>
            <w:pStyle w:val="TOC1"/>
            <w:rPr>
              <w:rFonts w:asciiTheme="minorHAnsi" w:eastAsiaTheme="minorEastAsia" w:hAnsiTheme="minorHAnsi" w:cstheme="minorBidi"/>
              <w:noProof/>
              <w:sz w:val="22"/>
              <w:szCs w:val="22"/>
            </w:rPr>
          </w:pPr>
          <w:hyperlink w:anchor="_Toc24618765" w:history="1">
            <w:r w:rsidR="0090287D" w:rsidRPr="00A7207F">
              <w:rPr>
                <w:rStyle w:val="Hyperlink"/>
                <w:noProof/>
              </w:rPr>
              <w:t>APPENDIX C: ONE-STOP OPERATING COSTS</w:t>
            </w:r>
            <w:r w:rsidR="0090287D">
              <w:rPr>
                <w:noProof/>
                <w:webHidden/>
              </w:rPr>
              <w:tab/>
            </w:r>
            <w:r w:rsidR="0090287D">
              <w:rPr>
                <w:noProof/>
                <w:webHidden/>
              </w:rPr>
              <w:fldChar w:fldCharType="begin"/>
            </w:r>
            <w:r w:rsidR="0090287D">
              <w:rPr>
                <w:noProof/>
                <w:webHidden/>
              </w:rPr>
              <w:instrText xml:space="preserve"> PAGEREF _Toc24618765 \h </w:instrText>
            </w:r>
            <w:r w:rsidR="0090287D">
              <w:rPr>
                <w:noProof/>
                <w:webHidden/>
              </w:rPr>
            </w:r>
            <w:r w:rsidR="0090287D">
              <w:rPr>
                <w:noProof/>
                <w:webHidden/>
              </w:rPr>
              <w:fldChar w:fldCharType="separate"/>
            </w:r>
            <w:r w:rsidR="006D5678">
              <w:rPr>
                <w:noProof/>
                <w:webHidden/>
              </w:rPr>
              <w:t>60</w:t>
            </w:r>
            <w:r w:rsidR="0090287D">
              <w:rPr>
                <w:noProof/>
                <w:webHidden/>
              </w:rPr>
              <w:fldChar w:fldCharType="end"/>
            </w:r>
          </w:hyperlink>
        </w:p>
        <w:p w14:paraId="00B987AB" w14:textId="0AFE68E3" w:rsidR="0090287D" w:rsidRDefault="00BF5623" w:rsidP="00AA2573">
          <w:pPr>
            <w:pStyle w:val="TOC1"/>
            <w:rPr>
              <w:rFonts w:asciiTheme="minorHAnsi" w:eastAsiaTheme="minorEastAsia" w:hAnsiTheme="minorHAnsi" w:cstheme="minorBidi"/>
              <w:noProof/>
              <w:sz w:val="22"/>
              <w:szCs w:val="22"/>
            </w:rPr>
          </w:pPr>
          <w:hyperlink w:anchor="_Toc24618766" w:history="1">
            <w:r w:rsidR="0090287D" w:rsidRPr="00A7207F">
              <w:rPr>
                <w:rStyle w:val="Hyperlink"/>
                <w:noProof/>
              </w:rPr>
              <w:t>APPENDIX D: INFRASTRUCTURE COSTS: FUNDING SOURCES</w:t>
            </w:r>
            <w:r w:rsidR="0090287D">
              <w:rPr>
                <w:noProof/>
                <w:webHidden/>
              </w:rPr>
              <w:tab/>
            </w:r>
            <w:r w:rsidR="0090287D">
              <w:rPr>
                <w:noProof/>
                <w:webHidden/>
              </w:rPr>
              <w:fldChar w:fldCharType="begin"/>
            </w:r>
            <w:r w:rsidR="0090287D">
              <w:rPr>
                <w:noProof/>
                <w:webHidden/>
              </w:rPr>
              <w:instrText xml:space="preserve"> PAGEREF _Toc24618766 \h </w:instrText>
            </w:r>
            <w:r w:rsidR="0090287D">
              <w:rPr>
                <w:noProof/>
                <w:webHidden/>
              </w:rPr>
            </w:r>
            <w:r w:rsidR="0090287D">
              <w:rPr>
                <w:noProof/>
                <w:webHidden/>
              </w:rPr>
              <w:fldChar w:fldCharType="separate"/>
            </w:r>
            <w:r w:rsidR="006D5678">
              <w:rPr>
                <w:noProof/>
                <w:webHidden/>
              </w:rPr>
              <w:t>61</w:t>
            </w:r>
            <w:r w:rsidR="0090287D">
              <w:rPr>
                <w:noProof/>
                <w:webHidden/>
              </w:rPr>
              <w:fldChar w:fldCharType="end"/>
            </w:r>
          </w:hyperlink>
        </w:p>
        <w:p w14:paraId="68966C88" w14:textId="77148FA2" w:rsidR="0090287D" w:rsidRDefault="00BF5623" w:rsidP="00AA2573">
          <w:pPr>
            <w:pStyle w:val="TOC1"/>
            <w:rPr>
              <w:rFonts w:asciiTheme="minorHAnsi" w:eastAsiaTheme="minorEastAsia" w:hAnsiTheme="minorHAnsi" w:cstheme="minorBidi"/>
              <w:noProof/>
              <w:sz w:val="22"/>
              <w:szCs w:val="22"/>
            </w:rPr>
          </w:pPr>
          <w:hyperlink w:anchor="_Toc24618767" w:history="1">
            <w:r w:rsidR="0090287D" w:rsidRPr="00A7207F">
              <w:rPr>
                <w:rStyle w:val="Hyperlink"/>
                <w:noProof/>
              </w:rPr>
              <w:t>APPENDIX E: EXAMPLES: COST POOLS AND ALLOCATION BASES</w:t>
            </w:r>
            <w:r w:rsidR="0090287D">
              <w:rPr>
                <w:noProof/>
                <w:webHidden/>
              </w:rPr>
              <w:tab/>
            </w:r>
            <w:r w:rsidR="0090287D">
              <w:rPr>
                <w:noProof/>
                <w:webHidden/>
              </w:rPr>
              <w:fldChar w:fldCharType="begin"/>
            </w:r>
            <w:r w:rsidR="0090287D">
              <w:rPr>
                <w:noProof/>
                <w:webHidden/>
              </w:rPr>
              <w:instrText xml:space="preserve"> PAGEREF _Toc24618767 \h </w:instrText>
            </w:r>
            <w:r w:rsidR="0090287D">
              <w:rPr>
                <w:noProof/>
                <w:webHidden/>
              </w:rPr>
            </w:r>
            <w:r w:rsidR="0090287D">
              <w:rPr>
                <w:noProof/>
                <w:webHidden/>
              </w:rPr>
              <w:fldChar w:fldCharType="separate"/>
            </w:r>
            <w:r w:rsidR="006D5678">
              <w:rPr>
                <w:noProof/>
                <w:webHidden/>
              </w:rPr>
              <w:t>64</w:t>
            </w:r>
            <w:r w:rsidR="0090287D">
              <w:rPr>
                <w:noProof/>
                <w:webHidden/>
              </w:rPr>
              <w:fldChar w:fldCharType="end"/>
            </w:r>
          </w:hyperlink>
        </w:p>
        <w:p w14:paraId="6DCE8D33" w14:textId="5CEF4770" w:rsidR="0090287D" w:rsidRDefault="00BF5623" w:rsidP="00AA2573">
          <w:pPr>
            <w:pStyle w:val="TOC1"/>
            <w:rPr>
              <w:rFonts w:asciiTheme="minorHAnsi" w:eastAsiaTheme="minorEastAsia" w:hAnsiTheme="minorHAnsi" w:cstheme="minorBidi"/>
              <w:noProof/>
              <w:sz w:val="22"/>
              <w:szCs w:val="22"/>
            </w:rPr>
          </w:pPr>
          <w:hyperlink w:anchor="_Toc24618768" w:history="1">
            <w:r w:rsidR="0090287D" w:rsidRPr="00A7207F">
              <w:rPr>
                <w:rStyle w:val="Hyperlink"/>
                <w:noProof/>
              </w:rPr>
              <w:t>APPENDIX F: STEPS–IMPLEMENTING THE SFM</w:t>
            </w:r>
            <w:r w:rsidR="0090287D">
              <w:rPr>
                <w:noProof/>
                <w:webHidden/>
              </w:rPr>
              <w:tab/>
            </w:r>
            <w:r w:rsidR="0090287D">
              <w:rPr>
                <w:noProof/>
                <w:webHidden/>
              </w:rPr>
              <w:fldChar w:fldCharType="begin"/>
            </w:r>
            <w:r w:rsidR="0090287D">
              <w:rPr>
                <w:noProof/>
                <w:webHidden/>
              </w:rPr>
              <w:instrText xml:space="preserve"> PAGEREF _Toc24618768 \h </w:instrText>
            </w:r>
            <w:r w:rsidR="0090287D">
              <w:rPr>
                <w:noProof/>
                <w:webHidden/>
              </w:rPr>
            </w:r>
            <w:r w:rsidR="0090287D">
              <w:rPr>
                <w:noProof/>
                <w:webHidden/>
              </w:rPr>
              <w:fldChar w:fldCharType="separate"/>
            </w:r>
            <w:r w:rsidR="006D5678">
              <w:rPr>
                <w:noProof/>
                <w:webHidden/>
              </w:rPr>
              <w:t>65</w:t>
            </w:r>
            <w:r w:rsidR="0090287D">
              <w:rPr>
                <w:noProof/>
                <w:webHidden/>
              </w:rPr>
              <w:fldChar w:fldCharType="end"/>
            </w:r>
          </w:hyperlink>
        </w:p>
        <w:p w14:paraId="280BC322" w14:textId="731DE701" w:rsidR="0090287D" w:rsidRDefault="00BF5623">
          <w:pPr>
            <w:pStyle w:val="TOC2"/>
            <w:rPr>
              <w:noProof/>
              <w:lang w:eastAsia="en-US"/>
            </w:rPr>
          </w:pPr>
          <w:hyperlink w:anchor="_Toc24618769" w:history="1">
            <w:r w:rsidR="0090287D" w:rsidRPr="00A7207F">
              <w:rPr>
                <w:rStyle w:val="Hyperlink"/>
                <w:rFonts w:cs="Times New Roman"/>
                <w:noProof/>
              </w:rPr>
              <w:t xml:space="preserve">Step 1: Notice of Failure to Reach Consensus Agreement on the </w:t>
            </w:r>
            <w:r w:rsidR="0090287D" w:rsidRPr="00A7207F">
              <w:rPr>
                <w:rStyle w:val="Hyperlink"/>
                <w:noProof/>
              </w:rPr>
              <w:t>Local Funding Mechanism</w:t>
            </w:r>
            <w:r w:rsidR="0090287D">
              <w:rPr>
                <w:noProof/>
                <w:webHidden/>
              </w:rPr>
              <w:tab/>
            </w:r>
            <w:r w:rsidR="0090287D">
              <w:rPr>
                <w:noProof/>
                <w:webHidden/>
              </w:rPr>
              <w:fldChar w:fldCharType="begin"/>
            </w:r>
            <w:r w:rsidR="0090287D">
              <w:rPr>
                <w:noProof/>
                <w:webHidden/>
              </w:rPr>
              <w:instrText xml:space="preserve"> PAGEREF _Toc24618769 \h </w:instrText>
            </w:r>
            <w:r w:rsidR="0090287D">
              <w:rPr>
                <w:noProof/>
                <w:webHidden/>
              </w:rPr>
            </w:r>
            <w:r w:rsidR="0090287D">
              <w:rPr>
                <w:noProof/>
                <w:webHidden/>
              </w:rPr>
              <w:fldChar w:fldCharType="separate"/>
            </w:r>
            <w:r w:rsidR="006D5678">
              <w:rPr>
                <w:noProof/>
                <w:webHidden/>
              </w:rPr>
              <w:t>65</w:t>
            </w:r>
            <w:r w:rsidR="0090287D">
              <w:rPr>
                <w:noProof/>
                <w:webHidden/>
              </w:rPr>
              <w:fldChar w:fldCharType="end"/>
            </w:r>
          </w:hyperlink>
        </w:p>
        <w:p w14:paraId="6649AE84" w14:textId="31EEB549" w:rsidR="0090287D" w:rsidRDefault="00BF5623">
          <w:pPr>
            <w:pStyle w:val="TOC2"/>
            <w:rPr>
              <w:noProof/>
              <w:lang w:eastAsia="en-US"/>
            </w:rPr>
          </w:pPr>
          <w:hyperlink w:anchor="_Toc24618770" w:history="1">
            <w:r w:rsidR="0090287D" w:rsidRPr="00A7207F">
              <w:rPr>
                <w:rStyle w:val="Hyperlink"/>
                <w:rFonts w:cs="Times New Roman"/>
                <w:noProof/>
              </w:rPr>
              <w:t>Step 2: Local Negotiation Materials Provided to TWC</w:t>
            </w:r>
            <w:r w:rsidR="0090287D">
              <w:rPr>
                <w:noProof/>
                <w:webHidden/>
              </w:rPr>
              <w:tab/>
            </w:r>
            <w:r w:rsidR="0090287D">
              <w:rPr>
                <w:noProof/>
                <w:webHidden/>
              </w:rPr>
              <w:fldChar w:fldCharType="begin"/>
            </w:r>
            <w:r w:rsidR="0090287D">
              <w:rPr>
                <w:noProof/>
                <w:webHidden/>
              </w:rPr>
              <w:instrText xml:space="preserve"> PAGEREF _Toc24618770 \h </w:instrText>
            </w:r>
            <w:r w:rsidR="0090287D">
              <w:rPr>
                <w:noProof/>
                <w:webHidden/>
              </w:rPr>
            </w:r>
            <w:r w:rsidR="0090287D">
              <w:rPr>
                <w:noProof/>
                <w:webHidden/>
              </w:rPr>
              <w:fldChar w:fldCharType="separate"/>
            </w:r>
            <w:r w:rsidR="006D5678">
              <w:rPr>
                <w:noProof/>
                <w:webHidden/>
              </w:rPr>
              <w:t>65</w:t>
            </w:r>
            <w:r w:rsidR="0090287D">
              <w:rPr>
                <w:noProof/>
                <w:webHidden/>
              </w:rPr>
              <w:fldChar w:fldCharType="end"/>
            </w:r>
          </w:hyperlink>
        </w:p>
        <w:p w14:paraId="33B8DC84" w14:textId="743E4BCF" w:rsidR="0090287D" w:rsidRDefault="00BF5623">
          <w:pPr>
            <w:pStyle w:val="TOC2"/>
            <w:rPr>
              <w:noProof/>
              <w:lang w:eastAsia="en-US"/>
            </w:rPr>
          </w:pPr>
          <w:hyperlink w:anchor="_Toc24618771" w:history="1">
            <w:r w:rsidR="0090287D" w:rsidRPr="00A7207F">
              <w:rPr>
                <w:rStyle w:val="Hyperlink"/>
                <w:rFonts w:cs="Times New Roman"/>
                <w:noProof/>
              </w:rPr>
              <w:t>Step 3: Determine Workforce Solutions Office Infrastructure Budget</w:t>
            </w:r>
            <w:r w:rsidR="0090287D">
              <w:rPr>
                <w:noProof/>
                <w:webHidden/>
              </w:rPr>
              <w:tab/>
            </w:r>
            <w:r w:rsidR="0090287D">
              <w:rPr>
                <w:noProof/>
                <w:webHidden/>
              </w:rPr>
              <w:fldChar w:fldCharType="begin"/>
            </w:r>
            <w:r w:rsidR="0090287D">
              <w:rPr>
                <w:noProof/>
                <w:webHidden/>
              </w:rPr>
              <w:instrText xml:space="preserve"> PAGEREF _Toc24618771 \h </w:instrText>
            </w:r>
            <w:r w:rsidR="0090287D">
              <w:rPr>
                <w:noProof/>
                <w:webHidden/>
              </w:rPr>
            </w:r>
            <w:r w:rsidR="0090287D">
              <w:rPr>
                <w:noProof/>
                <w:webHidden/>
              </w:rPr>
              <w:fldChar w:fldCharType="separate"/>
            </w:r>
            <w:r w:rsidR="006D5678">
              <w:rPr>
                <w:noProof/>
                <w:webHidden/>
              </w:rPr>
              <w:t>65</w:t>
            </w:r>
            <w:r w:rsidR="0090287D">
              <w:rPr>
                <w:noProof/>
                <w:webHidden/>
              </w:rPr>
              <w:fldChar w:fldCharType="end"/>
            </w:r>
          </w:hyperlink>
        </w:p>
        <w:p w14:paraId="55F07045" w14:textId="386DE89E" w:rsidR="0090287D" w:rsidRDefault="00BF5623">
          <w:pPr>
            <w:pStyle w:val="TOC2"/>
            <w:rPr>
              <w:noProof/>
              <w:lang w:eastAsia="en-US"/>
            </w:rPr>
          </w:pPr>
          <w:hyperlink w:anchor="_Toc24618772" w:history="1">
            <w:r w:rsidR="0090287D" w:rsidRPr="00A7207F">
              <w:rPr>
                <w:rStyle w:val="Hyperlink"/>
                <w:rFonts w:cs="Times New Roman"/>
                <w:noProof/>
              </w:rPr>
              <w:t>Step 4: Establish a Cost Allocation Methodology to Determine Proportionate Share</w:t>
            </w:r>
            <w:r w:rsidR="0090287D">
              <w:rPr>
                <w:noProof/>
                <w:webHidden/>
              </w:rPr>
              <w:tab/>
            </w:r>
            <w:r w:rsidR="0090287D">
              <w:rPr>
                <w:noProof/>
                <w:webHidden/>
              </w:rPr>
              <w:fldChar w:fldCharType="begin"/>
            </w:r>
            <w:r w:rsidR="0090287D">
              <w:rPr>
                <w:noProof/>
                <w:webHidden/>
              </w:rPr>
              <w:instrText xml:space="preserve"> PAGEREF _Toc24618772 \h </w:instrText>
            </w:r>
            <w:r w:rsidR="0090287D">
              <w:rPr>
                <w:noProof/>
                <w:webHidden/>
              </w:rPr>
            </w:r>
            <w:r w:rsidR="0090287D">
              <w:rPr>
                <w:noProof/>
                <w:webHidden/>
              </w:rPr>
              <w:fldChar w:fldCharType="separate"/>
            </w:r>
            <w:r w:rsidR="006D5678">
              <w:rPr>
                <w:noProof/>
                <w:webHidden/>
              </w:rPr>
              <w:t>66</w:t>
            </w:r>
            <w:r w:rsidR="0090287D">
              <w:rPr>
                <w:noProof/>
                <w:webHidden/>
              </w:rPr>
              <w:fldChar w:fldCharType="end"/>
            </w:r>
          </w:hyperlink>
        </w:p>
        <w:p w14:paraId="040FE960" w14:textId="6F2BBAFE" w:rsidR="0090287D" w:rsidRDefault="00BF5623">
          <w:pPr>
            <w:pStyle w:val="TOC2"/>
            <w:rPr>
              <w:noProof/>
              <w:lang w:eastAsia="en-US"/>
            </w:rPr>
          </w:pPr>
          <w:hyperlink w:anchor="_Toc24618773" w:history="1">
            <w:r w:rsidR="0090287D" w:rsidRPr="00A7207F">
              <w:rPr>
                <w:rStyle w:val="Hyperlink"/>
                <w:rFonts w:cs="Times New Roman"/>
                <w:noProof/>
              </w:rPr>
              <w:t>Step 5: Determine Workforce Partners’ Proportionate Shares</w:t>
            </w:r>
            <w:r w:rsidR="0090287D">
              <w:rPr>
                <w:noProof/>
                <w:webHidden/>
              </w:rPr>
              <w:tab/>
            </w:r>
            <w:r w:rsidR="0090287D">
              <w:rPr>
                <w:noProof/>
                <w:webHidden/>
              </w:rPr>
              <w:fldChar w:fldCharType="begin"/>
            </w:r>
            <w:r w:rsidR="0090287D">
              <w:rPr>
                <w:noProof/>
                <w:webHidden/>
              </w:rPr>
              <w:instrText xml:space="preserve"> PAGEREF _Toc24618773 \h </w:instrText>
            </w:r>
            <w:r w:rsidR="0090287D">
              <w:rPr>
                <w:noProof/>
                <w:webHidden/>
              </w:rPr>
            </w:r>
            <w:r w:rsidR="0090287D">
              <w:rPr>
                <w:noProof/>
                <w:webHidden/>
              </w:rPr>
              <w:fldChar w:fldCharType="separate"/>
            </w:r>
            <w:r w:rsidR="006D5678">
              <w:rPr>
                <w:noProof/>
                <w:webHidden/>
              </w:rPr>
              <w:t>66</w:t>
            </w:r>
            <w:r w:rsidR="0090287D">
              <w:rPr>
                <w:noProof/>
                <w:webHidden/>
              </w:rPr>
              <w:fldChar w:fldCharType="end"/>
            </w:r>
          </w:hyperlink>
        </w:p>
        <w:p w14:paraId="7178C756" w14:textId="65CD556E" w:rsidR="0090287D" w:rsidRDefault="00BF5623">
          <w:pPr>
            <w:pStyle w:val="TOC2"/>
            <w:rPr>
              <w:noProof/>
              <w:lang w:eastAsia="en-US"/>
            </w:rPr>
          </w:pPr>
          <w:hyperlink w:anchor="_Toc24618774" w:history="1">
            <w:r w:rsidR="0090287D" w:rsidRPr="00A7207F">
              <w:rPr>
                <w:rStyle w:val="Hyperlink"/>
                <w:noProof/>
              </w:rPr>
              <w:t>Step 6a: Identify State Cap Percentages</w:t>
            </w:r>
            <w:r w:rsidR="0090287D">
              <w:rPr>
                <w:noProof/>
                <w:webHidden/>
              </w:rPr>
              <w:tab/>
            </w:r>
            <w:r w:rsidR="0090287D">
              <w:rPr>
                <w:noProof/>
                <w:webHidden/>
              </w:rPr>
              <w:fldChar w:fldCharType="begin"/>
            </w:r>
            <w:r w:rsidR="0090287D">
              <w:rPr>
                <w:noProof/>
                <w:webHidden/>
              </w:rPr>
              <w:instrText xml:space="preserve"> PAGEREF _Toc24618774 \h </w:instrText>
            </w:r>
            <w:r w:rsidR="0090287D">
              <w:rPr>
                <w:noProof/>
                <w:webHidden/>
              </w:rPr>
            </w:r>
            <w:r w:rsidR="0090287D">
              <w:rPr>
                <w:noProof/>
                <w:webHidden/>
              </w:rPr>
              <w:fldChar w:fldCharType="separate"/>
            </w:r>
            <w:r w:rsidR="006D5678">
              <w:rPr>
                <w:noProof/>
                <w:webHidden/>
              </w:rPr>
              <w:t>67</w:t>
            </w:r>
            <w:r w:rsidR="0090287D">
              <w:rPr>
                <w:noProof/>
                <w:webHidden/>
              </w:rPr>
              <w:fldChar w:fldCharType="end"/>
            </w:r>
          </w:hyperlink>
        </w:p>
        <w:p w14:paraId="418428AD" w14:textId="45832D6E" w:rsidR="0090287D" w:rsidRDefault="00BF5623">
          <w:pPr>
            <w:pStyle w:val="TOC2"/>
            <w:rPr>
              <w:noProof/>
              <w:lang w:eastAsia="en-US"/>
            </w:rPr>
          </w:pPr>
          <w:hyperlink w:anchor="_Toc24618775" w:history="1">
            <w:r w:rsidR="0090287D" w:rsidRPr="00A7207F">
              <w:rPr>
                <w:rStyle w:val="Hyperlink"/>
                <w:rFonts w:cs="Times New Roman"/>
                <w:noProof/>
              </w:rPr>
              <w:t>Step 6b: Calculate Statewide Caps</w:t>
            </w:r>
            <w:r w:rsidR="0090287D">
              <w:rPr>
                <w:noProof/>
                <w:webHidden/>
              </w:rPr>
              <w:tab/>
            </w:r>
            <w:r w:rsidR="0090287D">
              <w:rPr>
                <w:noProof/>
                <w:webHidden/>
              </w:rPr>
              <w:fldChar w:fldCharType="begin"/>
            </w:r>
            <w:r w:rsidR="0090287D">
              <w:rPr>
                <w:noProof/>
                <w:webHidden/>
              </w:rPr>
              <w:instrText xml:space="preserve"> PAGEREF _Toc24618775 \h </w:instrText>
            </w:r>
            <w:r w:rsidR="0090287D">
              <w:rPr>
                <w:noProof/>
                <w:webHidden/>
              </w:rPr>
            </w:r>
            <w:r w:rsidR="0090287D">
              <w:rPr>
                <w:noProof/>
                <w:webHidden/>
              </w:rPr>
              <w:fldChar w:fldCharType="separate"/>
            </w:r>
            <w:r w:rsidR="006D5678">
              <w:rPr>
                <w:noProof/>
                <w:webHidden/>
              </w:rPr>
              <w:t>68</w:t>
            </w:r>
            <w:r w:rsidR="0090287D">
              <w:rPr>
                <w:noProof/>
                <w:webHidden/>
              </w:rPr>
              <w:fldChar w:fldCharType="end"/>
            </w:r>
          </w:hyperlink>
        </w:p>
        <w:p w14:paraId="06194733" w14:textId="4FEAB1A9" w:rsidR="0090287D" w:rsidRDefault="00BF5623">
          <w:pPr>
            <w:pStyle w:val="TOC3"/>
            <w:rPr>
              <w:noProof/>
              <w:lang w:eastAsia="en-US"/>
            </w:rPr>
          </w:pPr>
          <w:hyperlink w:anchor="_Toc24618776" w:history="1">
            <w:r w:rsidR="0090287D" w:rsidRPr="00A7207F">
              <w:rPr>
                <w:rStyle w:val="Hyperlink"/>
                <w:noProof/>
              </w:rPr>
              <w:t>Sub-Step 1: Calculate Maximum Potential Cap</w:t>
            </w:r>
            <w:r w:rsidR="0090287D">
              <w:rPr>
                <w:noProof/>
                <w:webHidden/>
              </w:rPr>
              <w:tab/>
            </w:r>
            <w:r w:rsidR="0090287D">
              <w:rPr>
                <w:noProof/>
                <w:webHidden/>
              </w:rPr>
              <w:fldChar w:fldCharType="begin"/>
            </w:r>
            <w:r w:rsidR="0090287D">
              <w:rPr>
                <w:noProof/>
                <w:webHidden/>
              </w:rPr>
              <w:instrText xml:space="preserve"> PAGEREF _Toc24618776 \h </w:instrText>
            </w:r>
            <w:r w:rsidR="0090287D">
              <w:rPr>
                <w:noProof/>
                <w:webHidden/>
              </w:rPr>
            </w:r>
            <w:r w:rsidR="0090287D">
              <w:rPr>
                <w:noProof/>
                <w:webHidden/>
              </w:rPr>
              <w:fldChar w:fldCharType="separate"/>
            </w:r>
            <w:r w:rsidR="006D5678">
              <w:rPr>
                <w:noProof/>
                <w:webHidden/>
              </w:rPr>
              <w:t>68</w:t>
            </w:r>
            <w:r w:rsidR="0090287D">
              <w:rPr>
                <w:noProof/>
                <w:webHidden/>
              </w:rPr>
              <w:fldChar w:fldCharType="end"/>
            </w:r>
          </w:hyperlink>
        </w:p>
        <w:p w14:paraId="12CD148C" w14:textId="3554E451" w:rsidR="0090287D" w:rsidRDefault="00BF5623">
          <w:pPr>
            <w:pStyle w:val="TOC3"/>
            <w:rPr>
              <w:noProof/>
              <w:lang w:eastAsia="en-US"/>
            </w:rPr>
          </w:pPr>
          <w:hyperlink w:anchor="_Toc24618777" w:history="1">
            <w:r w:rsidR="0090287D" w:rsidRPr="00A7207F">
              <w:rPr>
                <w:rStyle w:val="Hyperlink"/>
                <w:noProof/>
              </w:rPr>
              <w:t>Sub-Step 2: Select and Apply Allocation Factors</w:t>
            </w:r>
            <w:r w:rsidR="0090287D">
              <w:rPr>
                <w:noProof/>
                <w:webHidden/>
              </w:rPr>
              <w:tab/>
            </w:r>
            <w:r w:rsidR="0090287D">
              <w:rPr>
                <w:noProof/>
                <w:webHidden/>
              </w:rPr>
              <w:fldChar w:fldCharType="begin"/>
            </w:r>
            <w:r w:rsidR="0090287D">
              <w:rPr>
                <w:noProof/>
                <w:webHidden/>
              </w:rPr>
              <w:instrText xml:space="preserve"> PAGEREF _Toc24618777 \h </w:instrText>
            </w:r>
            <w:r w:rsidR="0090287D">
              <w:rPr>
                <w:noProof/>
                <w:webHidden/>
              </w:rPr>
            </w:r>
            <w:r w:rsidR="0090287D">
              <w:rPr>
                <w:noProof/>
                <w:webHidden/>
              </w:rPr>
              <w:fldChar w:fldCharType="separate"/>
            </w:r>
            <w:r w:rsidR="006D5678">
              <w:rPr>
                <w:noProof/>
                <w:webHidden/>
              </w:rPr>
              <w:t>69</w:t>
            </w:r>
            <w:r w:rsidR="0090287D">
              <w:rPr>
                <w:noProof/>
                <w:webHidden/>
              </w:rPr>
              <w:fldChar w:fldCharType="end"/>
            </w:r>
          </w:hyperlink>
        </w:p>
        <w:p w14:paraId="6099E7FE" w14:textId="4CF99A50" w:rsidR="0090287D" w:rsidRDefault="00BF5623">
          <w:pPr>
            <w:pStyle w:val="TOC3"/>
            <w:rPr>
              <w:noProof/>
              <w:lang w:eastAsia="en-US"/>
            </w:rPr>
          </w:pPr>
          <w:hyperlink w:anchor="_Toc24618778" w:history="1">
            <w:r w:rsidR="0090287D" w:rsidRPr="00A7207F">
              <w:rPr>
                <w:rStyle w:val="Hyperlink"/>
                <w:rFonts w:cs="Times New Roman"/>
                <w:noProof/>
              </w:rPr>
              <w:t>Sub-Step 3: Calculate Consensus Areas’ Factor Percentages and Portion of the MPC</w:t>
            </w:r>
            <w:r w:rsidR="0090287D">
              <w:rPr>
                <w:noProof/>
                <w:webHidden/>
              </w:rPr>
              <w:tab/>
            </w:r>
            <w:r w:rsidR="0090287D">
              <w:rPr>
                <w:noProof/>
                <w:webHidden/>
              </w:rPr>
              <w:fldChar w:fldCharType="begin"/>
            </w:r>
            <w:r w:rsidR="0090287D">
              <w:rPr>
                <w:noProof/>
                <w:webHidden/>
              </w:rPr>
              <w:instrText xml:space="preserve"> PAGEREF _Toc24618778 \h </w:instrText>
            </w:r>
            <w:r w:rsidR="0090287D">
              <w:rPr>
                <w:noProof/>
                <w:webHidden/>
              </w:rPr>
            </w:r>
            <w:r w:rsidR="0090287D">
              <w:rPr>
                <w:noProof/>
                <w:webHidden/>
              </w:rPr>
              <w:fldChar w:fldCharType="separate"/>
            </w:r>
            <w:r w:rsidR="006D5678">
              <w:rPr>
                <w:noProof/>
                <w:webHidden/>
              </w:rPr>
              <w:t>69</w:t>
            </w:r>
            <w:r w:rsidR="0090287D">
              <w:rPr>
                <w:noProof/>
                <w:webHidden/>
              </w:rPr>
              <w:fldChar w:fldCharType="end"/>
            </w:r>
          </w:hyperlink>
        </w:p>
        <w:p w14:paraId="0B65F0C4" w14:textId="3DA56E9C" w:rsidR="0090287D" w:rsidRDefault="00BF5623">
          <w:pPr>
            <w:pStyle w:val="TOC3"/>
            <w:rPr>
              <w:noProof/>
              <w:lang w:eastAsia="en-US"/>
            </w:rPr>
          </w:pPr>
          <w:hyperlink w:anchor="_Toc24618779" w:history="1">
            <w:r w:rsidR="0090287D" w:rsidRPr="00A7207F">
              <w:rPr>
                <w:rStyle w:val="Hyperlink"/>
                <w:noProof/>
              </w:rPr>
              <w:t>Sub-Step 4: Calculate Applicable Program Cap</w:t>
            </w:r>
            <w:r w:rsidR="0090287D">
              <w:rPr>
                <w:noProof/>
                <w:webHidden/>
              </w:rPr>
              <w:tab/>
            </w:r>
            <w:r w:rsidR="0090287D">
              <w:rPr>
                <w:noProof/>
                <w:webHidden/>
              </w:rPr>
              <w:fldChar w:fldCharType="begin"/>
            </w:r>
            <w:r w:rsidR="0090287D">
              <w:rPr>
                <w:noProof/>
                <w:webHidden/>
              </w:rPr>
              <w:instrText xml:space="preserve"> PAGEREF _Toc24618779 \h </w:instrText>
            </w:r>
            <w:r w:rsidR="0090287D">
              <w:rPr>
                <w:noProof/>
                <w:webHidden/>
              </w:rPr>
            </w:r>
            <w:r w:rsidR="0090287D">
              <w:rPr>
                <w:noProof/>
                <w:webHidden/>
              </w:rPr>
              <w:fldChar w:fldCharType="separate"/>
            </w:r>
            <w:r w:rsidR="006D5678">
              <w:rPr>
                <w:noProof/>
                <w:webHidden/>
              </w:rPr>
              <w:t>69</w:t>
            </w:r>
            <w:r w:rsidR="0090287D">
              <w:rPr>
                <w:noProof/>
                <w:webHidden/>
              </w:rPr>
              <w:fldChar w:fldCharType="end"/>
            </w:r>
          </w:hyperlink>
        </w:p>
        <w:p w14:paraId="60D23B7C" w14:textId="739FDC04" w:rsidR="0090287D" w:rsidRDefault="00BF5623">
          <w:pPr>
            <w:pStyle w:val="TOC2"/>
            <w:rPr>
              <w:noProof/>
              <w:lang w:eastAsia="en-US"/>
            </w:rPr>
          </w:pPr>
          <w:hyperlink w:anchor="_Toc24618780" w:history="1">
            <w:r w:rsidR="0090287D" w:rsidRPr="00A7207F">
              <w:rPr>
                <w:rStyle w:val="Hyperlink"/>
                <w:rFonts w:cs="Times New Roman"/>
                <w:noProof/>
              </w:rPr>
              <w:t>Step 7: Assess Aggregate Contributions as They Relate to Statewide Caps</w:t>
            </w:r>
            <w:r w:rsidR="0090287D">
              <w:rPr>
                <w:noProof/>
                <w:webHidden/>
              </w:rPr>
              <w:tab/>
            </w:r>
            <w:r w:rsidR="0090287D">
              <w:rPr>
                <w:noProof/>
                <w:webHidden/>
              </w:rPr>
              <w:fldChar w:fldCharType="begin"/>
            </w:r>
            <w:r w:rsidR="0090287D">
              <w:rPr>
                <w:noProof/>
                <w:webHidden/>
              </w:rPr>
              <w:instrText xml:space="preserve"> PAGEREF _Toc24618780 \h </w:instrText>
            </w:r>
            <w:r w:rsidR="0090287D">
              <w:rPr>
                <w:noProof/>
                <w:webHidden/>
              </w:rPr>
            </w:r>
            <w:r w:rsidR="0090287D">
              <w:rPr>
                <w:noProof/>
                <w:webHidden/>
              </w:rPr>
              <w:fldChar w:fldCharType="separate"/>
            </w:r>
            <w:r w:rsidR="006D5678">
              <w:rPr>
                <w:noProof/>
                <w:webHidden/>
              </w:rPr>
              <w:t>69</w:t>
            </w:r>
            <w:r w:rsidR="0090287D">
              <w:rPr>
                <w:noProof/>
                <w:webHidden/>
              </w:rPr>
              <w:fldChar w:fldCharType="end"/>
            </w:r>
          </w:hyperlink>
        </w:p>
        <w:p w14:paraId="7C40EB4B" w14:textId="65941196" w:rsidR="0090287D" w:rsidRDefault="00BF5623">
          <w:pPr>
            <w:pStyle w:val="TOC2"/>
            <w:rPr>
              <w:noProof/>
              <w:lang w:eastAsia="en-US"/>
            </w:rPr>
          </w:pPr>
          <w:hyperlink w:anchor="_Toc24618781" w:history="1">
            <w:r w:rsidR="0090287D" w:rsidRPr="00A7207F">
              <w:rPr>
                <w:rStyle w:val="Hyperlink"/>
                <w:noProof/>
              </w:rPr>
              <w:t>Step 8: Adjust Proportionate Shares</w:t>
            </w:r>
            <w:r w:rsidR="0090287D">
              <w:rPr>
                <w:noProof/>
                <w:webHidden/>
              </w:rPr>
              <w:tab/>
            </w:r>
            <w:r w:rsidR="0090287D">
              <w:rPr>
                <w:noProof/>
                <w:webHidden/>
              </w:rPr>
              <w:fldChar w:fldCharType="begin"/>
            </w:r>
            <w:r w:rsidR="0090287D">
              <w:rPr>
                <w:noProof/>
                <w:webHidden/>
              </w:rPr>
              <w:instrText xml:space="preserve"> PAGEREF _Toc24618781 \h </w:instrText>
            </w:r>
            <w:r w:rsidR="0090287D">
              <w:rPr>
                <w:noProof/>
                <w:webHidden/>
              </w:rPr>
            </w:r>
            <w:r w:rsidR="0090287D">
              <w:rPr>
                <w:noProof/>
                <w:webHidden/>
              </w:rPr>
              <w:fldChar w:fldCharType="separate"/>
            </w:r>
            <w:r w:rsidR="006D5678">
              <w:rPr>
                <w:noProof/>
                <w:webHidden/>
              </w:rPr>
              <w:t>70</w:t>
            </w:r>
            <w:r w:rsidR="0090287D">
              <w:rPr>
                <w:noProof/>
                <w:webHidden/>
              </w:rPr>
              <w:fldChar w:fldCharType="end"/>
            </w:r>
          </w:hyperlink>
        </w:p>
        <w:p w14:paraId="618FA7FC" w14:textId="7A151EEE" w:rsidR="0090287D" w:rsidRDefault="00BF5623">
          <w:pPr>
            <w:pStyle w:val="TOC3"/>
            <w:rPr>
              <w:noProof/>
              <w:lang w:eastAsia="en-US"/>
            </w:rPr>
          </w:pPr>
          <w:hyperlink w:anchor="_Toc24618782" w:history="1">
            <w:r w:rsidR="0090287D" w:rsidRPr="00A7207F">
              <w:rPr>
                <w:rStyle w:val="Hyperlink"/>
                <w:noProof/>
              </w:rPr>
              <w:t>Appeal of Partner Contributions by Workforce Partners under the SFM</w:t>
            </w:r>
            <w:r w:rsidR="0090287D">
              <w:rPr>
                <w:noProof/>
                <w:webHidden/>
              </w:rPr>
              <w:tab/>
            </w:r>
            <w:r w:rsidR="0090287D">
              <w:rPr>
                <w:noProof/>
                <w:webHidden/>
              </w:rPr>
              <w:fldChar w:fldCharType="begin"/>
            </w:r>
            <w:r w:rsidR="0090287D">
              <w:rPr>
                <w:noProof/>
                <w:webHidden/>
              </w:rPr>
              <w:instrText xml:space="preserve"> PAGEREF _Toc24618782 \h </w:instrText>
            </w:r>
            <w:r w:rsidR="0090287D">
              <w:rPr>
                <w:noProof/>
                <w:webHidden/>
              </w:rPr>
            </w:r>
            <w:r w:rsidR="0090287D">
              <w:rPr>
                <w:noProof/>
                <w:webHidden/>
              </w:rPr>
              <w:fldChar w:fldCharType="separate"/>
            </w:r>
            <w:r w:rsidR="006D5678">
              <w:rPr>
                <w:noProof/>
                <w:webHidden/>
              </w:rPr>
              <w:t>70</w:t>
            </w:r>
            <w:r w:rsidR="0090287D">
              <w:rPr>
                <w:noProof/>
                <w:webHidden/>
              </w:rPr>
              <w:fldChar w:fldCharType="end"/>
            </w:r>
          </w:hyperlink>
        </w:p>
        <w:p w14:paraId="5F2C659B" w14:textId="0863202A" w:rsidR="0090287D" w:rsidRDefault="00BF5623" w:rsidP="00AA2573">
          <w:pPr>
            <w:pStyle w:val="TOC1"/>
            <w:rPr>
              <w:rFonts w:asciiTheme="minorHAnsi" w:eastAsiaTheme="minorEastAsia" w:hAnsiTheme="minorHAnsi" w:cstheme="minorBidi"/>
              <w:noProof/>
              <w:sz w:val="22"/>
              <w:szCs w:val="22"/>
            </w:rPr>
          </w:pPr>
          <w:hyperlink w:anchor="_Toc24618783" w:history="1">
            <w:r w:rsidR="0090287D" w:rsidRPr="00A7207F">
              <w:rPr>
                <w:rStyle w:val="Hyperlink"/>
                <w:noProof/>
              </w:rPr>
              <w:t>APPENDIX G: ONE-STOP CERTIFICATION FORM</w:t>
            </w:r>
            <w:r w:rsidR="0090287D">
              <w:rPr>
                <w:noProof/>
                <w:webHidden/>
              </w:rPr>
              <w:tab/>
            </w:r>
            <w:r w:rsidR="0090287D">
              <w:rPr>
                <w:noProof/>
                <w:webHidden/>
              </w:rPr>
              <w:fldChar w:fldCharType="begin"/>
            </w:r>
            <w:r w:rsidR="0090287D">
              <w:rPr>
                <w:noProof/>
                <w:webHidden/>
              </w:rPr>
              <w:instrText xml:space="preserve"> PAGEREF _Toc24618783 \h </w:instrText>
            </w:r>
            <w:r w:rsidR="0090287D">
              <w:rPr>
                <w:noProof/>
                <w:webHidden/>
              </w:rPr>
            </w:r>
            <w:r w:rsidR="0090287D">
              <w:rPr>
                <w:noProof/>
                <w:webHidden/>
              </w:rPr>
              <w:fldChar w:fldCharType="separate"/>
            </w:r>
            <w:r w:rsidR="006D5678">
              <w:rPr>
                <w:noProof/>
                <w:webHidden/>
              </w:rPr>
              <w:t>72</w:t>
            </w:r>
            <w:r w:rsidR="0090287D">
              <w:rPr>
                <w:noProof/>
                <w:webHidden/>
              </w:rPr>
              <w:fldChar w:fldCharType="end"/>
            </w:r>
          </w:hyperlink>
        </w:p>
        <w:p w14:paraId="219AAAD5" w14:textId="007474E2" w:rsidR="00D40DD1" w:rsidRPr="00CE5700" w:rsidRDefault="00D40DD1">
          <w:pPr>
            <w:rPr>
              <w:rFonts w:asciiTheme="majorHAnsi" w:hAnsiTheme="majorHAnsi"/>
              <w:sz w:val="28"/>
              <w:szCs w:val="28"/>
            </w:rPr>
          </w:pPr>
          <w:r>
            <w:rPr>
              <w:b/>
              <w:bCs/>
              <w:noProof/>
            </w:rPr>
            <w:fldChar w:fldCharType="end"/>
          </w:r>
          <w:r w:rsidR="00A90E7D" w:rsidRPr="00CE5700">
            <w:rPr>
              <w:rFonts w:asciiTheme="majorHAnsi" w:hAnsiTheme="majorHAnsi"/>
              <w:b/>
              <w:bCs/>
              <w:noProof/>
              <w:sz w:val="28"/>
              <w:szCs w:val="28"/>
            </w:rPr>
            <w:t>H</w:t>
          </w:r>
          <w:r w:rsidR="00E03856" w:rsidRPr="00CE5700">
            <w:rPr>
              <w:rFonts w:asciiTheme="majorHAnsi" w:hAnsiTheme="majorHAnsi"/>
              <w:b/>
              <w:bCs/>
              <w:noProof/>
              <w:sz w:val="28"/>
              <w:szCs w:val="28"/>
            </w:rPr>
            <w:t>.</w:t>
          </w:r>
          <w:r w:rsidR="007E0F73" w:rsidRPr="00CE5700">
            <w:rPr>
              <w:rFonts w:asciiTheme="majorHAnsi" w:hAnsiTheme="majorHAnsi"/>
              <w:b/>
              <w:bCs/>
              <w:noProof/>
              <w:sz w:val="28"/>
              <w:szCs w:val="28"/>
            </w:rPr>
            <w:t xml:space="preserve">  LIST OF REVISIONS</w:t>
          </w:r>
          <w:r w:rsidR="004A1E51">
            <w:rPr>
              <w:rFonts w:asciiTheme="majorHAnsi" w:hAnsiTheme="majorHAnsi"/>
              <w:b/>
              <w:bCs/>
              <w:noProof/>
              <w:sz w:val="28"/>
              <w:szCs w:val="28"/>
            </w:rPr>
            <w:t>………………………………………………………………….75</w:t>
          </w:r>
        </w:p>
      </w:sdtContent>
    </w:sdt>
    <w:p w14:paraId="5D48BD5E" w14:textId="2FE81902" w:rsidR="00E348B0" w:rsidRDefault="004A50E6" w:rsidP="00BA06EC">
      <w:pPr>
        <w:pStyle w:val="Heading1"/>
        <w:spacing w:before="240" w:after="240"/>
        <w:rPr>
          <w:color w:val="404040" w:themeColor="text1" w:themeTint="BF"/>
        </w:rPr>
      </w:pPr>
      <w:r>
        <w:br w:type="page"/>
      </w:r>
      <w:bookmarkStart w:id="5" w:name="_Toc480808498"/>
      <w:bookmarkStart w:id="6" w:name="_Toc480808746"/>
      <w:bookmarkStart w:id="7" w:name="_Toc480808865"/>
      <w:bookmarkStart w:id="8" w:name="_Toc483475416"/>
      <w:bookmarkStart w:id="9" w:name="_Toc483501931"/>
      <w:bookmarkStart w:id="10" w:name="_Toc357450024"/>
      <w:bookmarkStart w:id="11" w:name="_Toc357452089"/>
      <w:bookmarkStart w:id="12" w:name="_Toc357452849"/>
      <w:bookmarkStart w:id="13" w:name="_Toc357453276"/>
      <w:bookmarkStart w:id="14" w:name="_Toc357453365"/>
      <w:bookmarkStart w:id="15" w:name="_Toc357453495"/>
      <w:bookmarkStart w:id="16" w:name="_Toc357453875"/>
      <w:bookmarkStart w:id="17" w:name="_Toc483894675"/>
      <w:bookmarkStart w:id="18" w:name="_Toc487209016"/>
      <w:bookmarkStart w:id="19" w:name="_Toc24618728"/>
      <w:r w:rsidR="00E348B0">
        <w:rPr>
          <w:color w:val="404040" w:themeColor="text1" w:themeTint="BF"/>
        </w:rPr>
        <w:lastRenderedPageBreak/>
        <w:t>INTRODUCTION</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1C95DFE8" w14:textId="4C073B1A" w:rsidR="001F2A0B" w:rsidRDefault="003E6F8D" w:rsidP="001F592F">
      <w:pPr>
        <w:widowControl w:val="0"/>
        <w:tabs>
          <w:tab w:val="left" w:pos="220"/>
          <w:tab w:val="left" w:pos="720"/>
        </w:tabs>
        <w:autoSpaceDE w:val="0"/>
        <w:autoSpaceDN w:val="0"/>
        <w:adjustRightInd w:val="0"/>
        <w:spacing w:after="240"/>
      </w:pPr>
      <w:r>
        <w:t xml:space="preserve">The </w:t>
      </w:r>
      <w:r w:rsidR="00653117">
        <w:t xml:space="preserve">vision of the </w:t>
      </w:r>
      <w:r>
        <w:t>Workforce Innovation and Opportunity Act (WIOA) for the network of one-stop delivery systems</w:t>
      </w:r>
      <w:r w:rsidR="00AE158C">
        <w:t>, or workforce systems,</w:t>
      </w:r>
      <w:r>
        <w:t xml:space="preserve"> reflects the long-standing and ongoing work of dedicated </w:t>
      </w:r>
      <w:r w:rsidRPr="003E6F8D">
        <w:t>workforce professionals to align a wide range of publicly or privately</w:t>
      </w:r>
      <w:r w:rsidR="00B83DAB">
        <w:t xml:space="preserve"> </w:t>
      </w:r>
      <w:r w:rsidRPr="003E6F8D">
        <w:t xml:space="preserve">funded education, employment, and training programs, while also providing high-quality customer service to all job seekers, workers, and businesses. </w:t>
      </w:r>
    </w:p>
    <w:p w14:paraId="16498ACE" w14:textId="256F80C8" w:rsidR="001F2A0B" w:rsidRDefault="001F2A0B" w:rsidP="001F2A0B">
      <w:pPr>
        <w:widowControl w:val="0"/>
        <w:tabs>
          <w:tab w:val="left" w:pos="220"/>
          <w:tab w:val="left" w:pos="720"/>
        </w:tabs>
        <w:autoSpaceDE w:val="0"/>
        <w:autoSpaceDN w:val="0"/>
        <w:adjustRightInd w:val="0"/>
        <w:spacing w:after="240"/>
      </w:pPr>
      <w:r w:rsidRPr="001F2A0B">
        <w:t>The creation of integrated one-stop locations was a cornerstone of the Workforce Investment Act (WIA).</w:t>
      </w:r>
      <w:r w:rsidR="00777A7E">
        <w:t xml:space="preserve"> </w:t>
      </w:r>
      <w:r w:rsidRPr="001F2A0B">
        <w:t>In the years between the passage of WIA and WIOA, the public workforce development system tested a variety of approaches to maximize the benefits that customers and their communities receive from</w:t>
      </w:r>
      <w:r w:rsidR="00953B05">
        <w:t xml:space="preserve"> one-stop centers</w:t>
      </w:r>
      <w:r w:rsidRPr="001F2A0B">
        <w:t>.</w:t>
      </w:r>
      <w:r w:rsidR="00777A7E">
        <w:t xml:space="preserve"> </w:t>
      </w:r>
      <w:r w:rsidRPr="001F2A0B">
        <w:t xml:space="preserve">In the last </w:t>
      </w:r>
      <w:r w:rsidR="00CB0758">
        <w:t xml:space="preserve">10 </w:t>
      </w:r>
      <w:r w:rsidRPr="001F2A0B">
        <w:t>years, technological advances have opened up new methods of service delivery and evidence-based models to build on our shared understanding of best practices.</w:t>
      </w:r>
      <w:r w:rsidR="00777A7E">
        <w:t xml:space="preserve"> </w:t>
      </w:r>
      <w:r>
        <w:t>D</w:t>
      </w:r>
      <w:r w:rsidRPr="001F2A0B">
        <w:t xml:space="preserve">uring the past few years, </w:t>
      </w:r>
      <w:r>
        <w:t xml:space="preserve">there have been ongoing efforts spearheaded by </w:t>
      </w:r>
      <w:r w:rsidR="00D33F8A">
        <w:t>f</w:t>
      </w:r>
      <w:r w:rsidRPr="001F2A0B">
        <w:t xml:space="preserve">ederal agencies </w:t>
      </w:r>
      <w:r>
        <w:t>to</w:t>
      </w:r>
      <w:r w:rsidRPr="001F2A0B">
        <w:t xml:space="preserve"> reform employment, education, and training programs </w:t>
      </w:r>
      <w:r w:rsidR="00533352">
        <w:t xml:space="preserve">in order </w:t>
      </w:r>
      <w:r w:rsidRPr="001F2A0B">
        <w:t>to create a more integrated, job-driven, public workforce system.</w:t>
      </w:r>
      <w:r w:rsidR="00777A7E">
        <w:t xml:space="preserve"> </w:t>
      </w:r>
      <w:r>
        <w:t xml:space="preserve">The evolution and implementation of increasingly integrated service-delivery systems has ensured that </w:t>
      </w:r>
      <w:r w:rsidR="001341A8">
        <w:t>one-stop centers</w:t>
      </w:r>
      <w:r w:rsidRPr="001F2A0B">
        <w:t xml:space="preserve"> continue to be valued </w:t>
      </w:r>
      <w:r w:rsidR="00E5448D">
        <w:t>a</w:t>
      </w:r>
      <w:r w:rsidR="0090554D">
        <w:t>s</w:t>
      </w:r>
      <w:r w:rsidR="00E5448D">
        <w:t xml:space="preserve"> </w:t>
      </w:r>
      <w:r w:rsidRPr="001F2A0B">
        <w:t>community resources, acknowledged locally and nationally as a critical source of assistance for individuals looking for work or opportunities to grow in their careers, and</w:t>
      </w:r>
      <w:r w:rsidR="001341A8">
        <w:t xml:space="preserve"> for</w:t>
      </w:r>
      <w:r w:rsidRPr="001F2A0B">
        <w:t xml:space="preserve"> employers looking for human resource assistance. </w:t>
      </w:r>
    </w:p>
    <w:p w14:paraId="07991D11" w14:textId="5EED746E" w:rsidR="001F2A0B" w:rsidRPr="001F2A0B" w:rsidRDefault="002D413F" w:rsidP="001F2A0B">
      <w:pPr>
        <w:widowControl w:val="0"/>
        <w:tabs>
          <w:tab w:val="left" w:pos="220"/>
          <w:tab w:val="left" w:pos="720"/>
        </w:tabs>
        <w:autoSpaceDE w:val="0"/>
        <w:autoSpaceDN w:val="0"/>
        <w:adjustRightInd w:val="0"/>
        <w:spacing w:after="240"/>
        <w:rPr>
          <w:rFonts w:ascii="Times" w:hAnsi="Times" w:cs="Times"/>
        </w:rPr>
      </w:pPr>
      <w:r>
        <w:t xml:space="preserve">The purpose of the </w:t>
      </w:r>
      <w:r w:rsidRPr="002D413F">
        <w:rPr>
          <w:i/>
        </w:rPr>
        <w:t>WIOA Guide</w:t>
      </w:r>
      <w:r w:rsidR="001341A8">
        <w:rPr>
          <w:i/>
        </w:rPr>
        <w:t xml:space="preserve"> to </w:t>
      </w:r>
      <w:r w:rsidRPr="002D413F">
        <w:rPr>
          <w:i/>
        </w:rPr>
        <w:t>Texas</w:t>
      </w:r>
      <w:r w:rsidR="005C26DB">
        <w:rPr>
          <w:i/>
        </w:rPr>
        <w:t xml:space="preserve"> Workforce System</w:t>
      </w:r>
      <w:r w:rsidR="001341A8">
        <w:rPr>
          <w:i/>
        </w:rPr>
        <w:t xml:space="preserve"> Operations</w:t>
      </w:r>
      <w:r>
        <w:t xml:space="preserve"> is to provide</w:t>
      </w:r>
      <w:r w:rsidR="00953B05">
        <w:t xml:space="preserve"> </w:t>
      </w:r>
      <w:r>
        <w:t xml:space="preserve">information on the methods by which </w:t>
      </w:r>
      <w:r w:rsidR="001F2A0B" w:rsidRPr="001F2A0B">
        <w:t xml:space="preserve">WIOA reinforces the partnerships and strategies necessary for </w:t>
      </w:r>
      <w:r w:rsidR="001341A8">
        <w:t>Workforce Solutions Offices</w:t>
      </w:r>
      <w:r w:rsidR="001F2A0B" w:rsidRPr="001F2A0B">
        <w:t xml:space="preserve"> to provide job seekers and workers with the high-quality career, training, and support services they need to </w:t>
      </w:r>
      <w:r w:rsidR="0040046D">
        <w:t xml:space="preserve">find </w:t>
      </w:r>
      <w:r w:rsidR="001F2A0B" w:rsidRPr="001F2A0B">
        <w:t xml:space="preserve">and </w:t>
      </w:r>
      <w:r w:rsidR="0040046D">
        <w:t xml:space="preserve">keep </w:t>
      </w:r>
      <w:r w:rsidR="001F2A0B" w:rsidRPr="001F2A0B">
        <w:t>good jobs.</w:t>
      </w:r>
      <w:r w:rsidR="00777A7E">
        <w:t xml:space="preserve"> </w:t>
      </w:r>
      <w:r w:rsidR="001F2A0B" w:rsidRPr="001F2A0B">
        <w:t xml:space="preserve">Such strategies </w:t>
      </w:r>
      <w:r w:rsidR="00BA2E43">
        <w:t xml:space="preserve">also </w:t>
      </w:r>
      <w:r w:rsidR="001F2A0B" w:rsidRPr="001F2A0B">
        <w:t>help businesses find skilled workers and access other human resource</w:t>
      </w:r>
      <w:r w:rsidR="00AB3D19">
        <w:t>s</w:t>
      </w:r>
      <w:r w:rsidR="001F2A0B" w:rsidRPr="001F2A0B">
        <w:t xml:space="preserve"> assistance, including education and training, to meet their workforce needs. </w:t>
      </w:r>
    </w:p>
    <w:p w14:paraId="37E8CE4A" w14:textId="27500B5F" w:rsidR="002D413F" w:rsidRPr="002D413F" w:rsidRDefault="00653117" w:rsidP="002D413F">
      <w:pPr>
        <w:widowControl w:val="0"/>
        <w:autoSpaceDE w:val="0"/>
        <w:autoSpaceDN w:val="0"/>
        <w:adjustRightInd w:val="0"/>
        <w:spacing w:after="240"/>
        <w:rPr>
          <w:rFonts w:ascii="Times" w:hAnsi="Times" w:cs="Times"/>
        </w:rPr>
      </w:pPr>
      <w:r>
        <w:t>T</w:t>
      </w:r>
      <w:r w:rsidR="002D413F">
        <w:t>his guid</w:t>
      </w:r>
      <w:r>
        <w:t>e also</w:t>
      </w:r>
      <w:r w:rsidR="002D413F">
        <w:t xml:space="preserve"> </w:t>
      </w:r>
      <w:r w:rsidR="00A44825">
        <w:t xml:space="preserve">provides information </w:t>
      </w:r>
      <w:r w:rsidR="002D413F" w:rsidRPr="002D413F">
        <w:t xml:space="preserve">on how infrastructure and additional costs are determined and paid for by </w:t>
      </w:r>
      <w:r w:rsidR="005C26DB">
        <w:t xml:space="preserve">workforce </w:t>
      </w:r>
      <w:r w:rsidR="002D413F" w:rsidRPr="002D413F">
        <w:t xml:space="preserve">partners in </w:t>
      </w:r>
      <w:r w:rsidR="00B56412">
        <w:t>a</w:t>
      </w:r>
      <w:r w:rsidR="002D413F" w:rsidRPr="002D413F">
        <w:t xml:space="preserve"> local </w:t>
      </w:r>
      <w:r w:rsidR="001341A8">
        <w:t>workforce</w:t>
      </w:r>
      <w:r w:rsidR="002D413F" w:rsidRPr="002D413F">
        <w:t xml:space="preserve"> system. It describes the roles of </w:t>
      </w:r>
      <w:r w:rsidR="002D413F">
        <w:t>the Texas Workforce Commission</w:t>
      </w:r>
      <w:r w:rsidR="002D413F" w:rsidRPr="002D413F">
        <w:t xml:space="preserve">, </w:t>
      </w:r>
      <w:r w:rsidR="00154886">
        <w:t>L</w:t>
      </w:r>
      <w:r w:rsidR="002D413F" w:rsidRPr="002D413F">
        <w:t>ocal Workforce Development Boards (B</w:t>
      </w:r>
      <w:r w:rsidR="002D413F">
        <w:t>oard</w:t>
      </w:r>
      <w:r w:rsidR="002D413F" w:rsidRPr="002D413F">
        <w:t xml:space="preserve">s), </w:t>
      </w:r>
      <w:r w:rsidR="00492878">
        <w:t>c</w:t>
      </w:r>
      <w:r w:rsidR="002D413F" w:rsidRPr="002D413F">
        <w:t xml:space="preserve">hief </w:t>
      </w:r>
      <w:r w:rsidR="00492878">
        <w:t>e</w:t>
      </w:r>
      <w:r w:rsidR="002D413F" w:rsidRPr="002D413F">
        <w:t xml:space="preserve">lected </w:t>
      </w:r>
      <w:r w:rsidR="00492878">
        <w:t>o</w:t>
      </w:r>
      <w:r w:rsidR="002D413F" w:rsidRPr="002D413F">
        <w:t xml:space="preserve">fficials, and local </w:t>
      </w:r>
      <w:r w:rsidR="005C26DB">
        <w:t xml:space="preserve">workforce </w:t>
      </w:r>
      <w:r w:rsidR="002D413F" w:rsidRPr="002D413F">
        <w:t xml:space="preserve">partner programs in determining infrastructure costs and navigating the </w:t>
      </w:r>
      <w:r w:rsidR="00154886">
        <w:t>l</w:t>
      </w:r>
      <w:r w:rsidR="002D413F" w:rsidRPr="002D413F">
        <w:t xml:space="preserve">ocal </w:t>
      </w:r>
      <w:r w:rsidR="00430BE5">
        <w:t xml:space="preserve">infrastructure </w:t>
      </w:r>
      <w:r w:rsidR="002D413F" w:rsidRPr="002D413F">
        <w:t xml:space="preserve">funding mechanism </w:t>
      </w:r>
      <w:r w:rsidR="005D3820">
        <w:t>or</w:t>
      </w:r>
      <w:r w:rsidR="002D413F" w:rsidRPr="002D413F">
        <w:t xml:space="preserve"> </w:t>
      </w:r>
      <w:r w:rsidR="00154886">
        <w:t>s</w:t>
      </w:r>
      <w:r w:rsidR="002D413F" w:rsidRPr="002D413F">
        <w:t xml:space="preserve">tate </w:t>
      </w:r>
      <w:r w:rsidR="00430BE5">
        <w:t xml:space="preserve">infrastructure </w:t>
      </w:r>
      <w:r w:rsidR="002D413F" w:rsidRPr="002D413F">
        <w:t xml:space="preserve">funding mechanism (SFM) for those infrastructure costs. </w:t>
      </w:r>
    </w:p>
    <w:p w14:paraId="65F55C68" w14:textId="049AA865" w:rsidR="006364C4" w:rsidRDefault="00FC618A" w:rsidP="006364C4">
      <w:r>
        <w:t xml:space="preserve">Boards are required to </w:t>
      </w:r>
      <w:r w:rsidR="00430BE5">
        <w:t xml:space="preserve">ensure </w:t>
      </w:r>
      <w:r w:rsidR="00653117">
        <w:t xml:space="preserve">that </w:t>
      </w:r>
      <w:r w:rsidR="00430BE5">
        <w:t xml:space="preserve">all state policies provided in this </w:t>
      </w:r>
      <w:r>
        <w:t xml:space="preserve">document </w:t>
      </w:r>
      <w:r w:rsidR="00430BE5">
        <w:t xml:space="preserve">are adhered to and followed </w:t>
      </w:r>
      <w:r w:rsidR="000E28E6">
        <w:t xml:space="preserve">according </w:t>
      </w:r>
      <w:r w:rsidR="00B56412">
        <w:t xml:space="preserve">to </w:t>
      </w:r>
      <w:r w:rsidR="000E28E6">
        <w:t>the timelines provided</w:t>
      </w:r>
      <w:r w:rsidR="00430BE5">
        <w:t>.</w:t>
      </w:r>
      <w:r w:rsidR="00777A7E">
        <w:t xml:space="preserve"> </w:t>
      </w:r>
      <w:r w:rsidR="00430BE5">
        <w:t>T</w:t>
      </w:r>
      <w:r>
        <w:t>h</w:t>
      </w:r>
      <w:r w:rsidR="00653117">
        <w:t>is</w:t>
      </w:r>
      <w:r>
        <w:t xml:space="preserve"> guide describe</w:t>
      </w:r>
      <w:r w:rsidR="00653117">
        <w:t>s</w:t>
      </w:r>
      <w:r>
        <w:t xml:space="preserve"> </w:t>
      </w:r>
      <w:r w:rsidR="00430BE5">
        <w:t xml:space="preserve">the requirements for Boards to develop, reach consensus, and implement </w:t>
      </w:r>
      <w:r w:rsidR="00797095">
        <w:t xml:space="preserve">the following, </w:t>
      </w:r>
      <w:r w:rsidR="00430BE5">
        <w:t>as appropriate:</w:t>
      </w:r>
      <w:r w:rsidR="00777A7E">
        <w:t xml:space="preserve"> </w:t>
      </w:r>
    </w:p>
    <w:p w14:paraId="05785A2D" w14:textId="1F8C476D" w:rsidR="00675D6A" w:rsidRDefault="00430BE5" w:rsidP="002A085B">
      <w:pPr>
        <w:pStyle w:val="NormalWeb"/>
        <w:numPr>
          <w:ilvl w:val="0"/>
          <w:numId w:val="70"/>
        </w:numPr>
        <w:spacing w:before="0" w:beforeAutospacing="0" w:after="0" w:afterAutospacing="0"/>
        <w:rPr>
          <w:rFonts w:ascii="Times New Roman" w:hAnsi="Times New Roman"/>
          <w:sz w:val="24"/>
          <w:szCs w:val="24"/>
        </w:rPr>
      </w:pPr>
      <w:r>
        <w:rPr>
          <w:rFonts w:ascii="Times New Roman" w:hAnsi="Times New Roman"/>
          <w:sz w:val="24"/>
          <w:szCs w:val="24"/>
        </w:rPr>
        <w:t xml:space="preserve">Memoranda of Understanding </w:t>
      </w:r>
    </w:p>
    <w:p w14:paraId="0C691D6B" w14:textId="700D85D5" w:rsidR="00675D6A" w:rsidRDefault="00797095" w:rsidP="002A085B">
      <w:pPr>
        <w:pStyle w:val="NormalWeb"/>
        <w:numPr>
          <w:ilvl w:val="0"/>
          <w:numId w:val="70"/>
        </w:numPr>
        <w:rPr>
          <w:rFonts w:ascii="Times New Roman" w:hAnsi="Times New Roman"/>
          <w:sz w:val="24"/>
          <w:szCs w:val="24"/>
        </w:rPr>
      </w:pPr>
      <w:r>
        <w:rPr>
          <w:rFonts w:ascii="Times New Roman" w:hAnsi="Times New Roman"/>
          <w:sz w:val="24"/>
          <w:szCs w:val="24"/>
        </w:rPr>
        <w:t>I</w:t>
      </w:r>
      <w:r w:rsidR="00430BE5">
        <w:rPr>
          <w:rFonts w:ascii="Times New Roman" w:hAnsi="Times New Roman"/>
          <w:sz w:val="24"/>
          <w:szCs w:val="24"/>
        </w:rPr>
        <w:t>nfrastructure funding agreement</w:t>
      </w:r>
      <w:r w:rsidR="00653117">
        <w:rPr>
          <w:rFonts w:ascii="Times New Roman" w:hAnsi="Times New Roman"/>
          <w:sz w:val="24"/>
          <w:szCs w:val="24"/>
        </w:rPr>
        <w:t>s</w:t>
      </w:r>
    </w:p>
    <w:p w14:paraId="2AB899A0" w14:textId="0F31D862" w:rsidR="00D40DD1" w:rsidRDefault="00797095" w:rsidP="002A085B">
      <w:pPr>
        <w:pStyle w:val="NormalWeb"/>
        <w:numPr>
          <w:ilvl w:val="0"/>
          <w:numId w:val="70"/>
        </w:numPr>
        <w:rPr>
          <w:rFonts w:ascii="Times New Roman" w:hAnsi="Times New Roman"/>
          <w:sz w:val="24"/>
          <w:szCs w:val="24"/>
        </w:rPr>
      </w:pPr>
      <w:r>
        <w:rPr>
          <w:rFonts w:ascii="Times New Roman" w:hAnsi="Times New Roman"/>
          <w:sz w:val="24"/>
          <w:szCs w:val="24"/>
        </w:rPr>
        <w:t>T</w:t>
      </w:r>
      <w:r w:rsidR="00430BE5">
        <w:rPr>
          <w:rFonts w:ascii="Times New Roman" w:hAnsi="Times New Roman"/>
          <w:sz w:val="24"/>
          <w:szCs w:val="24"/>
        </w:rPr>
        <w:t xml:space="preserve">he </w:t>
      </w:r>
      <w:r w:rsidR="004D4846">
        <w:rPr>
          <w:rFonts w:ascii="Times New Roman" w:hAnsi="Times New Roman"/>
          <w:sz w:val="24"/>
          <w:szCs w:val="24"/>
        </w:rPr>
        <w:t>c</w:t>
      </w:r>
      <w:r w:rsidR="00430BE5">
        <w:rPr>
          <w:rFonts w:ascii="Times New Roman" w:hAnsi="Times New Roman"/>
          <w:sz w:val="24"/>
          <w:szCs w:val="24"/>
        </w:rPr>
        <w:t xml:space="preserve">ommon </w:t>
      </w:r>
      <w:r w:rsidR="004D4846">
        <w:rPr>
          <w:rFonts w:ascii="Times New Roman" w:hAnsi="Times New Roman"/>
          <w:sz w:val="24"/>
          <w:szCs w:val="24"/>
        </w:rPr>
        <w:t>i</w:t>
      </w:r>
      <w:r w:rsidR="00430BE5">
        <w:rPr>
          <w:rFonts w:ascii="Times New Roman" w:hAnsi="Times New Roman"/>
          <w:sz w:val="24"/>
          <w:szCs w:val="24"/>
        </w:rPr>
        <w:t>dentifier</w:t>
      </w:r>
    </w:p>
    <w:p w14:paraId="0646E1E6" w14:textId="0BA0427D" w:rsidR="007930FE" w:rsidRDefault="007930FE" w:rsidP="002A085B">
      <w:pPr>
        <w:pStyle w:val="NormalWeb"/>
        <w:numPr>
          <w:ilvl w:val="0"/>
          <w:numId w:val="70"/>
        </w:numPr>
        <w:rPr>
          <w:rFonts w:ascii="Times New Roman" w:hAnsi="Times New Roman"/>
          <w:sz w:val="24"/>
          <w:szCs w:val="24"/>
        </w:rPr>
      </w:pPr>
      <w:r>
        <w:rPr>
          <w:rFonts w:ascii="Times New Roman" w:hAnsi="Times New Roman"/>
          <w:sz w:val="24"/>
          <w:szCs w:val="24"/>
        </w:rPr>
        <w:t>Federal appeals</w:t>
      </w:r>
    </w:p>
    <w:p w14:paraId="16554C15" w14:textId="2601B7E2" w:rsidR="00BA06EC" w:rsidRDefault="00BA06EC">
      <w:r>
        <w:t xml:space="preserve">This </w:t>
      </w:r>
      <w:r w:rsidR="00845865">
        <w:t>g</w:t>
      </w:r>
      <w:r>
        <w:t xml:space="preserve">uide rescinds the following Workforce Development (WD) Letters: </w:t>
      </w:r>
    </w:p>
    <w:p w14:paraId="5AB84F1D" w14:textId="2AF814F9" w:rsidR="00BA06EC" w:rsidRDefault="00BA06EC" w:rsidP="002A085B">
      <w:pPr>
        <w:pStyle w:val="ListParagraph"/>
        <w:numPr>
          <w:ilvl w:val="0"/>
          <w:numId w:val="69"/>
        </w:numPr>
        <w:ind w:left="360"/>
      </w:pPr>
      <w:r>
        <w:lastRenderedPageBreak/>
        <w:t>WD Letter 02-09: Definition</w:t>
      </w:r>
      <w:r w:rsidR="007E2555">
        <w:t>s</w:t>
      </w:r>
      <w:r>
        <w:t xml:space="preserve"> of One-Stop Operator and Administrative Entity</w:t>
      </w:r>
    </w:p>
    <w:p w14:paraId="3BDAE508" w14:textId="0A494CF5" w:rsidR="00BA06EC" w:rsidRDefault="00BA06EC" w:rsidP="002A085B">
      <w:pPr>
        <w:pStyle w:val="ListParagraph"/>
        <w:numPr>
          <w:ilvl w:val="0"/>
          <w:numId w:val="69"/>
        </w:numPr>
        <w:ind w:left="360"/>
      </w:pPr>
      <w:r>
        <w:t>WD Letter 04-17: Common Identifier for Local Workforce Development Boards</w:t>
      </w:r>
    </w:p>
    <w:p w14:paraId="603F0552" w14:textId="2B760A76" w:rsidR="007930FE" w:rsidRDefault="00BA06EC" w:rsidP="002A085B">
      <w:pPr>
        <w:pStyle w:val="ListParagraph"/>
        <w:numPr>
          <w:ilvl w:val="0"/>
          <w:numId w:val="69"/>
        </w:numPr>
        <w:ind w:left="360"/>
      </w:pPr>
      <w:r>
        <w:t>WD Letter 01-17</w:t>
      </w:r>
      <w:r w:rsidR="00651D23">
        <w:t>, Change 1</w:t>
      </w:r>
      <w:r>
        <w:t xml:space="preserve">: Workforce Innovation and Opportunity Act: Texas Workforce </w:t>
      </w:r>
      <w:r w:rsidR="006A0186">
        <w:t xml:space="preserve">System </w:t>
      </w:r>
      <w:r>
        <w:t>Partners’ Memoranda of Understanding, Including Infrastructure Funding Costs</w:t>
      </w:r>
      <w:r w:rsidR="00262561">
        <w:t xml:space="preserve">—Update </w:t>
      </w:r>
    </w:p>
    <w:p w14:paraId="04CF31B2" w14:textId="6A7C180C" w:rsidR="007930FE" w:rsidRDefault="00420629" w:rsidP="002A085B">
      <w:pPr>
        <w:pStyle w:val="ListParagraph"/>
        <w:numPr>
          <w:ilvl w:val="0"/>
          <w:numId w:val="69"/>
        </w:numPr>
        <w:ind w:left="360"/>
      </w:pPr>
      <w:r>
        <w:t>WD Letter 19-1</w:t>
      </w:r>
      <w:r w:rsidR="007930FE">
        <w:t xml:space="preserve">9: Federal Appeals Process for WIOA Title </w:t>
      </w:r>
      <w:r w:rsidR="00EC772B">
        <w:t>I</w:t>
      </w:r>
      <w:r w:rsidR="007930FE">
        <w:t xml:space="preserve"> Noncriminal Grievances and Complaints</w:t>
      </w:r>
    </w:p>
    <w:p w14:paraId="69E8342A" w14:textId="55B6C8B7" w:rsidR="00D40DD1" w:rsidRDefault="00D40DD1" w:rsidP="002A085B">
      <w:pPr>
        <w:pStyle w:val="ListParagraph"/>
        <w:numPr>
          <w:ilvl w:val="0"/>
          <w:numId w:val="69"/>
        </w:numPr>
        <w:ind w:left="360"/>
      </w:pPr>
      <w:r>
        <w:br w:type="page"/>
      </w:r>
    </w:p>
    <w:p w14:paraId="72FA8E16" w14:textId="35B85313" w:rsidR="007454F1" w:rsidRDefault="00223BE7" w:rsidP="00B317D7">
      <w:pPr>
        <w:pStyle w:val="Heading1"/>
        <w:spacing w:before="360" w:after="240"/>
        <w:rPr>
          <w:color w:val="404040" w:themeColor="text1" w:themeTint="BF"/>
        </w:rPr>
      </w:pPr>
      <w:bookmarkStart w:id="20" w:name="_A._TEXAS_WORKFORCE"/>
      <w:bookmarkStart w:id="21" w:name="_Toc480808499"/>
      <w:bookmarkStart w:id="22" w:name="_Toc480808747"/>
      <w:bookmarkStart w:id="23" w:name="_Toc480808866"/>
      <w:bookmarkStart w:id="24" w:name="_Toc483475417"/>
      <w:bookmarkStart w:id="25" w:name="_Toc483501932"/>
      <w:bookmarkStart w:id="26" w:name="_Toc483502503"/>
      <w:bookmarkStart w:id="27" w:name="_Toc357450025"/>
      <w:bookmarkStart w:id="28" w:name="_Toc357452090"/>
      <w:bookmarkStart w:id="29" w:name="_Toc357452850"/>
      <w:bookmarkStart w:id="30" w:name="_Toc357453277"/>
      <w:bookmarkStart w:id="31" w:name="_Toc357453366"/>
      <w:bookmarkStart w:id="32" w:name="_Toc357453496"/>
      <w:bookmarkStart w:id="33" w:name="_Toc357453876"/>
      <w:bookmarkStart w:id="34" w:name="_Toc483894676"/>
      <w:bookmarkStart w:id="35" w:name="_Toc487209017"/>
      <w:bookmarkStart w:id="36" w:name="_Toc24618729"/>
      <w:bookmarkEnd w:id="20"/>
      <w:r>
        <w:rPr>
          <w:color w:val="404040" w:themeColor="text1" w:themeTint="BF"/>
        </w:rPr>
        <w:lastRenderedPageBreak/>
        <w:t>A</w:t>
      </w:r>
      <w:r w:rsidR="007454F1">
        <w:rPr>
          <w:color w:val="404040" w:themeColor="text1" w:themeTint="BF"/>
        </w:rPr>
        <w:t xml:space="preserve">. </w:t>
      </w:r>
      <w:r w:rsidR="005C26DB">
        <w:rPr>
          <w:color w:val="404040" w:themeColor="text1" w:themeTint="BF"/>
        </w:rPr>
        <w:t xml:space="preserve">TEXAS WORKFORCE </w:t>
      </w:r>
      <w:r w:rsidR="007454F1">
        <w:rPr>
          <w:color w:val="404040" w:themeColor="text1" w:themeTint="BF"/>
        </w:rPr>
        <w:t>SYSTEM</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7AFBF8F2" w14:textId="66E21237" w:rsidR="00C136E4" w:rsidRDefault="00C136E4" w:rsidP="00C136E4">
      <w:r>
        <w:t xml:space="preserve">The </w:t>
      </w:r>
      <w:r w:rsidR="005C26DB">
        <w:t xml:space="preserve">Texas workforce </w:t>
      </w:r>
      <w:r>
        <w:t>system brings together workforce development, employment and training, and educational services in a seamless customer-focused service</w:t>
      </w:r>
      <w:r w:rsidR="00AB3D19">
        <w:t>-</w:t>
      </w:r>
      <w:r>
        <w:t>delivery network that enhances access to all program services and improves long-term employment outcomes for individuals receiving assistance.</w:t>
      </w:r>
      <w:r w:rsidR="00777A7E">
        <w:t xml:space="preserve"> </w:t>
      </w:r>
      <w:r w:rsidR="005C26DB">
        <w:t>Workforce</w:t>
      </w:r>
      <w:r>
        <w:t xml:space="preserve"> partners administer separately funded programs as a set of integrated streamlined services to customers.</w:t>
      </w:r>
    </w:p>
    <w:p w14:paraId="2F8A5826" w14:textId="77777777" w:rsidR="00C136E4" w:rsidRDefault="00C136E4" w:rsidP="00C136E4"/>
    <w:p w14:paraId="6964636C" w14:textId="0066AD0E" w:rsidR="00C136E4" w:rsidRDefault="00C136E4" w:rsidP="00C136E4">
      <w:r>
        <w:t xml:space="preserve">The vision for the </w:t>
      </w:r>
      <w:r w:rsidR="005C26DB">
        <w:t>Texas workforce</w:t>
      </w:r>
      <w:r>
        <w:t xml:space="preserve"> system is to align a wide range of publicly or privately</w:t>
      </w:r>
      <w:r w:rsidR="006364C4">
        <w:t xml:space="preserve"> </w:t>
      </w:r>
      <w:r>
        <w:t>funded education, employment, and training programs, while also providing high-quality customer service to all job seekers, workers, and businesses.</w:t>
      </w:r>
    </w:p>
    <w:p w14:paraId="4B471A39" w14:textId="77777777" w:rsidR="00C136E4" w:rsidRDefault="00C136E4" w:rsidP="00C136E4"/>
    <w:p w14:paraId="01C5DD72" w14:textId="7E09A87C" w:rsidR="00C136E4" w:rsidRDefault="00C136E4" w:rsidP="00C136E4">
      <w:r>
        <w:t xml:space="preserve">The </w:t>
      </w:r>
      <w:r w:rsidR="005C26DB">
        <w:t>Texas workforce</w:t>
      </w:r>
      <w:r>
        <w:t xml:space="preserve"> system</w:t>
      </w:r>
      <w:r w:rsidR="00F40AF9">
        <w:t>’s</w:t>
      </w:r>
      <w:r>
        <w:t xml:space="preserve"> six core programs</w:t>
      </w:r>
      <w:r w:rsidR="00433D6A">
        <w:t xml:space="preserve"> are the</w:t>
      </w:r>
      <w:r>
        <w:t xml:space="preserve">: </w:t>
      </w:r>
    </w:p>
    <w:p w14:paraId="54151906" w14:textId="41319714" w:rsidR="00FF282D" w:rsidRPr="006C762C" w:rsidRDefault="00FF282D" w:rsidP="002A085B">
      <w:pPr>
        <w:pStyle w:val="ListParagraph"/>
        <w:numPr>
          <w:ilvl w:val="0"/>
          <w:numId w:val="76"/>
        </w:numPr>
      </w:pPr>
      <w:r w:rsidRPr="006C762C">
        <w:t>Title I Adult program;</w:t>
      </w:r>
    </w:p>
    <w:p w14:paraId="486DEBF2" w14:textId="06C5DC28" w:rsidR="00FF282D" w:rsidRPr="006C762C" w:rsidRDefault="00FF282D" w:rsidP="002A085B">
      <w:pPr>
        <w:pStyle w:val="ListParagraph"/>
        <w:numPr>
          <w:ilvl w:val="0"/>
          <w:numId w:val="76"/>
        </w:numPr>
      </w:pPr>
      <w:r w:rsidRPr="006C762C">
        <w:t>Title I Dislocated Worker program;</w:t>
      </w:r>
    </w:p>
    <w:p w14:paraId="1D514215" w14:textId="69AE7DB7" w:rsidR="00FF282D" w:rsidRPr="006C762C" w:rsidRDefault="00FF282D" w:rsidP="002A085B">
      <w:pPr>
        <w:pStyle w:val="ListParagraph"/>
        <w:numPr>
          <w:ilvl w:val="0"/>
          <w:numId w:val="76"/>
        </w:numPr>
      </w:pPr>
      <w:r w:rsidRPr="006C762C">
        <w:t>Title I Youth program;</w:t>
      </w:r>
    </w:p>
    <w:p w14:paraId="39516ABD" w14:textId="53325F56" w:rsidR="00C136E4" w:rsidRDefault="00454CF2" w:rsidP="002A085B">
      <w:pPr>
        <w:pStyle w:val="ListParagraph"/>
        <w:numPr>
          <w:ilvl w:val="0"/>
          <w:numId w:val="18"/>
        </w:numPr>
      </w:pPr>
      <w:r>
        <w:t>T</w:t>
      </w:r>
      <w:r w:rsidR="00C136E4">
        <w:t>itle II Adult Education and Family Literacy Act program</w:t>
      </w:r>
    </w:p>
    <w:p w14:paraId="0378B5FF" w14:textId="0BCE550E" w:rsidR="00C136E4" w:rsidRDefault="00C136E4" w:rsidP="002A085B">
      <w:pPr>
        <w:pStyle w:val="ListParagraph"/>
        <w:numPr>
          <w:ilvl w:val="0"/>
          <w:numId w:val="18"/>
        </w:numPr>
      </w:pPr>
      <w:r>
        <w:t xml:space="preserve">Employment Service program, authorized under the Wagner-Peyser Act, as amended by </w:t>
      </w:r>
      <w:r w:rsidR="00757752">
        <w:t>T</w:t>
      </w:r>
      <w:r>
        <w:t xml:space="preserve">itle III of </w:t>
      </w:r>
      <w:r w:rsidR="00205F7B">
        <w:t xml:space="preserve">the </w:t>
      </w:r>
      <w:r w:rsidR="005C51D6">
        <w:t>Workforce Innovation and Opportunity Act (</w:t>
      </w:r>
      <w:r>
        <w:t>WIOA</w:t>
      </w:r>
      <w:r w:rsidR="005C51D6">
        <w:t>)</w:t>
      </w:r>
      <w:r>
        <w:t xml:space="preserve"> </w:t>
      </w:r>
    </w:p>
    <w:p w14:paraId="48EAA93D" w14:textId="564C5C26" w:rsidR="00C136E4" w:rsidRDefault="00C136E4" w:rsidP="002A085B">
      <w:pPr>
        <w:pStyle w:val="ListParagraph"/>
        <w:numPr>
          <w:ilvl w:val="0"/>
          <w:numId w:val="18"/>
        </w:numPr>
      </w:pPr>
      <w:r>
        <w:t xml:space="preserve">Vocational Rehabilitation program, authorized under </w:t>
      </w:r>
      <w:r w:rsidR="00757752">
        <w:t>T</w:t>
      </w:r>
      <w:r>
        <w:t xml:space="preserve">itle I of the Rehabilitation Act of 1973, as amended by </w:t>
      </w:r>
      <w:r w:rsidR="00205F7B">
        <w:t xml:space="preserve">WIOA </w:t>
      </w:r>
      <w:r w:rsidR="00757752">
        <w:t>T</w:t>
      </w:r>
      <w:r>
        <w:t xml:space="preserve">itle IV. </w:t>
      </w:r>
    </w:p>
    <w:p w14:paraId="6D6B6C70" w14:textId="77777777" w:rsidR="00C136E4" w:rsidRDefault="00C136E4" w:rsidP="00C136E4"/>
    <w:p w14:paraId="4D2BF860" w14:textId="55F6632C" w:rsidR="00C136E4" w:rsidRDefault="00C136E4" w:rsidP="00C136E4">
      <w:r>
        <w:t xml:space="preserve">The </w:t>
      </w:r>
      <w:r w:rsidR="005C26DB">
        <w:t>Texas workforce</w:t>
      </w:r>
      <w:r>
        <w:t xml:space="preserve"> system also includes other required and </w:t>
      </w:r>
      <w:r w:rsidR="00653117">
        <w:t xml:space="preserve">optional </w:t>
      </w:r>
      <w:r w:rsidR="00B56412">
        <w:t xml:space="preserve">workforce </w:t>
      </w:r>
      <w:r>
        <w:t xml:space="preserve">partners identified in prior consistent </w:t>
      </w:r>
      <w:r w:rsidR="00F15AC2">
        <w:t>s</w:t>
      </w:r>
      <w:r w:rsidR="00831442">
        <w:t xml:space="preserve">tate </w:t>
      </w:r>
      <w:r>
        <w:t xml:space="preserve">law and discussed in </w:t>
      </w:r>
      <w:hyperlink w:anchor="_II._WORKFORCE_PARTNERS" w:history="1">
        <w:r w:rsidR="00562252">
          <w:rPr>
            <w:rStyle w:val="Hyperlink"/>
          </w:rPr>
          <w:t>Part B</w:t>
        </w:r>
      </w:hyperlink>
      <w:r>
        <w:t xml:space="preserve"> of this guide.</w:t>
      </w:r>
      <w:r w:rsidR="00777A7E">
        <w:t xml:space="preserve"> </w:t>
      </w:r>
      <w:r>
        <w:t xml:space="preserve">Through Workforce Solutions </w:t>
      </w:r>
      <w:r w:rsidR="00B56412">
        <w:t>O</w:t>
      </w:r>
      <w:r>
        <w:t xml:space="preserve">ffices, these </w:t>
      </w:r>
      <w:r w:rsidR="009B4F06">
        <w:t xml:space="preserve">workforce </w:t>
      </w:r>
      <w:r>
        <w:t xml:space="preserve">partner </w:t>
      </w:r>
      <w:proofErr w:type="gramStart"/>
      <w:r>
        <w:t>programs</w:t>
      </w:r>
      <w:proofErr w:type="gramEnd"/>
      <w:r>
        <w:t xml:space="preserve"> and their direct service providers ensure that businesses and job seekers—a shared client base across multiple programs—have access to information and services that lead to positive educational and employment outcomes.</w:t>
      </w:r>
    </w:p>
    <w:p w14:paraId="7B9E39B6" w14:textId="77777777" w:rsidR="00BA2044" w:rsidRDefault="00BA2044" w:rsidP="00C136E4"/>
    <w:p w14:paraId="443D9F56" w14:textId="796C9AAB" w:rsidR="00BA2044" w:rsidRPr="00BA2044" w:rsidRDefault="00BA2044" w:rsidP="00BA2044">
      <w:r w:rsidRPr="00BA2044">
        <w:t xml:space="preserve">As </w:t>
      </w:r>
      <w:r w:rsidR="00653117">
        <w:t>requir</w:t>
      </w:r>
      <w:r w:rsidRPr="00BA2044">
        <w:t xml:space="preserve">ed in WIOA §121(e)(1), each local </w:t>
      </w:r>
      <w:r>
        <w:t xml:space="preserve">workforce </w:t>
      </w:r>
      <w:r w:rsidRPr="00BA2044">
        <w:t xml:space="preserve">delivery system must provide the following: </w:t>
      </w:r>
    </w:p>
    <w:p w14:paraId="0B168C39" w14:textId="6EA66A31" w:rsidR="00BA2044" w:rsidRPr="00BA2044" w:rsidRDefault="00BA2044" w:rsidP="002A085B">
      <w:pPr>
        <w:numPr>
          <w:ilvl w:val="0"/>
          <w:numId w:val="29"/>
        </w:numPr>
        <w:ind w:left="360"/>
      </w:pPr>
      <w:r w:rsidRPr="00BA2044">
        <w:t xml:space="preserve">Career </w:t>
      </w:r>
      <w:r w:rsidR="0012436D">
        <w:t>s</w:t>
      </w:r>
      <w:r w:rsidRPr="00BA2044">
        <w:t>ervices</w:t>
      </w:r>
      <w:r w:rsidR="005B42CB">
        <w:t>,</w:t>
      </w:r>
      <w:r w:rsidRPr="00BA2044">
        <w:t xml:space="preserve"> as de</w:t>
      </w:r>
      <w:r>
        <w:t>fin</w:t>
      </w:r>
      <w:r w:rsidRPr="00BA2044">
        <w:t xml:space="preserve">ed in WIOA §134(c)(2) and in </w:t>
      </w:r>
      <w:r w:rsidRPr="001F43C8">
        <w:t xml:space="preserve">Appendix </w:t>
      </w:r>
      <w:r w:rsidR="00DA55AD" w:rsidRPr="001F43C8">
        <w:t>A</w:t>
      </w:r>
      <w:r w:rsidRPr="001F43C8">
        <w:t xml:space="preserve"> of</w:t>
      </w:r>
      <w:r w:rsidRPr="00BA2044">
        <w:t xml:space="preserve"> th</w:t>
      </w:r>
      <w:r w:rsidR="00653117">
        <w:t>is</w:t>
      </w:r>
      <w:r w:rsidRPr="00BA2044">
        <w:t xml:space="preserve"> </w:t>
      </w:r>
      <w:r w:rsidR="00CD0D3C">
        <w:t>g</w:t>
      </w:r>
      <w:r w:rsidRPr="00BA2044">
        <w:t>uide</w:t>
      </w:r>
    </w:p>
    <w:p w14:paraId="7B0E2DD0" w14:textId="62D05B06" w:rsidR="00BA2044" w:rsidRPr="00BA2044" w:rsidRDefault="00BA2044" w:rsidP="002A085B">
      <w:pPr>
        <w:numPr>
          <w:ilvl w:val="0"/>
          <w:numId w:val="29"/>
        </w:numPr>
        <w:ind w:left="360"/>
      </w:pPr>
      <w:r w:rsidRPr="00BA2044">
        <w:t xml:space="preserve">Access to </w:t>
      </w:r>
      <w:r w:rsidR="0012436D">
        <w:t>t</w:t>
      </w:r>
      <w:r w:rsidRPr="00BA2044">
        <w:t xml:space="preserve">raining </w:t>
      </w:r>
      <w:r w:rsidR="0012436D">
        <w:t>s</w:t>
      </w:r>
      <w:r w:rsidRPr="00BA2044">
        <w:t>ervices</w:t>
      </w:r>
      <w:r w:rsidR="0012436D">
        <w:t>,</w:t>
      </w:r>
      <w:r w:rsidRPr="00BA2044">
        <w:t xml:space="preserve"> as described in WIOA §134(c)(3)</w:t>
      </w:r>
    </w:p>
    <w:p w14:paraId="6A006CDC" w14:textId="482A433B" w:rsidR="00BA2044" w:rsidRPr="00BA2044" w:rsidRDefault="00BA2044" w:rsidP="002A085B">
      <w:pPr>
        <w:numPr>
          <w:ilvl w:val="0"/>
          <w:numId w:val="29"/>
        </w:numPr>
        <w:ind w:left="360"/>
      </w:pPr>
      <w:r w:rsidRPr="00BA2044">
        <w:t xml:space="preserve">Access to local </w:t>
      </w:r>
      <w:r w:rsidR="0012436D">
        <w:t>e</w:t>
      </w:r>
      <w:r w:rsidRPr="00BA2044">
        <w:t xml:space="preserve">mployment and </w:t>
      </w:r>
      <w:r w:rsidR="0012436D">
        <w:t>t</w:t>
      </w:r>
      <w:r w:rsidRPr="00BA2044">
        <w:t xml:space="preserve">raining </w:t>
      </w:r>
      <w:r w:rsidR="0012436D">
        <w:t>a</w:t>
      </w:r>
      <w:r w:rsidRPr="00BA2044">
        <w:t>ctivities</w:t>
      </w:r>
      <w:r w:rsidR="0012436D">
        <w:t>,</w:t>
      </w:r>
      <w:r w:rsidRPr="00BA2044">
        <w:t xml:space="preserve"> as described in WIOA §134(d)</w:t>
      </w:r>
    </w:p>
    <w:p w14:paraId="2D5D2E22" w14:textId="18621829" w:rsidR="00BA2044" w:rsidRPr="00BA2044" w:rsidRDefault="00BA2044" w:rsidP="002A085B">
      <w:pPr>
        <w:numPr>
          <w:ilvl w:val="0"/>
          <w:numId w:val="29"/>
        </w:numPr>
        <w:ind w:left="360"/>
      </w:pPr>
      <w:r w:rsidRPr="00BA2044">
        <w:t xml:space="preserve">Access to all programs and activities provided by required workforce partners and any </w:t>
      </w:r>
      <w:r w:rsidR="00987FD4">
        <w:t>optional</w:t>
      </w:r>
      <w:r w:rsidRPr="00BA2044">
        <w:t xml:space="preserve"> workforce partners</w:t>
      </w:r>
    </w:p>
    <w:p w14:paraId="6ABF8BA4" w14:textId="37726AA8" w:rsidR="00BA2044" w:rsidRPr="00BA2044" w:rsidRDefault="00BA2044" w:rsidP="002A085B">
      <w:pPr>
        <w:numPr>
          <w:ilvl w:val="0"/>
          <w:numId w:val="29"/>
        </w:numPr>
        <w:ind w:left="360"/>
      </w:pPr>
      <w:r w:rsidRPr="00BA2044">
        <w:t>Access to the data, information, and analysis described in the Wagner-Peyser Act §15(a), to include all job search, job placement, recruitment, and other labor</w:t>
      </w:r>
      <w:r w:rsidR="001637B5">
        <w:t>-</w:t>
      </w:r>
      <w:r w:rsidRPr="00BA2044">
        <w:t>exchange services authorized under the Wagner-Peyser Act</w:t>
      </w:r>
    </w:p>
    <w:p w14:paraId="2AE46619" w14:textId="77777777" w:rsidR="00C136E4" w:rsidRDefault="00C136E4" w:rsidP="00966C91">
      <w:pPr>
        <w:ind w:left="360"/>
      </w:pPr>
    </w:p>
    <w:p w14:paraId="172DA427" w14:textId="3E744AAF" w:rsidR="00C136E4" w:rsidRDefault="00BF5623" w:rsidP="00C136E4">
      <w:hyperlink w:anchor="_II._WORKFORCE_PARTNERS" w:history="1">
        <w:r w:rsidR="00C136E4" w:rsidRPr="003C7CAE">
          <w:rPr>
            <w:rStyle w:val="Hyperlink"/>
          </w:rPr>
          <w:t xml:space="preserve">Part </w:t>
        </w:r>
        <w:r w:rsidR="00DD0C65" w:rsidRPr="003C7CAE">
          <w:rPr>
            <w:rStyle w:val="Hyperlink"/>
          </w:rPr>
          <w:t>B</w:t>
        </w:r>
      </w:hyperlink>
      <w:r w:rsidR="00B064A4" w:rsidRPr="001F43C8">
        <w:t xml:space="preserve"> of this</w:t>
      </w:r>
      <w:r w:rsidR="00B064A4">
        <w:t xml:space="preserve"> guide </w:t>
      </w:r>
      <w:r w:rsidR="00C136E4">
        <w:t xml:space="preserve">provides </w:t>
      </w:r>
      <w:r w:rsidR="00E62AA5">
        <w:t>L</w:t>
      </w:r>
      <w:r w:rsidR="00E62AA5" w:rsidRPr="002D413F">
        <w:t>ocal Workforce Development Boards (</w:t>
      </w:r>
      <w:r w:rsidR="00C136E4">
        <w:t>Boards</w:t>
      </w:r>
      <w:r w:rsidR="00E62AA5">
        <w:t>)</w:t>
      </w:r>
      <w:r w:rsidR="00C136E4">
        <w:t xml:space="preserve"> with information and guidance on the </w:t>
      </w:r>
      <w:r w:rsidR="005C26DB">
        <w:t>Texas workforce</w:t>
      </w:r>
      <w:r w:rsidR="00C136E4">
        <w:t xml:space="preserve"> system, specifically the following:</w:t>
      </w:r>
    </w:p>
    <w:p w14:paraId="4CFF2231" w14:textId="4409AA18" w:rsidR="00C136E4" w:rsidRDefault="00C136E4" w:rsidP="002A085B">
      <w:pPr>
        <w:pStyle w:val="ListParagraph"/>
        <w:numPr>
          <w:ilvl w:val="0"/>
          <w:numId w:val="19"/>
        </w:numPr>
      </w:pPr>
      <w:r>
        <w:t>One</w:t>
      </w:r>
      <w:r w:rsidR="00653117">
        <w:t>-</w:t>
      </w:r>
      <w:r>
        <w:t>stop</w:t>
      </w:r>
      <w:r w:rsidR="00653117">
        <w:t xml:space="preserve"> </w:t>
      </w:r>
      <w:r>
        <w:t>operators</w:t>
      </w:r>
    </w:p>
    <w:p w14:paraId="72CF8A37" w14:textId="77777777" w:rsidR="00C136E4" w:rsidRDefault="00C136E4" w:rsidP="002A085B">
      <w:pPr>
        <w:pStyle w:val="ListParagraph"/>
        <w:numPr>
          <w:ilvl w:val="0"/>
          <w:numId w:val="19"/>
        </w:numPr>
      </w:pPr>
      <w:r>
        <w:t>Firewalls and conflict of interest policies</w:t>
      </w:r>
    </w:p>
    <w:p w14:paraId="1EF646B6" w14:textId="77777777" w:rsidR="00C136E4" w:rsidRDefault="00C136E4" w:rsidP="002A085B">
      <w:pPr>
        <w:pStyle w:val="ListParagraph"/>
        <w:numPr>
          <w:ilvl w:val="0"/>
          <w:numId w:val="19"/>
        </w:numPr>
      </w:pPr>
      <w:r>
        <w:lastRenderedPageBreak/>
        <w:t>Workforce Solutions Offices</w:t>
      </w:r>
    </w:p>
    <w:p w14:paraId="4E673638" w14:textId="4FE4079C" w:rsidR="00A44825" w:rsidRPr="00D548A7" w:rsidRDefault="00BB4296" w:rsidP="00B317D7">
      <w:pPr>
        <w:pStyle w:val="Heading2"/>
        <w:spacing w:before="360" w:after="240"/>
        <w:rPr>
          <w:rFonts w:cs="Times New Roman"/>
        </w:rPr>
      </w:pPr>
      <w:bookmarkStart w:id="37" w:name="_Toc480808500"/>
      <w:bookmarkStart w:id="38" w:name="_Toc480808748"/>
      <w:bookmarkStart w:id="39" w:name="_Toc480808867"/>
      <w:bookmarkStart w:id="40" w:name="_Toc483475418"/>
      <w:bookmarkStart w:id="41" w:name="_Toc483501933"/>
      <w:bookmarkStart w:id="42" w:name="_Toc483502504"/>
      <w:bookmarkStart w:id="43" w:name="_Toc357450026"/>
      <w:bookmarkStart w:id="44" w:name="_Toc357452091"/>
      <w:bookmarkStart w:id="45" w:name="_Toc357452851"/>
      <w:bookmarkStart w:id="46" w:name="_Toc357453278"/>
      <w:bookmarkStart w:id="47" w:name="_Toc357453367"/>
      <w:bookmarkStart w:id="48" w:name="_Toc357453497"/>
      <w:bookmarkStart w:id="49" w:name="_Toc357453877"/>
      <w:bookmarkStart w:id="50" w:name="_Toc483894677"/>
      <w:bookmarkStart w:id="51" w:name="_Toc487209018"/>
      <w:bookmarkStart w:id="52" w:name="_Toc24618730"/>
      <w:r w:rsidRPr="00D548A7">
        <w:rPr>
          <w:rFonts w:cs="Times New Roman"/>
        </w:rPr>
        <w:t>ONE-STOP OPERATORS</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50363B2A" w14:textId="08C4E5E3" w:rsidR="000F45A6" w:rsidRPr="00A952C6" w:rsidRDefault="000F45A6" w:rsidP="000F45A6">
      <w:r w:rsidRPr="00A952C6">
        <w:rPr>
          <w:snapToGrid w:val="0"/>
        </w:rPr>
        <w:t>WI</w:t>
      </w:r>
      <w:r>
        <w:rPr>
          <w:snapToGrid w:val="0"/>
        </w:rPr>
        <w:t>O</w:t>
      </w:r>
      <w:r w:rsidRPr="00A952C6">
        <w:rPr>
          <w:snapToGrid w:val="0"/>
        </w:rPr>
        <w:t>A</w:t>
      </w:r>
      <w:r>
        <w:rPr>
          <w:snapToGrid w:val="0"/>
        </w:rPr>
        <w:t xml:space="preserve"> regulations at </w:t>
      </w:r>
      <w:r w:rsidR="006B68B7">
        <w:rPr>
          <w:snapToGrid w:val="0"/>
        </w:rPr>
        <w:t xml:space="preserve">Title </w:t>
      </w:r>
      <w:r>
        <w:rPr>
          <w:snapToGrid w:val="0"/>
        </w:rPr>
        <w:t xml:space="preserve">20 </w:t>
      </w:r>
      <w:r w:rsidR="006B68B7">
        <w:rPr>
          <w:snapToGrid w:val="0"/>
        </w:rPr>
        <w:t>of the Code of Federal Regulations (</w:t>
      </w:r>
      <w:r>
        <w:rPr>
          <w:snapToGrid w:val="0"/>
        </w:rPr>
        <w:t>CFR</w:t>
      </w:r>
      <w:r w:rsidR="006B68B7">
        <w:rPr>
          <w:snapToGrid w:val="0"/>
        </w:rPr>
        <w:t>)</w:t>
      </w:r>
      <w:r>
        <w:rPr>
          <w:snapToGrid w:val="0"/>
        </w:rPr>
        <w:t xml:space="preserve"> §678.620 </w:t>
      </w:r>
      <w:r w:rsidRPr="00A952C6">
        <w:rPr>
          <w:snapToGrid w:val="0"/>
        </w:rPr>
        <w:t xml:space="preserve">define the role of the </w:t>
      </w:r>
      <w:r>
        <w:rPr>
          <w:snapToGrid w:val="0"/>
        </w:rPr>
        <w:t>o</w:t>
      </w:r>
      <w:r w:rsidRPr="00A952C6">
        <w:rPr>
          <w:snapToGrid w:val="0"/>
        </w:rPr>
        <w:t>ne-</w:t>
      </w:r>
      <w:r>
        <w:rPr>
          <w:snapToGrid w:val="0"/>
        </w:rPr>
        <w:t>s</w:t>
      </w:r>
      <w:r w:rsidRPr="00A952C6">
        <w:rPr>
          <w:snapToGrid w:val="0"/>
        </w:rPr>
        <w:t xml:space="preserve">top </w:t>
      </w:r>
      <w:r>
        <w:rPr>
          <w:snapToGrid w:val="0"/>
        </w:rPr>
        <w:t>o</w:t>
      </w:r>
      <w:r w:rsidRPr="00A952C6">
        <w:rPr>
          <w:snapToGrid w:val="0"/>
        </w:rPr>
        <w:t xml:space="preserve">perator, which </w:t>
      </w:r>
      <w:r>
        <w:rPr>
          <w:snapToGrid w:val="0"/>
        </w:rPr>
        <w:t>can</w:t>
      </w:r>
      <w:r w:rsidRPr="00A952C6">
        <w:rPr>
          <w:snapToGrid w:val="0"/>
        </w:rPr>
        <w:t xml:space="preserve"> </w:t>
      </w:r>
      <w:r w:rsidRPr="00A952C6">
        <w:t xml:space="preserve">range from coordinating service providers within a </w:t>
      </w:r>
      <w:r w:rsidR="0077235C">
        <w:t xml:space="preserve">Workforce Solutions </w:t>
      </w:r>
      <w:r w:rsidR="009B4F06">
        <w:t>O</w:t>
      </w:r>
      <w:r w:rsidR="0077235C">
        <w:t>ffice</w:t>
      </w:r>
      <w:r w:rsidRPr="00A952C6">
        <w:t xml:space="preserve"> to coordinating activities throughout the </w:t>
      </w:r>
      <w:r>
        <w:t>local workforce development area (workforce area)</w:t>
      </w:r>
      <w:r w:rsidRPr="00A952C6">
        <w:t>.</w:t>
      </w:r>
    </w:p>
    <w:p w14:paraId="4B889EA9" w14:textId="77777777" w:rsidR="000F45A6" w:rsidRPr="00A952C6" w:rsidRDefault="000F45A6" w:rsidP="000F45A6">
      <w:pPr>
        <w:ind w:left="720"/>
      </w:pPr>
    </w:p>
    <w:p w14:paraId="533BA285" w14:textId="7379EE95" w:rsidR="000F45A6" w:rsidRPr="00A952C6" w:rsidRDefault="000F45A6" w:rsidP="000F45A6">
      <w:r>
        <w:t>Under</w:t>
      </w:r>
      <w:r w:rsidRPr="00A952C6">
        <w:t xml:space="preserve"> Texas Government Code §2308.253(g)(1)</w:t>
      </w:r>
      <w:r>
        <w:t>,</w:t>
      </w:r>
      <w:r w:rsidRPr="00A952C6">
        <w:t xml:space="preserve"> </w:t>
      </w:r>
      <w:r w:rsidR="00B251C2">
        <w:t xml:space="preserve">the </w:t>
      </w:r>
      <w:r w:rsidR="00B251C2" w:rsidRPr="00B251C2">
        <w:t>chief elected officials</w:t>
      </w:r>
      <w:r w:rsidR="00B251C2">
        <w:t xml:space="preserve"> (</w:t>
      </w:r>
      <w:r>
        <w:t>CEOs</w:t>
      </w:r>
      <w:r w:rsidR="00B251C2">
        <w:t>)</w:t>
      </w:r>
      <w:r w:rsidRPr="00A952C6">
        <w:t xml:space="preserve"> </w:t>
      </w:r>
      <w:r>
        <w:t xml:space="preserve">are required </w:t>
      </w:r>
      <w:r w:rsidRPr="00A952C6">
        <w:t xml:space="preserve">to enter into a partnership agreement with the Board to designate, among other things, </w:t>
      </w:r>
      <w:r>
        <w:t>the</w:t>
      </w:r>
      <w:r w:rsidRPr="00A952C6">
        <w:t xml:space="preserve"> administrative entity</w:t>
      </w:r>
      <w:r>
        <w:t xml:space="preserve"> for the workforce area.</w:t>
      </w:r>
      <w:r w:rsidRPr="00A952C6">
        <w:t xml:space="preserve"> </w:t>
      </w:r>
    </w:p>
    <w:p w14:paraId="31D69C16" w14:textId="77777777" w:rsidR="000F45A6" w:rsidRDefault="000F45A6" w:rsidP="000F45A6"/>
    <w:p w14:paraId="112ED4AF" w14:textId="239F5773" w:rsidR="000F45A6" w:rsidRDefault="000F45A6" w:rsidP="000F45A6">
      <w:r>
        <w:t>As</w:t>
      </w:r>
      <w:r w:rsidRPr="00A952C6">
        <w:t xml:space="preserve"> </w:t>
      </w:r>
      <w:r>
        <w:t xml:space="preserve">the formation of </w:t>
      </w:r>
      <w:r w:rsidRPr="00A952C6">
        <w:t xml:space="preserve">Boards </w:t>
      </w:r>
      <w:r>
        <w:t>began</w:t>
      </w:r>
      <w:r w:rsidRPr="00A952C6">
        <w:t xml:space="preserve"> </w:t>
      </w:r>
      <w:r>
        <w:t>in the late 1990s</w:t>
      </w:r>
      <w:r w:rsidR="006B68B7">
        <w:t xml:space="preserve">, </w:t>
      </w:r>
      <w:r w:rsidR="005F5B0C">
        <w:t xml:space="preserve">the </w:t>
      </w:r>
      <w:r w:rsidR="00112853">
        <w:t xml:space="preserve">Texas Workforce Commission </w:t>
      </w:r>
      <w:r>
        <w:t>issued WD Letter 51-97</w:t>
      </w:r>
      <w:r w:rsidR="00C826B9">
        <w:t>, Attachment 1</w:t>
      </w:r>
      <w:r w:rsidR="004D067F">
        <w:t xml:space="preserve">, </w:t>
      </w:r>
      <w:r>
        <w:t xml:space="preserve">on </w:t>
      </w:r>
      <w:r w:rsidRPr="0069258D">
        <w:t xml:space="preserve">August 18, 1997, </w:t>
      </w:r>
      <w:r w:rsidR="00D81893">
        <w:t xml:space="preserve">and </w:t>
      </w:r>
      <w:r w:rsidRPr="0069258D">
        <w:t>entitled “Technical Assistance on Local Workforce Board Governance Structure</w:t>
      </w:r>
      <w:r>
        <w:t xml:space="preserve">,” which provided information on the definition of </w:t>
      </w:r>
      <w:r w:rsidR="00A463EA">
        <w:t xml:space="preserve">an </w:t>
      </w:r>
      <w:r>
        <w:t>administrative entity:</w:t>
      </w:r>
    </w:p>
    <w:p w14:paraId="4CA1E523" w14:textId="77777777" w:rsidR="000F45A6" w:rsidRDefault="000F45A6" w:rsidP="000F45A6">
      <w:pPr>
        <w:ind w:left="720"/>
      </w:pPr>
    </w:p>
    <w:p w14:paraId="79E045F4" w14:textId="24E4553E" w:rsidR="000F45A6" w:rsidRDefault="000F45A6" w:rsidP="009579D9">
      <w:pPr>
        <w:ind w:left="720"/>
      </w:pPr>
      <w:r>
        <w:t>Administrative Entity</w:t>
      </w:r>
      <w:r w:rsidR="000D10E4">
        <w:t>—</w:t>
      </w:r>
      <w:r>
        <w:t xml:space="preserve">the entity designated to administer a </w:t>
      </w:r>
      <w:r w:rsidR="00D27005">
        <w:t xml:space="preserve">local workforce </w:t>
      </w:r>
      <w:r w:rsidR="00A463EA">
        <w:t>p</w:t>
      </w:r>
      <w:r>
        <w:t>lan.</w:t>
      </w:r>
      <w:r w:rsidR="00777A7E">
        <w:t xml:space="preserve"> </w:t>
      </w:r>
      <w:r>
        <w:t xml:space="preserve">The administrative entity is generally responsible for the allocation of funds, performance measured against meeting the objectives of the programs </w:t>
      </w:r>
      <w:r w:rsidR="00A463EA" w:rsidRPr="006713ED">
        <w:t>(</w:t>
      </w:r>
      <w:r w:rsidRPr="00D11A20">
        <w:rPr>
          <w:bCs/>
        </w:rPr>
        <w:t>oversight of performance standards consistent with statewide goals and objectives</w:t>
      </w:r>
      <w:r w:rsidR="00A463EA" w:rsidRPr="006713ED">
        <w:rPr>
          <w:bCs/>
        </w:rPr>
        <w:t>),</w:t>
      </w:r>
      <w:r>
        <w:t xml:space="preserve"> programmatic decision</w:t>
      </w:r>
      <w:r w:rsidR="00D81893">
        <w:t xml:space="preserve"> </w:t>
      </w:r>
      <w:r>
        <w:t>making, program compliance, ensuring workforce funds are spent in accordance with applicable law, and operation/management of career development centers.</w:t>
      </w:r>
      <w:r w:rsidR="00777A7E">
        <w:t xml:space="preserve"> </w:t>
      </w:r>
      <w:r>
        <w:t>The administrative ent</w:t>
      </w:r>
      <w:r w:rsidR="00D27005">
        <w:t>ity may be the B</w:t>
      </w:r>
      <w:r>
        <w:t>oard, a unit of general local government in</w:t>
      </w:r>
      <w:r w:rsidR="00A463EA">
        <w:t xml:space="preserve"> the Board</w:t>
      </w:r>
      <w:r>
        <w:t xml:space="preserve"> area or an agency thereof, a nonprofit organization or corporation, or any other </w:t>
      </w:r>
      <w:r w:rsidR="00E57F3B">
        <w:t>agreed-upon</w:t>
      </w:r>
      <w:r>
        <w:t xml:space="preserve"> entity.</w:t>
      </w:r>
    </w:p>
    <w:p w14:paraId="2BE8A478" w14:textId="77777777" w:rsidR="000F45A6" w:rsidRDefault="000F45A6" w:rsidP="009579D9">
      <w:pPr>
        <w:ind w:left="720"/>
      </w:pPr>
    </w:p>
    <w:p w14:paraId="16FA489E" w14:textId="7B2F08F7" w:rsidR="000F45A6" w:rsidRDefault="000F45A6" w:rsidP="009579D9">
      <w:pPr>
        <w:ind w:left="720"/>
      </w:pPr>
      <w:r>
        <w:t xml:space="preserve">Note that while a </w:t>
      </w:r>
      <w:r w:rsidR="00A463EA">
        <w:t>B</w:t>
      </w:r>
      <w:r>
        <w:t xml:space="preserve">oard may be designated as an administrative entity, </w:t>
      </w:r>
      <w:r w:rsidR="00A463EA">
        <w:t>the Board</w:t>
      </w:r>
      <w:r>
        <w:t xml:space="preserve"> is prohibited from directly providing workforce training and </w:t>
      </w:r>
      <w:r w:rsidR="00653117">
        <w:t xml:space="preserve">employment </w:t>
      </w:r>
      <w:r>
        <w:t>services, unless a waiver is obtained.</w:t>
      </w:r>
      <w:r w:rsidR="00777A7E">
        <w:t xml:space="preserve"> </w:t>
      </w:r>
      <w:r>
        <w:t>It is also possible to designate an entity, other than the Board, as the administrative entity.</w:t>
      </w:r>
      <w:r w:rsidR="00777A7E">
        <w:t xml:space="preserve"> </w:t>
      </w:r>
      <w:r>
        <w:t>The designated administrative entity must competitively procure a provider</w:t>
      </w:r>
      <w:r w:rsidR="00990A37">
        <w:t xml:space="preserve"> or providers </w:t>
      </w:r>
      <w:r>
        <w:t>for all workforce and training services.</w:t>
      </w:r>
    </w:p>
    <w:p w14:paraId="1AC091A5" w14:textId="77777777" w:rsidR="000F45A6" w:rsidRDefault="000F45A6" w:rsidP="009579D9">
      <w:pPr>
        <w:ind w:left="720"/>
      </w:pPr>
    </w:p>
    <w:p w14:paraId="68A01BEA" w14:textId="6C299313" w:rsidR="000F45A6" w:rsidRPr="00312970" w:rsidRDefault="000F45A6" w:rsidP="009579D9">
      <w:pPr>
        <w:ind w:left="720"/>
      </w:pPr>
      <w:r>
        <w:t xml:space="preserve">The </w:t>
      </w:r>
      <w:r w:rsidR="00391ED6" w:rsidRPr="00391ED6">
        <w:t>Workforce In</w:t>
      </w:r>
      <w:r w:rsidR="00391ED6">
        <w:t xml:space="preserve">vestment </w:t>
      </w:r>
      <w:r w:rsidR="00112853">
        <w:t xml:space="preserve">Act </w:t>
      </w:r>
      <w:r>
        <w:t xml:space="preserve">definition of one-stop operator and the state definition of administrative entity are substantially similar—both the one-stop operator and the administrative entity provide coordination </w:t>
      </w:r>
      <w:r w:rsidR="00D27005">
        <w:t xml:space="preserve">of </w:t>
      </w:r>
      <w:r>
        <w:t>services throughout the workforce area</w:t>
      </w:r>
      <w:r w:rsidRPr="00C13475">
        <w:t>.</w:t>
      </w:r>
      <w:r w:rsidR="00777A7E">
        <w:t xml:space="preserve"> </w:t>
      </w:r>
      <w:r>
        <w:t>Thus, the entity designated as the administrative entity is considered to be the one-stop operator for the workforce area.</w:t>
      </w:r>
    </w:p>
    <w:p w14:paraId="31553E38" w14:textId="77777777" w:rsidR="00D82118" w:rsidRDefault="00D82118" w:rsidP="00D82118"/>
    <w:p w14:paraId="45CF1604" w14:textId="11FC28F4" w:rsidR="000F45A6" w:rsidRDefault="000F45A6" w:rsidP="000F45A6">
      <w:r>
        <w:t xml:space="preserve">Boards </w:t>
      </w:r>
      <w:r w:rsidR="00D27005">
        <w:t xml:space="preserve">and CEOs </w:t>
      </w:r>
      <w:r>
        <w:t xml:space="preserve">must </w:t>
      </w:r>
      <w:r w:rsidR="00D27005">
        <w:t>designate</w:t>
      </w:r>
      <w:r>
        <w:t xml:space="preserve"> a</w:t>
      </w:r>
      <w:r w:rsidRPr="00E144FF">
        <w:t>n administrative entity</w:t>
      </w:r>
      <w:r w:rsidR="00D27005">
        <w:t xml:space="preserve"> for their workforce area</w:t>
      </w:r>
      <w:r>
        <w:t>.</w:t>
      </w:r>
      <w:r w:rsidR="00777A7E">
        <w:t xml:space="preserve"> </w:t>
      </w:r>
      <w:r>
        <w:t>Boards and CEOs have the option of selecting the entity to be designated as the administrative entity (</w:t>
      </w:r>
      <w:r w:rsidR="00FD1C8A">
        <w:t>for example</w:t>
      </w:r>
      <w:r>
        <w:t>, a Board may select a local council of government).</w:t>
      </w:r>
    </w:p>
    <w:p w14:paraId="0CD7726A" w14:textId="77777777" w:rsidR="000F45A6" w:rsidRDefault="000F45A6" w:rsidP="000F45A6">
      <w:pPr>
        <w:ind w:left="720"/>
        <w:rPr>
          <w:noProof/>
        </w:rPr>
      </w:pPr>
    </w:p>
    <w:p w14:paraId="7892B161" w14:textId="3491CEFF" w:rsidR="001F5CEE" w:rsidRDefault="000F45A6" w:rsidP="001F5CEE">
      <w:r>
        <w:lastRenderedPageBreak/>
        <w:t>T</w:t>
      </w:r>
      <w:r w:rsidRPr="00F21C4B">
        <w:t>he administrative</w:t>
      </w:r>
      <w:r>
        <w:t xml:space="preserve"> entity previously designated by the Board in its partnership agreement with the CEOs, pursuant to Texas Government Code </w:t>
      </w:r>
      <w:r w:rsidRPr="00A952C6">
        <w:t>§2308.253(g)(1)</w:t>
      </w:r>
      <w:r>
        <w:t>, is considered to be the workforce area’s one-stop operator.</w:t>
      </w:r>
      <w:r w:rsidR="00777A7E">
        <w:t xml:space="preserve"> </w:t>
      </w:r>
      <w:r w:rsidR="001F5CEE">
        <w:t>In Texas, under the provisions of WIOA §193(a)(3), which acknowledges the effects of prior consistent state law, the administrative entity for the Board will continue to be the workforce area’s one-stop operator.</w:t>
      </w:r>
      <w:r w:rsidR="00777A7E">
        <w:t xml:space="preserve"> </w:t>
      </w:r>
      <w:r w:rsidR="001F5CEE">
        <w:t>As such, WIOA regulations at 20 CFR §678.605 requiring competitive selection of one-stop operators would not affect Board operations in Texas.</w:t>
      </w:r>
      <w:r w:rsidR="00777A7E">
        <w:t xml:space="preserve"> </w:t>
      </w:r>
    </w:p>
    <w:p w14:paraId="67413E7B" w14:textId="77777777" w:rsidR="000F45A6" w:rsidRDefault="000F45A6" w:rsidP="000F45A6"/>
    <w:p w14:paraId="4D06E5FA" w14:textId="7C448EDC" w:rsidR="000F45A6" w:rsidRDefault="000F45A6" w:rsidP="000F45A6">
      <w:r w:rsidRPr="00F21C4B">
        <w:t>The administrative entity serves in a coordination capacity, which includes</w:t>
      </w:r>
      <w:r>
        <w:t xml:space="preserve"> responsibility for the following:</w:t>
      </w:r>
    </w:p>
    <w:p w14:paraId="06E7D6A3" w14:textId="6D298CC6" w:rsidR="000F45A6" w:rsidRDefault="000F45A6" w:rsidP="002A085B">
      <w:pPr>
        <w:pStyle w:val="ListParagraph"/>
        <w:numPr>
          <w:ilvl w:val="0"/>
          <w:numId w:val="8"/>
        </w:numPr>
        <w:ind w:left="360"/>
      </w:pPr>
      <w:r>
        <w:t>Strategic planning and oversight of the delivery of workforce services</w:t>
      </w:r>
    </w:p>
    <w:p w14:paraId="4DC155DA" w14:textId="6E0A75B2" w:rsidR="000F45A6" w:rsidRDefault="000F45A6" w:rsidP="002A085B">
      <w:pPr>
        <w:pStyle w:val="ListParagraph"/>
        <w:numPr>
          <w:ilvl w:val="0"/>
          <w:numId w:val="8"/>
        </w:numPr>
        <w:ind w:left="360"/>
      </w:pPr>
      <w:r>
        <w:t>Establishment of local policies to oversee the delivery of workforce services</w:t>
      </w:r>
    </w:p>
    <w:p w14:paraId="4A786F56" w14:textId="225231EA" w:rsidR="000F45A6" w:rsidRDefault="000F45A6" w:rsidP="002A085B">
      <w:pPr>
        <w:pStyle w:val="ListParagraph"/>
        <w:numPr>
          <w:ilvl w:val="0"/>
          <w:numId w:val="8"/>
        </w:numPr>
        <w:ind w:left="360"/>
      </w:pPr>
      <w:r>
        <w:t>Allocation of resources within the workforce area</w:t>
      </w:r>
    </w:p>
    <w:p w14:paraId="3CD18119" w14:textId="4651A869" w:rsidR="000F45A6" w:rsidRDefault="000F45A6" w:rsidP="002A085B">
      <w:pPr>
        <w:pStyle w:val="ListParagraph"/>
        <w:numPr>
          <w:ilvl w:val="0"/>
          <w:numId w:val="8"/>
        </w:numPr>
        <w:ind w:left="360"/>
      </w:pPr>
      <w:r>
        <w:t>Development of local workforce contractor goals, objectives, and performance standards for adoption by Board members, consistent with statewide goals and objectives</w:t>
      </w:r>
    </w:p>
    <w:p w14:paraId="4ACE6526" w14:textId="45B6AC25" w:rsidR="000F45A6" w:rsidRDefault="000F45A6" w:rsidP="002A085B">
      <w:pPr>
        <w:pStyle w:val="ListParagraph"/>
        <w:numPr>
          <w:ilvl w:val="0"/>
          <w:numId w:val="8"/>
        </w:numPr>
        <w:ind w:left="360"/>
      </w:pPr>
      <w:r>
        <w:t>Strategic evaluation to assess the value of workforce development services and to ensure effective outcomes consistent with statewide goals and objectives</w:t>
      </w:r>
    </w:p>
    <w:p w14:paraId="2B4730B6" w14:textId="0BF6E5C8" w:rsidR="000F45A6" w:rsidRDefault="000F45A6" w:rsidP="002A085B">
      <w:pPr>
        <w:pStyle w:val="ListParagraph"/>
        <w:numPr>
          <w:ilvl w:val="0"/>
          <w:numId w:val="8"/>
        </w:numPr>
        <w:ind w:left="360"/>
      </w:pPr>
      <w:r>
        <w:t xml:space="preserve">Establishment of strategic locations for Workforce </w:t>
      </w:r>
      <w:r w:rsidR="00653117">
        <w:t>Solutions Offices</w:t>
      </w:r>
      <w:r>
        <w:t xml:space="preserve"> to ensure customer access to workforce services</w:t>
      </w:r>
    </w:p>
    <w:p w14:paraId="40E13157" w14:textId="5438AC9E" w:rsidR="000F45A6" w:rsidRDefault="000F45A6" w:rsidP="002A085B">
      <w:pPr>
        <w:pStyle w:val="ListParagraph"/>
        <w:numPr>
          <w:ilvl w:val="0"/>
          <w:numId w:val="8"/>
        </w:numPr>
        <w:ind w:left="360"/>
      </w:pPr>
      <w:r w:rsidRPr="009C7071">
        <w:t>Coordination of strategic business service needs to ensure business</w:t>
      </w:r>
      <w:r>
        <w:t>es’</w:t>
      </w:r>
      <w:r w:rsidRPr="009C7071">
        <w:t xml:space="preserve"> skill</w:t>
      </w:r>
      <w:r>
        <w:t>s</w:t>
      </w:r>
      <w:r w:rsidRPr="009C7071">
        <w:t xml:space="preserve"> needs are identified, and to ensure the direction of services within the workforce area meets business</w:t>
      </w:r>
      <w:r>
        <w:t>es’</w:t>
      </w:r>
      <w:r w:rsidRPr="009C7071">
        <w:t xml:space="preserve"> needs</w:t>
      </w:r>
    </w:p>
    <w:p w14:paraId="7613AE9B" w14:textId="1D43130D" w:rsidR="000F45A6" w:rsidRDefault="000F45A6" w:rsidP="002A085B">
      <w:pPr>
        <w:pStyle w:val="ListParagraph"/>
        <w:numPr>
          <w:ilvl w:val="0"/>
          <w:numId w:val="8"/>
        </w:numPr>
        <w:ind w:left="360"/>
      </w:pPr>
      <w:r>
        <w:t>Establishment of a point of contact for employers to communicate their skills needs</w:t>
      </w:r>
    </w:p>
    <w:p w14:paraId="78CF2D22" w14:textId="313E918C" w:rsidR="000F45A6" w:rsidRDefault="000F45A6" w:rsidP="002A085B">
      <w:pPr>
        <w:pStyle w:val="ListParagraph"/>
        <w:numPr>
          <w:ilvl w:val="0"/>
          <w:numId w:val="8"/>
        </w:numPr>
        <w:ind w:left="360"/>
      </w:pPr>
      <w:r>
        <w:t>Promotion of flexibility within the Texas workforce system, including the education system, to meet the needs of local businesses</w:t>
      </w:r>
    </w:p>
    <w:p w14:paraId="065B2DEF" w14:textId="486267B3" w:rsidR="000F45A6" w:rsidRPr="00A2194E" w:rsidRDefault="000F45A6" w:rsidP="002A085B">
      <w:pPr>
        <w:pStyle w:val="ListParagraph"/>
        <w:numPr>
          <w:ilvl w:val="0"/>
          <w:numId w:val="8"/>
        </w:numPr>
        <w:ind w:left="360"/>
      </w:pPr>
      <w:r>
        <w:t>Promotion of cooperation and coordination among public organizations, community organizations, charitable organizations, religious organizations, and private businesses that provide workforce services</w:t>
      </w:r>
    </w:p>
    <w:p w14:paraId="72FDD98D" w14:textId="77777777" w:rsidR="000F45A6" w:rsidRDefault="000F45A6" w:rsidP="000F45A6">
      <w:pPr>
        <w:ind w:left="720"/>
      </w:pPr>
    </w:p>
    <w:p w14:paraId="0F8FEB1D" w14:textId="6A868D9D" w:rsidR="000F45A6" w:rsidRDefault="000F45A6" w:rsidP="000F45A6">
      <w:r>
        <w:t xml:space="preserve">Because the administrative entity is considered the one-stop </w:t>
      </w:r>
      <w:r w:rsidRPr="001F43C8">
        <w:t>operator for the workforce area, the role of the one-stop operator does not include the direct provision of services.</w:t>
      </w:r>
      <w:r w:rsidR="00DD0C65" w:rsidRPr="001F43C8">
        <w:t xml:space="preserve"> Boards will continue to procure their service providers </w:t>
      </w:r>
      <w:r w:rsidR="00C94521" w:rsidRPr="001F43C8">
        <w:t xml:space="preserve">to </w:t>
      </w:r>
      <w:r w:rsidR="00EB6B2E" w:rsidRPr="001F43C8">
        <w:t>ensure</w:t>
      </w:r>
      <w:r w:rsidR="00C94521" w:rsidRPr="001F43C8">
        <w:t xml:space="preserve"> </w:t>
      </w:r>
      <w:r w:rsidR="00EB6B2E" w:rsidRPr="001F43C8">
        <w:t xml:space="preserve">the </w:t>
      </w:r>
      <w:r w:rsidR="00C94521" w:rsidRPr="001F43C8">
        <w:t>uninterrupted provision of services to workforce customers.</w:t>
      </w:r>
      <w:r w:rsidR="00C94521">
        <w:t xml:space="preserve"> </w:t>
      </w:r>
    </w:p>
    <w:p w14:paraId="7E60491A" w14:textId="275DE790" w:rsidR="00C136E4" w:rsidRPr="00902788" w:rsidRDefault="00C136E4" w:rsidP="00B317D7">
      <w:pPr>
        <w:pStyle w:val="Heading2"/>
        <w:spacing w:before="360" w:after="240"/>
        <w:rPr>
          <w:rFonts w:cs="Times New Roman"/>
        </w:rPr>
      </w:pPr>
      <w:bookmarkStart w:id="53" w:name="_Toc480808501"/>
      <w:bookmarkStart w:id="54" w:name="_Toc480808749"/>
      <w:bookmarkStart w:id="55" w:name="_Toc480808868"/>
      <w:bookmarkStart w:id="56" w:name="_Toc483475419"/>
      <w:bookmarkStart w:id="57" w:name="_Toc483501934"/>
      <w:bookmarkStart w:id="58" w:name="_Toc483502505"/>
      <w:bookmarkStart w:id="59" w:name="_Toc357450027"/>
      <w:bookmarkStart w:id="60" w:name="_Toc357452092"/>
      <w:bookmarkStart w:id="61" w:name="_Toc357452852"/>
      <w:bookmarkStart w:id="62" w:name="_Toc357453279"/>
      <w:bookmarkStart w:id="63" w:name="_Toc357453368"/>
      <w:bookmarkStart w:id="64" w:name="_Toc357453498"/>
      <w:bookmarkStart w:id="65" w:name="_Toc357453878"/>
      <w:bookmarkStart w:id="66" w:name="_Toc483894678"/>
      <w:bookmarkStart w:id="67" w:name="_Toc487209019"/>
      <w:bookmarkStart w:id="68" w:name="_Toc24618731"/>
      <w:r w:rsidRPr="00902788">
        <w:rPr>
          <w:rFonts w:cs="Times New Roman"/>
        </w:rPr>
        <w:t>FIREWALLS AND CONFLICT OF INTEREST POLICIES</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1EAE204F" w14:textId="02310E94" w:rsidR="007937D8" w:rsidRDefault="007937D8" w:rsidP="000F45A6">
      <w:pPr>
        <w:rPr>
          <w:iCs/>
        </w:rPr>
      </w:pPr>
      <w:r>
        <w:rPr>
          <w:iCs/>
        </w:rPr>
        <w:t xml:space="preserve">WIOA </w:t>
      </w:r>
      <w:r w:rsidR="005738AB">
        <w:rPr>
          <w:iCs/>
        </w:rPr>
        <w:t xml:space="preserve">regulations </w:t>
      </w:r>
      <w:r>
        <w:rPr>
          <w:iCs/>
        </w:rPr>
        <w:t>at 20 CFR §683.220 require Boards to install internal controls that are consistent with Uniform Guidance at 2 CFR</w:t>
      </w:r>
      <w:r w:rsidR="009E6CDA">
        <w:rPr>
          <w:iCs/>
        </w:rPr>
        <w:t xml:space="preserve"> §200.303</w:t>
      </w:r>
      <w:r w:rsidR="00653117">
        <w:rPr>
          <w:iCs/>
        </w:rPr>
        <w:t>,</w:t>
      </w:r>
      <w:r>
        <w:rPr>
          <w:iCs/>
        </w:rPr>
        <w:t xml:space="preserve"> </w:t>
      </w:r>
      <w:r w:rsidR="00653117">
        <w:rPr>
          <w:iCs/>
        </w:rPr>
        <w:t>which</w:t>
      </w:r>
      <w:r>
        <w:rPr>
          <w:iCs/>
        </w:rPr>
        <w:t xml:space="preserve"> include: </w:t>
      </w:r>
    </w:p>
    <w:p w14:paraId="01EEBDFB" w14:textId="77777777" w:rsidR="005738AB" w:rsidRDefault="005738AB" w:rsidP="00675611">
      <w:pPr>
        <w:ind w:left="360"/>
        <w:rPr>
          <w:iCs/>
        </w:rPr>
      </w:pPr>
    </w:p>
    <w:p w14:paraId="68D19212" w14:textId="0785E5BE" w:rsidR="007937D8" w:rsidRDefault="007937D8" w:rsidP="00675611">
      <w:pPr>
        <w:ind w:left="360"/>
        <w:rPr>
          <w:iCs/>
        </w:rPr>
      </w:pPr>
      <w:r>
        <w:rPr>
          <w:iCs/>
        </w:rPr>
        <w:t xml:space="preserve">An internal control structure and written policies </w:t>
      </w:r>
      <w:r w:rsidR="00383C00">
        <w:rPr>
          <w:iCs/>
        </w:rPr>
        <w:t>established to</w:t>
      </w:r>
      <w:r>
        <w:rPr>
          <w:iCs/>
        </w:rPr>
        <w:t xml:space="preserve"> provide safeguards to protect personally identifiable information, records, contracts, grant funds, equipment, sensitive information, tangible items, and other information that is readily or easily exchanged in the open market, or that </w:t>
      </w:r>
      <w:r w:rsidR="009C50EB">
        <w:rPr>
          <w:iCs/>
        </w:rPr>
        <w:t xml:space="preserve">grant recipients consider to be sensitive, consistent with applicable </w:t>
      </w:r>
      <w:r w:rsidR="00F15AC2">
        <w:rPr>
          <w:iCs/>
        </w:rPr>
        <w:t>f</w:t>
      </w:r>
      <w:r w:rsidR="009C50EB">
        <w:rPr>
          <w:iCs/>
        </w:rPr>
        <w:t xml:space="preserve">ederal, </w:t>
      </w:r>
      <w:r w:rsidR="00F15AC2">
        <w:rPr>
          <w:iCs/>
        </w:rPr>
        <w:t>s</w:t>
      </w:r>
      <w:r w:rsidR="009C50EB">
        <w:rPr>
          <w:iCs/>
        </w:rPr>
        <w:t>tate, and local privacy and confidentiality law</w:t>
      </w:r>
      <w:r w:rsidR="00383C00">
        <w:rPr>
          <w:iCs/>
        </w:rPr>
        <w:t>s</w:t>
      </w:r>
      <w:r w:rsidR="009C50EB">
        <w:rPr>
          <w:iCs/>
        </w:rPr>
        <w:t xml:space="preserve">. </w:t>
      </w:r>
    </w:p>
    <w:p w14:paraId="191A3A4A" w14:textId="77777777" w:rsidR="007937D8" w:rsidRDefault="007937D8" w:rsidP="000F45A6">
      <w:pPr>
        <w:rPr>
          <w:iCs/>
        </w:rPr>
      </w:pPr>
    </w:p>
    <w:p w14:paraId="2C40DD71" w14:textId="00147DDD" w:rsidR="006A75E3" w:rsidRDefault="009C50EB" w:rsidP="000F45A6">
      <w:pPr>
        <w:rPr>
          <w:iCs/>
        </w:rPr>
      </w:pPr>
      <w:r>
        <w:rPr>
          <w:iCs/>
        </w:rPr>
        <w:t>As described at</w:t>
      </w:r>
      <w:r w:rsidR="000F45A6" w:rsidRPr="00704982">
        <w:rPr>
          <w:iCs/>
        </w:rPr>
        <w:t xml:space="preserve"> 20 CFR §679.430, Boards </w:t>
      </w:r>
      <w:r>
        <w:rPr>
          <w:iCs/>
        </w:rPr>
        <w:t xml:space="preserve">may </w:t>
      </w:r>
      <w:r w:rsidR="000F45A6" w:rsidRPr="00704982">
        <w:rPr>
          <w:iCs/>
        </w:rPr>
        <w:t>often function simultaneously in a variety of roles, including local fiscal agent, one-stop operator, and administrative entity.</w:t>
      </w:r>
      <w:r w:rsidR="00777A7E">
        <w:rPr>
          <w:iCs/>
        </w:rPr>
        <w:t xml:space="preserve"> </w:t>
      </w:r>
      <w:r w:rsidR="000F45A6" w:rsidRPr="00704982">
        <w:rPr>
          <w:iCs/>
        </w:rPr>
        <w:t>Any Board that performs more than one of these functions must develop written polic</w:t>
      </w:r>
      <w:r>
        <w:rPr>
          <w:iCs/>
        </w:rPr>
        <w:t>ies</w:t>
      </w:r>
      <w:r w:rsidR="000F45A6" w:rsidRPr="00704982">
        <w:rPr>
          <w:iCs/>
        </w:rPr>
        <w:t xml:space="preserve"> or continue to </w:t>
      </w:r>
      <w:r w:rsidR="00C754DE">
        <w:rPr>
          <w:iCs/>
        </w:rPr>
        <w:t xml:space="preserve">use </w:t>
      </w:r>
      <w:r w:rsidR="000F45A6" w:rsidRPr="00704982">
        <w:rPr>
          <w:iCs/>
        </w:rPr>
        <w:t>firewalls and conflict of interest</w:t>
      </w:r>
      <w:r>
        <w:rPr>
          <w:iCs/>
        </w:rPr>
        <w:t xml:space="preserve"> policies</w:t>
      </w:r>
      <w:r w:rsidR="000F45A6" w:rsidRPr="00704982">
        <w:rPr>
          <w:iCs/>
        </w:rPr>
        <w:t xml:space="preserve"> that clarify how the Board will carry out its responsibilities while demonstrating compliance with WIOA, corresponding regulations, and relevant Office of Management and Budget circulars.</w:t>
      </w:r>
      <w:r w:rsidR="00777A7E">
        <w:rPr>
          <w:iCs/>
        </w:rPr>
        <w:t xml:space="preserve"> </w:t>
      </w:r>
      <w:r>
        <w:rPr>
          <w:iCs/>
        </w:rPr>
        <w:t>Internal controls</w:t>
      </w:r>
      <w:r w:rsidR="006748F8">
        <w:rPr>
          <w:iCs/>
        </w:rPr>
        <w:t>, conflict of interest,</w:t>
      </w:r>
      <w:r>
        <w:rPr>
          <w:iCs/>
        </w:rPr>
        <w:t xml:space="preserve"> and firewalls are further defined in </w:t>
      </w:r>
      <w:hyperlink w:anchor="_APPENDIX_A:_GLOSSARY" w:history="1">
        <w:r w:rsidR="00562252">
          <w:rPr>
            <w:rStyle w:val="Hyperlink"/>
            <w:iCs/>
          </w:rPr>
          <w:t>Appendix A</w:t>
        </w:r>
      </w:hyperlink>
      <w:r>
        <w:rPr>
          <w:iCs/>
        </w:rPr>
        <w:t xml:space="preserve"> of this </w:t>
      </w:r>
      <w:r w:rsidR="00CD0D3C">
        <w:rPr>
          <w:iCs/>
        </w:rPr>
        <w:t>g</w:t>
      </w:r>
      <w:r>
        <w:rPr>
          <w:iCs/>
        </w:rPr>
        <w:t>uide.</w:t>
      </w:r>
    </w:p>
    <w:p w14:paraId="623DB23C" w14:textId="77777777" w:rsidR="006A75E3" w:rsidRDefault="006A75E3" w:rsidP="000F45A6">
      <w:pPr>
        <w:rPr>
          <w:iCs/>
        </w:rPr>
      </w:pPr>
    </w:p>
    <w:p w14:paraId="7E11E24F" w14:textId="7CE5AFC8" w:rsidR="009C50EB" w:rsidRDefault="006A75E3" w:rsidP="000F45A6">
      <w:pPr>
        <w:rPr>
          <w:iCs/>
        </w:rPr>
      </w:pPr>
      <w:r>
        <w:rPr>
          <w:iCs/>
        </w:rPr>
        <w:t xml:space="preserve">WIOA requires Internal Controls in </w:t>
      </w:r>
      <w:r w:rsidR="00F10950">
        <w:rPr>
          <w:iCs/>
        </w:rPr>
        <w:t xml:space="preserve">the </w:t>
      </w:r>
      <w:r>
        <w:rPr>
          <w:iCs/>
        </w:rPr>
        <w:t>functions of entities involved in the local workforce system, to include the following entities:</w:t>
      </w:r>
    </w:p>
    <w:p w14:paraId="46E496DE" w14:textId="4B3604F9" w:rsidR="006A75E3" w:rsidRDefault="006A75E3" w:rsidP="002A085B">
      <w:pPr>
        <w:pStyle w:val="ListParagraph"/>
        <w:numPr>
          <w:ilvl w:val="0"/>
          <w:numId w:val="58"/>
        </w:numPr>
        <w:rPr>
          <w:iCs/>
        </w:rPr>
      </w:pPr>
      <w:r>
        <w:rPr>
          <w:iCs/>
        </w:rPr>
        <w:t>Boards</w:t>
      </w:r>
    </w:p>
    <w:p w14:paraId="5F409236" w14:textId="726998C0" w:rsidR="006A75E3" w:rsidRDefault="006A75E3" w:rsidP="002A085B">
      <w:pPr>
        <w:pStyle w:val="ListParagraph"/>
        <w:numPr>
          <w:ilvl w:val="0"/>
          <w:numId w:val="58"/>
        </w:numPr>
        <w:rPr>
          <w:iCs/>
        </w:rPr>
      </w:pPr>
      <w:r>
        <w:rPr>
          <w:iCs/>
        </w:rPr>
        <w:t>Committees</w:t>
      </w:r>
    </w:p>
    <w:p w14:paraId="7AC079DD" w14:textId="334D437C" w:rsidR="006A75E3" w:rsidRDefault="000B5A93" w:rsidP="002A085B">
      <w:pPr>
        <w:pStyle w:val="ListParagraph"/>
        <w:numPr>
          <w:ilvl w:val="0"/>
          <w:numId w:val="58"/>
        </w:numPr>
        <w:rPr>
          <w:iCs/>
        </w:rPr>
      </w:pPr>
      <w:r>
        <w:rPr>
          <w:iCs/>
        </w:rPr>
        <w:t>Board s</w:t>
      </w:r>
      <w:r w:rsidR="006A75E3">
        <w:rPr>
          <w:iCs/>
        </w:rPr>
        <w:t>taff</w:t>
      </w:r>
    </w:p>
    <w:p w14:paraId="45101A28" w14:textId="3622A990" w:rsidR="006A75E3" w:rsidRDefault="006A75E3" w:rsidP="002A085B">
      <w:pPr>
        <w:pStyle w:val="ListParagraph"/>
        <w:numPr>
          <w:ilvl w:val="0"/>
          <w:numId w:val="58"/>
        </w:numPr>
        <w:rPr>
          <w:iCs/>
        </w:rPr>
      </w:pPr>
      <w:r>
        <w:rPr>
          <w:iCs/>
        </w:rPr>
        <w:t xml:space="preserve">Fiscal </w:t>
      </w:r>
      <w:r w:rsidR="005E63DE">
        <w:rPr>
          <w:iCs/>
        </w:rPr>
        <w:t>a</w:t>
      </w:r>
      <w:r>
        <w:rPr>
          <w:iCs/>
        </w:rPr>
        <w:t>gent</w:t>
      </w:r>
    </w:p>
    <w:p w14:paraId="3F94F34A" w14:textId="6ACFD805" w:rsidR="006A75E3" w:rsidRDefault="006A75E3" w:rsidP="002A085B">
      <w:pPr>
        <w:pStyle w:val="ListParagraph"/>
        <w:numPr>
          <w:ilvl w:val="0"/>
          <w:numId w:val="58"/>
        </w:numPr>
        <w:rPr>
          <w:iCs/>
        </w:rPr>
      </w:pPr>
      <w:r>
        <w:rPr>
          <w:iCs/>
        </w:rPr>
        <w:t xml:space="preserve">Administrative </w:t>
      </w:r>
      <w:r w:rsidR="005E63DE">
        <w:rPr>
          <w:iCs/>
        </w:rPr>
        <w:t>e</w:t>
      </w:r>
      <w:r>
        <w:rPr>
          <w:iCs/>
        </w:rPr>
        <w:t>ntity</w:t>
      </w:r>
    </w:p>
    <w:p w14:paraId="2E566297" w14:textId="6EDF0476" w:rsidR="006A75E3" w:rsidRDefault="006A75E3" w:rsidP="002A085B">
      <w:pPr>
        <w:pStyle w:val="ListParagraph"/>
        <w:numPr>
          <w:ilvl w:val="0"/>
          <w:numId w:val="58"/>
        </w:numPr>
        <w:rPr>
          <w:iCs/>
        </w:rPr>
      </w:pPr>
      <w:r>
        <w:rPr>
          <w:iCs/>
        </w:rPr>
        <w:t>One-</w:t>
      </w:r>
      <w:r w:rsidR="005E63DE">
        <w:rPr>
          <w:iCs/>
        </w:rPr>
        <w:t>s</w:t>
      </w:r>
      <w:r>
        <w:rPr>
          <w:iCs/>
        </w:rPr>
        <w:t xml:space="preserve">top </w:t>
      </w:r>
      <w:r w:rsidR="005E63DE">
        <w:rPr>
          <w:iCs/>
        </w:rPr>
        <w:t>o</w:t>
      </w:r>
      <w:r>
        <w:rPr>
          <w:iCs/>
        </w:rPr>
        <w:t>perator</w:t>
      </w:r>
    </w:p>
    <w:p w14:paraId="00624D34" w14:textId="7CBB1069" w:rsidR="006A75E3" w:rsidRDefault="006A75E3" w:rsidP="002A085B">
      <w:pPr>
        <w:pStyle w:val="ListParagraph"/>
        <w:numPr>
          <w:ilvl w:val="0"/>
          <w:numId w:val="58"/>
        </w:numPr>
        <w:rPr>
          <w:iCs/>
        </w:rPr>
      </w:pPr>
      <w:r>
        <w:rPr>
          <w:iCs/>
        </w:rPr>
        <w:t xml:space="preserve">Service </w:t>
      </w:r>
      <w:r w:rsidR="005E63DE">
        <w:rPr>
          <w:iCs/>
        </w:rPr>
        <w:t>p</w:t>
      </w:r>
      <w:r>
        <w:rPr>
          <w:iCs/>
        </w:rPr>
        <w:t>roviders</w:t>
      </w:r>
    </w:p>
    <w:p w14:paraId="33133569" w14:textId="77777777" w:rsidR="006A75E3" w:rsidRDefault="006A75E3" w:rsidP="006A75E3">
      <w:pPr>
        <w:rPr>
          <w:iCs/>
        </w:rPr>
      </w:pPr>
    </w:p>
    <w:p w14:paraId="4057C23B" w14:textId="7D4E9455" w:rsidR="006A75E3" w:rsidRDefault="006A75E3" w:rsidP="006A75E3">
      <w:pPr>
        <w:rPr>
          <w:iCs/>
        </w:rPr>
      </w:pPr>
      <w:r>
        <w:rPr>
          <w:iCs/>
        </w:rPr>
        <w:t>An effective internal control structure</w:t>
      </w:r>
      <w:r w:rsidR="00F10950">
        <w:rPr>
          <w:iCs/>
        </w:rPr>
        <w:t xml:space="preserve"> or </w:t>
      </w:r>
      <w:r>
        <w:rPr>
          <w:iCs/>
        </w:rPr>
        <w:t xml:space="preserve">system is </w:t>
      </w:r>
      <w:r w:rsidR="0016126B">
        <w:rPr>
          <w:iCs/>
        </w:rPr>
        <w:t xml:space="preserve">composed </w:t>
      </w:r>
      <w:r>
        <w:rPr>
          <w:iCs/>
        </w:rPr>
        <w:t>of the following five components:</w:t>
      </w:r>
    </w:p>
    <w:p w14:paraId="01C3262E" w14:textId="230AC2C0" w:rsidR="006A75E3" w:rsidRDefault="00611979" w:rsidP="002A085B">
      <w:pPr>
        <w:pStyle w:val="ListParagraph"/>
        <w:numPr>
          <w:ilvl w:val="0"/>
          <w:numId w:val="59"/>
        </w:numPr>
        <w:rPr>
          <w:iCs/>
        </w:rPr>
      </w:pPr>
      <w:r>
        <w:rPr>
          <w:b/>
          <w:iCs/>
        </w:rPr>
        <w:t xml:space="preserve">The </w:t>
      </w:r>
      <w:r w:rsidR="006A75E3" w:rsidRPr="00675611">
        <w:rPr>
          <w:b/>
          <w:iCs/>
        </w:rPr>
        <w:t>Control Environment</w:t>
      </w:r>
      <w:r w:rsidR="006A75E3">
        <w:rPr>
          <w:iCs/>
        </w:rPr>
        <w:t xml:space="preserve"> is </w:t>
      </w:r>
      <w:r>
        <w:rPr>
          <w:iCs/>
        </w:rPr>
        <w:t>composed of the following areas</w:t>
      </w:r>
      <w:r w:rsidR="006A75E3">
        <w:rPr>
          <w:iCs/>
        </w:rPr>
        <w:t>:</w:t>
      </w:r>
      <w:r w:rsidR="00777A7E">
        <w:rPr>
          <w:iCs/>
        </w:rPr>
        <w:t xml:space="preserve"> </w:t>
      </w:r>
    </w:p>
    <w:p w14:paraId="02DCB21B" w14:textId="01270ED8" w:rsidR="006A75E3" w:rsidRPr="00764FE1" w:rsidRDefault="00A831BE" w:rsidP="002A085B">
      <w:pPr>
        <w:pStyle w:val="ListParagraph"/>
        <w:numPr>
          <w:ilvl w:val="0"/>
          <w:numId w:val="74"/>
        </w:numPr>
        <w:rPr>
          <w:iCs/>
        </w:rPr>
      </w:pPr>
      <w:r>
        <w:rPr>
          <w:iCs/>
        </w:rPr>
        <w:t xml:space="preserve">a </w:t>
      </w:r>
      <w:r w:rsidR="00DE0D63" w:rsidRPr="00764FE1">
        <w:rPr>
          <w:iCs/>
        </w:rPr>
        <w:t>f</w:t>
      </w:r>
      <w:r w:rsidR="006A75E3" w:rsidRPr="00764FE1">
        <w:rPr>
          <w:iCs/>
        </w:rPr>
        <w:t>oundation for all other standards of internal control</w:t>
      </w:r>
      <w:r w:rsidR="00C105DC" w:rsidRPr="00764FE1">
        <w:rPr>
          <w:iCs/>
        </w:rPr>
        <w:t>;</w:t>
      </w:r>
    </w:p>
    <w:p w14:paraId="73E5316F" w14:textId="5EE15868" w:rsidR="006A75E3" w:rsidRPr="00764FE1" w:rsidRDefault="00DE0D63" w:rsidP="002A085B">
      <w:pPr>
        <w:pStyle w:val="ListParagraph"/>
        <w:numPr>
          <w:ilvl w:val="0"/>
          <w:numId w:val="74"/>
        </w:numPr>
        <w:rPr>
          <w:iCs/>
        </w:rPr>
      </w:pPr>
      <w:r w:rsidRPr="00764FE1">
        <w:rPr>
          <w:iCs/>
        </w:rPr>
        <w:t>p</w:t>
      </w:r>
      <w:r w:rsidR="006A75E3" w:rsidRPr="00764FE1">
        <w:rPr>
          <w:iCs/>
        </w:rPr>
        <w:t xml:space="preserve">ervasive influence on all </w:t>
      </w:r>
      <w:r w:rsidR="00A831BE">
        <w:rPr>
          <w:iCs/>
        </w:rPr>
        <w:t xml:space="preserve">the </w:t>
      </w:r>
      <w:r w:rsidR="006A75E3" w:rsidRPr="00764FE1">
        <w:rPr>
          <w:iCs/>
        </w:rPr>
        <w:t>decisions and activities of an organization</w:t>
      </w:r>
      <w:r w:rsidR="00C105DC" w:rsidRPr="00764FE1">
        <w:rPr>
          <w:iCs/>
        </w:rPr>
        <w:t>;</w:t>
      </w:r>
    </w:p>
    <w:p w14:paraId="0CF03914" w14:textId="519CF8EF" w:rsidR="006A75E3" w:rsidRPr="00764FE1" w:rsidRDefault="00DE0D63" w:rsidP="002A085B">
      <w:pPr>
        <w:pStyle w:val="ListParagraph"/>
        <w:numPr>
          <w:ilvl w:val="0"/>
          <w:numId w:val="74"/>
        </w:numPr>
        <w:rPr>
          <w:iCs/>
        </w:rPr>
      </w:pPr>
      <w:r w:rsidRPr="00764FE1">
        <w:rPr>
          <w:iCs/>
        </w:rPr>
        <w:t>e</w:t>
      </w:r>
      <w:r w:rsidR="006A75E3" w:rsidRPr="00764FE1">
        <w:rPr>
          <w:iCs/>
        </w:rPr>
        <w:t>ffective organizations</w:t>
      </w:r>
      <w:r w:rsidR="008728B1">
        <w:rPr>
          <w:iCs/>
        </w:rPr>
        <w:t xml:space="preserve"> </w:t>
      </w:r>
      <w:r w:rsidR="006A75E3" w:rsidRPr="00764FE1">
        <w:rPr>
          <w:iCs/>
        </w:rPr>
        <w:t>set a positive tone at the top</w:t>
      </w:r>
      <w:r w:rsidR="00C105DC" w:rsidRPr="00764FE1">
        <w:rPr>
          <w:iCs/>
        </w:rPr>
        <w:t>; and</w:t>
      </w:r>
    </w:p>
    <w:p w14:paraId="4EBCC04A" w14:textId="0E06CA16" w:rsidR="006A75E3" w:rsidRPr="00764FE1" w:rsidRDefault="00DE0D63" w:rsidP="002A085B">
      <w:pPr>
        <w:pStyle w:val="ListParagraph"/>
        <w:numPr>
          <w:ilvl w:val="0"/>
          <w:numId w:val="74"/>
        </w:numPr>
        <w:rPr>
          <w:iCs/>
        </w:rPr>
      </w:pPr>
      <w:r w:rsidRPr="00764FE1">
        <w:rPr>
          <w:iCs/>
        </w:rPr>
        <w:t>f</w:t>
      </w:r>
      <w:r w:rsidR="006A75E3" w:rsidRPr="00764FE1">
        <w:rPr>
          <w:iCs/>
        </w:rPr>
        <w:t xml:space="preserve">actors </w:t>
      </w:r>
      <w:r w:rsidR="00A831BE">
        <w:rPr>
          <w:iCs/>
        </w:rPr>
        <w:t xml:space="preserve">that </w:t>
      </w:r>
      <w:r w:rsidR="006A75E3" w:rsidRPr="00764FE1">
        <w:rPr>
          <w:iCs/>
        </w:rPr>
        <w:t xml:space="preserve">include </w:t>
      </w:r>
      <w:r w:rsidR="00A831BE">
        <w:rPr>
          <w:iCs/>
        </w:rPr>
        <w:t xml:space="preserve">the </w:t>
      </w:r>
      <w:r w:rsidR="006A75E3" w:rsidRPr="00764FE1">
        <w:rPr>
          <w:iCs/>
        </w:rPr>
        <w:t xml:space="preserve">integrity, </w:t>
      </w:r>
      <w:r w:rsidR="00611979">
        <w:rPr>
          <w:iCs/>
        </w:rPr>
        <w:t xml:space="preserve">the </w:t>
      </w:r>
      <w:r w:rsidR="006A75E3" w:rsidRPr="00764FE1">
        <w:rPr>
          <w:iCs/>
        </w:rPr>
        <w:t>ethical values and competence of employees, and</w:t>
      </w:r>
      <w:r w:rsidR="00E54DDF" w:rsidRPr="00764FE1">
        <w:rPr>
          <w:iCs/>
        </w:rPr>
        <w:t xml:space="preserve"> management’s philosophy and operating style.</w:t>
      </w:r>
      <w:r w:rsidR="00777A7E" w:rsidRPr="00764FE1">
        <w:rPr>
          <w:iCs/>
        </w:rPr>
        <w:t xml:space="preserve"> </w:t>
      </w:r>
    </w:p>
    <w:p w14:paraId="3C3966AE" w14:textId="5410F32E" w:rsidR="006A75E3" w:rsidRDefault="00E54DDF" w:rsidP="002A085B">
      <w:pPr>
        <w:pStyle w:val="ListParagraph"/>
        <w:numPr>
          <w:ilvl w:val="0"/>
          <w:numId w:val="59"/>
        </w:numPr>
        <w:rPr>
          <w:iCs/>
        </w:rPr>
      </w:pPr>
      <w:r w:rsidRPr="00675611">
        <w:rPr>
          <w:b/>
          <w:iCs/>
        </w:rPr>
        <w:t>Risk Assessment</w:t>
      </w:r>
      <w:r>
        <w:rPr>
          <w:iCs/>
        </w:rPr>
        <w:t xml:space="preserve"> is the process of identifying, evaluating, and deciding how to mitigate risks</w:t>
      </w:r>
      <w:r w:rsidR="00AC79AD">
        <w:rPr>
          <w:iCs/>
        </w:rPr>
        <w:t>.</w:t>
      </w:r>
      <w:r w:rsidR="00777A7E">
        <w:rPr>
          <w:iCs/>
        </w:rPr>
        <w:t xml:space="preserve"> </w:t>
      </w:r>
      <w:r w:rsidR="00AC79AD">
        <w:rPr>
          <w:iCs/>
        </w:rPr>
        <w:t xml:space="preserve">Risks </w:t>
      </w:r>
      <w:r>
        <w:rPr>
          <w:iCs/>
        </w:rPr>
        <w:t xml:space="preserve">are </w:t>
      </w:r>
      <w:r w:rsidR="00AC79AD">
        <w:rPr>
          <w:iCs/>
        </w:rPr>
        <w:t xml:space="preserve">the </w:t>
      </w:r>
      <w:r>
        <w:rPr>
          <w:iCs/>
        </w:rPr>
        <w:t>internal and external events that threaten the accomplishment of objectives.</w:t>
      </w:r>
    </w:p>
    <w:p w14:paraId="134D09C1" w14:textId="650FC7A8" w:rsidR="00E54DDF" w:rsidRDefault="00E54DDF" w:rsidP="002A085B">
      <w:pPr>
        <w:pStyle w:val="ListParagraph"/>
        <w:numPr>
          <w:ilvl w:val="0"/>
          <w:numId w:val="59"/>
        </w:numPr>
        <w:rPr>
          <w:iCs/>
        </w:rPr>
      </w:pPr>
      <w:r w:rsidRPr="00675611">
        <w:rPr>
          <w:b/>
          <w:iCs/>
        </w:rPr>
        <w:t>Control Activities</w:t>
      </w:r>
      <w:r>
        <w:rPr>
          <w:iCs/>
        </w:rPr>
        <w:t xml:space="preserve"> are the policies and procedures that help ensure management directives are carrie</w:t>
      </w:r>
      <w:r w:rsidR="00AC79AD">
        <w:rPr>
          <w:iCs/>
        </w:rPr>
        <w:t>d</w:t>
      </w:r>
      <w:r>
        <w:rPr>
          <w:iCs/>
        </w:rPr>
        <w:t xml:space="preserve"> out, such as</w:t>
      </w:r>
      <w:r w:rsidR="00B77DB5">
        <w:rPr>
          <w:iCs/>
        </w:rPr>
        <w:t xml:space="preserve"> the following</w:t>
      </w:r>
      <w:r>
        <w:rPr>
          <w:iCs/>
        </w:rPr>
        <w:t>:</w:t>
      </w:r>
    </w:p>
    <w:p w14:paraId="2BC10F3E" w14:textId="3BFE7A37" w:rsidR="00E54DDF" w:rsidRDefault="005A65FC" w:rsidP="002A085B">
      <w:pPr>
        <w:pStyle w:val="ListParagraph"/>
        <w:numPr>
          <w:ilvl w:val="0"/>
          <w:numId w:val="60"/>
        </w:numPr>
        <w:rPr>
          <w:iCs/>
        </w:rPr>
      </w:pPr>
      <w:r>
        <w:rPr>
          <w:iCs/>
        </w:rPr>
        <w:t>h</w:t>
      </w:r>
      <w:r w:rsidR="00E54DDF">
        <w:rPr>
          <w:iCs/>
        </w:rPr>
        <w:t>elp prevent or reduce the risks that can impede the accomplishment of objectives</w:t>
      </w:r>
      <w:r>
        <w:rPr>
          <w:iCs/>
        </w:rPr>
        <w:t>;</w:t>
      </w:r>
    </w:p>
    <w:p w14:paraId="063FCA11" w14:textId="11D7E938" w:rsidR="00E54DDF" w:rsidRDefault="005A65FC" w:rsidP="002A085B">
      <w:pPr>
        <w:pStyle w:val="ListParagraph"/>
        <w:numPr>
          <w:ilvl w:val="0"/>
          <w:numId w:val="60"/>
        </w:numPr>
        <w:rPr>
          <w:iCs/>
        </w:rPr>
      </w:pPr>
      <w:r>
        <w:rPr>
          <w:iCs/>
        </w:rPr>
        <w:t>o</w:t>
      </w:r>
      <w:r w:rsidR="00E54DDF">
        <w:rPr>
          <w:iCs/>
        </w:rPr>
        <w:t>ccur throughout the organization, at all levels, and in all functions</w:t>
      </w:r>
      <w:r>
        <w:rPr>
          <w:iCs/>
        </w:rPr>
        <w:t>;</w:t>
      </w:r>
      <w:r w:rsidR="006058BD">
        <w:rPr>
          <w:iCs/>
        </w:rPr>
        <w:t xml:space="preserve"> and</w:t>
      </w:r>
    </w:p>
    <w:p w14:paraId="69643A0E" w14:textId="291A6FE7" w:rsidR="00E54DDF" w:rsidRDefault="005A65FC" w:rsidP="002A085B">
      <w:pPr>
        <w:pStyle w:val="ListParagraph"/>
        <w:numPr>
          <w:ilvl w:val="0"/>
          <w:numId w:val="60"/>
        </w:numPr>
        <w:rPr>
          <w:iCs/>
        </w:rPr>
      </w:pPr>
      <w:r>
        <w:rPr>
          <w:iCs/>
        </w:rPr>
        <w:t>i</w:t>
      </w:r>
      <w:r w:rsidR="00E54DDF">
        <w:rPr>
          <w:iCs/>
        </w:rPr>
        <w:t xml:space="preserve">nclude functions such as approvals, authorizations, recording, </w:t>
      </w:r>
      <w:r w:rsidR="0047518D">
        <w:rPr>
          <w:iCs/>
        </w:rPr>
        <w:t xml:space="preserve">and </w:t>
      </w:r>
      <w:r w:rsidR="00E54DDF">
        <w:rPr>
          <w:iCs/>
        </w:rPr>
        <w:t xml:space="preserve">processing payments, </w:t>
      </w:r>
      <w:r w:rsidR="0047518D">
        <w:rPr>
          <w:iCs/>
        </w:rPr>
        <w:t xml:space="preserve">as well as </w:t>
      </w:r>
      <w:r w:rsidR="00E54DDF">
        <w:rPr>
          <w:iCs/>
        </w:rPr>
        <w:t xml:space="preserve">conducting reconciliations, custody of assets, </w:t>
      </w:r>
      <w:r w:rsidR="00270435">
        <w:rPr>
          <w:iCs/>
        </w:rPr>
        <w:t xml:space="preserve">and </w:t>
      </w:r>
      <w:r w:rsidR="00E54DDF">
        <w:rPr>
          <w:iCs/>
        </w:rPr>
        <w:t>review</w:t>
      </w:r>
      <w:r w:rsidR="0047518D">
        <w:rPr>
          <w:iCs/>
        </w:rPr>
        <w:t>s</w:t>
      </w:r>
      <w:r w:rsidR="00E54DDF">
        <w:rPr>
          <w:iCs/>
        </w:rPr>
        <w:t xml:space="preserve"> of performance that must have adequate separation of duties.</w:t>
      </w:r>
    </w:p>
    <w:p w14:paraId="1F06C32F" w14:textId="2172E9E7" w:rsidR="00E54DDF" w:rsidRPr="000144CB" w:rsidRDefault="00E54DDF" w:rsidP="002A085B">
      <w:pPr>
        <w:pStyle w:val="ListParagraph"/>
        <w:numPr>
          <w:ilvl w:val="0"/>
          <w:numId w:val="59"/>
        </w:numPr>
        <w:rPr>
          <w:iCs/>
        </w:rPr>
      </w:pPr>
      <w:r w:rsidRPr="00675611">
        <w:rPr>
          <w:b/>
          <w:iCs/>
        </w:rPr>
        <w:t>Communication and Information</w:t>
      </w:r>
      <w:r w:rsidRPr="000144CB">
        <w:rPr>
          <w:iCs/>
        </w:rPr>
        <w:t xml:space="preserve"> must be shared with staff and Board members to ensure consistency and proper application. </w:t>
      </w:r>
    </w:p>
    <w:p w14:paraId="2ED04C72" w14:textId="44536AF4" w:rsidR="00E54DDF" w:rsidRPr="000144CB" w:rsidRDefault="00E54DDF" w:rsidP="002A085B">
      <w:pPr>
        <w:pStyle w:val="ListParagraph"/>
        <w:numPr>
          <w:ilvl w:val="0"/>
          <w:numId w:val="59"/>
        </w:numPr>
        <w:rPr>
          <w:iCs/>
        </w:rPr>
      </w:pPr>
      <w:r>
        <w:rPr>
          <w:b/>
          <w:iCs/>
        </w:rPr>
        <w:t>Monitoring</w:t>
      </w:r>
      <w:r w:rsidR="000144CB" w:rsidRPr="000144CB">
        <w:rPr>
          <w:iCs/>
        </w:rPr>
        <w:t>—</w:t>
      </w:r>
      <w:r w:rsidR="0047518D">
        <w:rPr>
          <w:iCs/>
        </w:rPr>
        <w:t>i</w:t>
      </w:r>
      <w:r w:rsidRPr="000144CB">
        <w:rPr>
          <w:iCs/>
        </w:rPr>
        <w:t>nternal control</w:t>
      </w:r>
      <w:r w:rsidR="0047518D">
        <w:rPr>
          <w:iCs/>
        </w:rPr>
        <w:t xml:space="preserve"> </w:t>
      </w:r>
      <w:r w:rsidRPr="000144CB">
        <w:rPr>
          <w:iCs/>
        </w:rPr>
        <w:t>s</w:t>
      </w:r>
      <w:r w:rsidR="0047518D">
        <w:rPr>
          <w:iCs/>
        </w:rPr>
        <w:t>ystems</w:t>
      </w:r>
      <w:r w:rsidRPr="000144CB">
        <w:rPr>
          <w:iCs/>
        </w:rPr>
        <w:t xml:space="preserve"> must be monitored to assess their effectiveness</w:t>
      </w:r>
      <w:r w:rsidR="0047518D">
        <w:rPr>
          <w:iCs/>
        </w:rPr>
        <w:t>.</w:t>
      </w:r>
      <w:r w:rsidRPr="000144CB">
        <w:rPr>
          <w:iCs/>
        </w:rPr>
        <w:t xml:space="preserve"> </w:t>
      </w:r>
    </w:p>
    <w:p w14:paraId="4A7C9B37" w14:textId="77777777" w:rsidR="006A75E3" w:rsidRDefault="006A75E3" w:rsidP="000F45A6">
      <w:pPr>
        <w:rPr>
          <w:iCs/>
        </w:rPr>
      </w:pPr>
    </w:p>
    <w:p w14:paraId="53C464DF" w14:textId="69881587" w:rsidR="003B7347" w:rsidRPr="001F43C8" w:rsidRDefault="00270435" w:rsidP="000F45A6">
      <w:pPr>
        <w:rPr>
          <w:iCs/>
        </w:rPr>
      </w:pPr>
      <w:r>
        <w:rPr>
          <w:iCs/>
        </w:rPr>
        <w:t>A c</w:t>
      </w:r>
      <w:r w:rsidR="006748F8">
        <w:rPr>
          <w:iCs/>
        </w:rPr>
        <w:t xml:space="preserve">onflict of </w:t>
      </w:r>
      <w:r>
        <w:rPr>
          <w:iCs/>
        </w:rPr>
        <w:t>i</w:t>
      </w:r>
      <w:r w:rsidR="006748F8">
        <w:rPr>
          <w:iCs/>
        </w:rPr>
        <w:t>nterest</w:t>
      </w:r>
      <w:r>
        <w:rPr>
          <w:iCs/>
        </w:rPr>
        <w:t xml:space="preserve"> can arise when actions are taken or appear to be taken by an entity involved in more than one role, such that the performance of that entity in one role affects </w:t>
      </w:r>
      <w:r>
        <w:rPr>
          <w:iCs/>
        </w:rPr>
        <w:lastRenderedPageBreak/>
        <w:t xml:space="preserve">its interest in its other role, thereby making it difficult for the entity to </w:t>
      </w:r>
      <w:r w:rsidRPr="001F43C8">
        <w:rPr>
          <w:iCs/>
        </w:rPr>
        <w:t xml:space="preserve">perform </w:t>
      </w:r>
      <w:r w:rsidR="003B7347" w:rsidRPr="001F43C8">
        <w:rPr>
          <w:iCs/>
        </w:rPr>
        <w:t>multiple functions</w:t>
      </w:r>
      <w:r w:rsidRPr="001F43C8">
        <w:rPr>
          <w:iCs/>
        </w:rPr>
        <w:t xml:space="preserve"> objectively and impartially.</w:t>
      </w:r>
      <w:r w:rsidR="00777A7E" w:rsidRPr="001F43C8">
        <w:rPr>
          <w:iCs/>
        </w:rPr>
        <w:t xml:space="preserve"> </w:t>
      </w:r>
    </w:p>
    <w:p w14:paraId="3B900D09" w14:textId="77777777" w:rsidR="003B7347" w:rsidRPr="001F43C8" w:rsidRDefault="003B7347" w:rsidP="000F45A6">
      <w:pPr>
        <w:rPr>
          <w:iCs/>
        </w:rPr>
      </w:pPr>
    </w:p>
    <w:p w14:paraId="168AF354" w14:textId="1DBDB3E6" w:rsidR="00B66299" w:rsidRDefault="002C39F9" w:rsidP="00B66299">
      <w:pPr>
        <w:rPr>
          <w:iCs/>
        </w:rPr>
      </w:pPr>
      <w:r w:rsidRPr="001F43C8">
        <w:rPr>
          <w:iCs/>
        </w:rPr>
        <w:t>Related to the procurement process, p</w:t>
      </w:r>
      <w:r w:rsidR="00270435" w:rsidRPr="001F43C8">
        <w:rPr>
          <w:iCs/>
        </w:rPr>
        <w:t>roper firewalls must be</w:t>
      </w:r>
      <w:r w:rsidR="00270435">
        <w:rPr>
          <w:iCs/>
        </w:rPr>
        <w:t xml:space="preserve"> in place to ensure the transparency and integrity of the procurement process and demonstrate that the selection process was </w:t>
      </w:r>
      <w:proofErr w:type="gramStart"/>
      <w:r w:rsidR="00270435">
        <w:rPr>
          <w:iCs/>
        </w:rPr>
        <w:t>impartial</w:t>
      </w:r>
      <w:proofErr w:type="gramEnd"/>
      <w:r w:rsidR="00270435">
        <w:rPr>
          <w:iCs/>
        </w:rPr>
        <w:t xml:space="preserve"> and that no preferential treatment was giv</w:t>
      </w:r>
      <w:r w:rsidR="00B85093">
        <w:rPr>
          <w:iCs/>
        </w:rPr>
        <w:t>en at any stage of the process.</w:t>
      </w:r>
      <w:r w:rsidR="003B7347">
        <w:rPr>
          <w:iCs/>
        </w:rPr>
        <w:t xml:space="preserve"> </w:t>
      </w:r>
      <w:r w:rsidR="00B66299">
        <w:rPr>
          <w:iCs/>
        </w:rPr>
        <w:t xml:space="preserve">No entity or individual </w:t>
      </w:r>
      <w:r w:rsidR="00A24B4D">
        <w:rPr>
          <w:iCs/>
        </w:rPr>
        <w:t xml:space="preserve">who </w:t>
      </w:r>
      <w:r w:rsidR="00B66299">
        <w:rPr>
          <w:iCs/>
        </w:rPr>
        <w:t xml:space="preserve">has any role in the issuance of a solicitation may compete or submit a proposal under that procurement action, including the development of requirements, drafting the </w:t>
      </w:r>
      <w:r w:rsidR="00AC79AD">
        <w:rPr>
          <w:iCs/>
        </w:rPr>
        <w:t>Request for Proposal</w:t>
      </w:r>
      <w:r w:rsidR="00237DF3">
        <w:rPr>
          <w:iCs/>
        </w:rPr>
        <w:t>s</w:t>
      </w:r>
      <w:r w:rsidR="00AC79AD">
        <w:rPr>
          <w:iCs/>
        </w:rPr>
        <w:t xml:space="preserve"> </w:t>
      </w:r>
      <w:r w:rsidR="00B66299">
        <w:rPr>
          <w:iCs/>
        </w:rPr>
        <w:t xml:space="preserve">or </w:t>
      </w:r>
      <w:r w:rsidR="00AC79AD">
        <w:rPr>
          <w:iCs/>
        </w:rPr>
        <w:t>Invitation for Bid</w:t>
      </w:r>
      <w:r w:rsidR="00B66299">
        <w:rPr>
          <w:iCs/>
        </w:rPr>
        <w:t>, evaluation of proposals</w:t>
      </w:r>
      <w:r w:rsidR="00AF4AD0">
        <w:rPr>
          <w:iCs/>
        </w:rPr>
        <w:t xml:space="preserve"> and</w:t>
      </w:r>
      <w:r w:rsidR="00B66299">
        <w:rPr>
          <w:iCs/>
        </w:rPr>
        <w:t>/</w:t>
      </w:r>
      <w:r w:rsidR="00AF4AD0">
        <w:rPr>
          <w:iCs/>
        </w:rPr>
        <w:t xml:space="preserve">or </w:t>
      </w:r>
      <w:r w:rsidR="00B66299">
        <w:rPr>
          <w:iCs/>
        </w:rPr>
        <w:t xml:space="preserve">bids, and identification of </w:t>
      </w:r>
      <w:r w:rsidR="00AF4AD0">
        <w:rPr>
          <w:iCs/>
        </w:rPr>
        <w:t xml:space="preserve">a </w:t>
      </w:r>
      <w:r w:rsidR="00B66299">
        <w:rPr>
          <w:iCs/>
        </w:rPr>
        <w:t>best entity.</w:t>
      </w:r>
    </w:p>
    <w:p w14:paraId="418B8A63" w14:textId="1640EC98" w:rsidR="00B66299" w:rsidRDefault="00B66299" w:rsidP="00B66299">
      <w:pPr>
        <w:rPr>
          <w:iCs/>
        </w:rPr>
      </w:pPr>
    </w:p>
    <w:p w14:paraId="51D37396" w14:textId="77777777" w:rsidR="00C339C2" w:rsidRDefault="00B66299" w:rsidP="00ED5586">
      <w:pPr>
        <w:rPr>
          <w:iCs/>
        </w:rPr>
      </w:pPr>
      <w:r>
        <w:rPr>
          <w:iCs/>
        </w:rPr>
        <w:t xml:space="preserve">For firewalls to be effective and efficient there must be a complete separation in duties and an alternate entity must be identified, such as the </w:t>
      </w:r>
      <w:r w:rsidR="00F15AC2">
        <w:rPr>
          <w:iCs/>
        </w:rPr>
        <w:t>s</w:t>
      </w:r>
      <w:r>
        <w:rPr>
          <w:iCs/>
        </w:rPr>
        <w:t>tate, to assist if the Board plans on submitting a proposal.</w:t>
      </w:r>
    </w:p>
    <w:p w14:paraId="1DDE8B21" w14:textId="4CB97EE7" w:rsidR="00ED5586" w:rsidRDefault="00ED5586" w:rsidP="00ED5586">
      <w:pPr>
        <w:rPr>
          <w:iCs/>
        </w:rPr>
      </w:pPr>
      <w:r w:rsidRPr="00ED5586">
        <w:rPr>
          <w:iCs/>
        </w:rPr>
        <w:t> </w:t>
      </w:r>
    </w:p>
    <w:p w14:paraId="382523E8" w14:textId="68F36D2C" w:rsidR="00675611" w:rsidRDefault="00F16087" w:rsidP="00ED5586">
      <w:pPr>
        <w:rPr>
          <w:iCs/>
        </w:rPr>
      </w:pPr>
      <w:r>
        <w:rPr>
          <w:iCs/>
        </w:rPr>
        <w:t xml:space="preserve">If a Board </w:t>
      </w:r>
      <w:r w:rsidR="00A91B2D">
        <w:rPr>
          <w:iCs/>
        </w:rPr>
        <w:t xml:space="preserve">applies </w:t>
      </w:r>
      <w:r w:rsidR="002C1C61" w:rsidRPr="001F43C8">
        <w:rPr>
          <w:iCs/>
        </w:rPr>
        <w:t xml:space="preserve">and is approved </w:t>
      </w:r>
      <w:r w:rsidRPr="001F43C8">
        <w:rPr>
          <w:iCs/>
        </w:rPr>
        <w:t xml:space="preserve">to be the </w:t>
      </w:r>
      <w:r w:rsidR="00F15AC2" w:rsidRPr="001F43C8">
        <w:rPr>
          <w:iCs/>
        </w:rPr>
        <w:t>f</w:t>
      </w:r>
      <w:r w:rsidRPr="001F43C8">
        <w:rPr>
          <w:iCs/>
        </w:rPr>
        <w:t xml:space="preserve">iscal </w:t>
      </w:r>
      <w:r w:rsidR="00F15AC2" w:rsidRPr="001F43C8">
        <w:rPr>
          <w:iCs/>
        </w:rPr>
        <w:t>a</w:t>
      </w:r>
      <w:r w:rsidRPr="001F43C8">
        <w:rPr>
          <w:iCs/>
        </w:rPr>
        <w:t>gent</w:t>
      </w:r>
      <w:r w:rsidR="002C1C61" w:rsidRPr="001F43C8">
        <w:rPr>
          <w:iCs/>
        </w:rPr>
        <w:t xml:space="preserve"> or</w:t>
      </w:r>
      <w:r w:rsidRPr="001F43C8">
        <w:rPr>
          <w:iCs/>
        </w:rPr>
        <w:t xml:space="preserve"> the grantee for a local workforce partner program, the Board</w:t>
      </w:r>
      <w:r w:rsidR="002C1C61" w:rsidRPr="001F43C8">
        <w:rPr>
          <w:iCs/>
        </w:rPr>
        <w:t>,</w:t>
      </w:r>
      <w:r w:rsidRPr="001F43C8">
        <w:rPr>
          <w:iCs/>
        </w:rPr>
        <w:t xml:space="preserve"> </w:t>
      </w:r>
      <w:r w:rsidR="002C1C61" w:rsidRPr="001F43C8">
        <w:rPr>
          <w:iCs/>
        </w:rPr>
        <w:t>when acting in its capacity as the fiscal agent or partner program grantee,</w:t>
      </w:r>
      <w:r>
        <w:rPr>
          <w:iCs/>
        </w:rPr>
        <w:t xml:space="preserve"> </w:t>
      </w:r>
      <w:r w:rsidR="00675611">
        <w:rPr>
          <w:iCs/>
        </w:rPr>
        <w:t>mus</w:t>
      </w:r>
      <w:r w:rsidR="00ED20E6">
        <w:rPr>
          <w:iCs/>
        </w:rPr>
        <w:t>t</w:t>
      </w:r>
      <w:r w:rsidR="00675611">
        <w:rPr>
          <w:iCs/>
        </w:rPr>
        <w:t xml:space="preserve"> ensure the following: </w:t>
      </w:r>
    </w:p>
    <w:p w14:paraId="2EBC6F9B" w14:textId="249E017E" w:rsidR="00675611" w:rsidRPr="002F5364" w:rsidRDefault="00675611" w:rsidP="002A085B">
      <w:pPr>
        <w:pStyle w:val="ListParagraph"/>
        <w:numPr>
          <w:ilvl w:val="0"/>
          <w:numId w:val="61"/>
        </w:numPr>
        <w:rPr>
          <w:iCs/>
        </w:rPr>
      </w:pPr>
      <w:r>
        <w:rPr>
          <w:iCs/>
        </w:rPr>
        <w:t>Separation of duties</w:t>
      </w:r>
      <w:r w:rsidRPr="002F5364">
        <w:rPr>
          <w:iCs/>
        </w:rPr>
        <w:t xml:space="preserve"> among staff functions, duties, </w:t>
      </w:r>
      <w:r w:rsidR="006A6A28" w:rsidRPr="002F5364">
        <w:rPr>
          <w:iCs/>
        </w:rPr>
        <w:t xml:space="preserve">and </w:t>
      </w:r>
      <w:r w:rsidR="00AE152F" w:rsidRPr="002F5364">
        <w:rPr>
          <w:iCs/>
        </w:rPr>
        <w:t>responsibilities, including</w:t>
      </w:r>
      <w:r w:rsidR="008E48B1" w:rsidRPr="002F5364">
        <w:rPr>
          <w:iCs/>
        </w:rPr>
        <w:t xml:space="preserve"> r</w:t>
      </w:r>
      <w:r w:rsidRPr="002F5364">
        <w:rPr>
          <w:iCs/>
        </w:rPr>
        <w:t xml:space="preserve">esponsibilities of </w:t>
      </w:r>
      <w:r w:rsidR="00AE152F" w:rsidRPr="002F5364">
        <w:rPr>
          <w:iCs/>
        </w:rPr>
        <w:t>staff who fulfill</w:t>
      </w:r>
      <w:r w:rsidR="001E6F68" w:rsidRPr="002F5364">
        <w:rPr>
          <w:iCs/>
        </w:rPr>
        <w:t xml:space="preserve"> </w:t>
      </w:r>
      <w:r w:rsidRPr="002F5364">
        <w:rPr>
          <w:iCs/>
        </w:rPr>
        <w:t>multiple roles</w:t>
      </w:r>
    </w:p>
    <w:p w14:paraId="31CD25EB" w14:textId="0EFDA163" w:rsidR="00675611" w:rsidRDefault="00675611" w:rsidP="002A085B">
      <w:pPr>
        <w:pStyle w:val="ListParagraph"/>
        <w:numPr>
          <w:ilvl w:val="0"/>
          <w:numId w:val="61"/>
        </w:numPr>
        <w:rPr>
          <w:iCs/>
        </w:rPr>
      </w:pPr>
      <w:r>
        <w:rPr>
          <w:iCs/>
        </w:rPr>
        <w:t>Recusal from voting on any related matters applicable to these other duties</w:t>
      </w:r>
    </w:p>
    <w:p w14:paraId="037E1FEF" w14:textId="4B1E1CCD" w:rsidR="00675611" w:rsidRDefault="008E48B1" w:rsidP="002A085B">
      <w:pPr>
        <w:pStyle w:val="ListParagraph"/>
        <w:numPr>
          <w:ilvl w:val="0"/>
          <w:numId w:val="61"/>
        </w:numPr>
        <w:rPr>
          <w:iCs/>
        </w:rPr>
      </w:pPr>
      <w:r>
        <w:rPr>
          <w:iCs/>
        </w:rPr>
        <w:t>P</w:t>
      </w:r>
      <w:r w:rsidR="00675611">
        <w:rPr>
          <w:iCs/>
        </w:rPr>
        <w:t>hysical or electronic access to information</w:t>
      </w:r>
      <w:r>
        <w:rPr>
          <w:iCs/>
        </w:rPr>
        <w:t xml:space="preserve"> is restricted</w:t>
      </w:r>
    </w:p>
    <w:p w14:paraId="49951E01" w14:textId="28FD9445" w:rsidR="00675611" w:rsidRDefault="00675611" w:rsidP="002A085B">
      <w:pPr>
        <w:pStyle w:val="ListParagraph"/>
        <w:numPr>
          <w:ilvl w:val="0"/>
          <w:numId w:val="61"/>
        </w:numPr>
        <w:rPr>
          <w:iCs/>
        </w:rPr>
      </w:pPr>
      <w:r>
        <w:rPr>
          <w:iCs/>
        </w:rPr>
        <w:t>Complete independence over supervision or control of staff</w:t>
      </w:r>
    </w:p>
    <w:p w14:paraId="4B284364" w14:textId="3244DA8B" w:rsidR="00675611" w:rsidRPr="00F16087" w:rsidRDefault="00675611" w:rsidP="002A085B">
      <w:pPr>
        <w:pStyle w:val="ListParagraph"/>
        <w:numPr>
          <w:ilvl w:val="0"/>
          <w:numId w:val="61"/>
        </w:numPr>
        <w:rPr>
          <w:iCs/>
        </w:rPr>
      </w:pPr>
      <w:r w:rsidRPr="00F16087">
        <w:rPr>
          <w:iCs/>
        </w:rPr>
        <w:t>Complete confidentiality o</w:t>
      </w:r>
      <w:r w:rsidR="00E42A56">
        <w:rPr>
          <w:iCs/>
        </w:rPr>
        <w:t>f</w:t>
      </w:r>
      <w:r w:rsidRPr="00F16087">
        <w:rPr>
          <w:iCs/>
        </w:rPr>
        <w:t xml:space="preserve"> information </w:t>
      </w:r>
      <w:r w:rsidR="001E6F68">
        <w:rPr>
          <w:iCs/>
        </w:rPr>
        <w:t xml:space="preserve">on the </w:t>
      </w:r>
      <w:r w:rsidRPr="00F16087">
        <w:rPr>
          <w:iCs/>
        </w:rPr>
        <w:t>documentation involved in these duties</w:t>
      </w:r>
    </w:p>
    <w:p w14:paraId="71564F06" w14:textId="5BD64DA4" w:rsidR="00ED5586" w:rsidRDefault="00ED5586" w:rsidP="00ED5586">
      <w:pPr>
        <w:rPr>
          <w:iCs/>
        </w:rPr>
      </w:pPr>
    </w:p>
    <w:p w14:paraId="5D0FF130" w14:textId="216FA861" w:rsidR="001E6F68" w:rsidRPr="000D185B" w:rsidRDefault="00764FE1" w:rsidP="00ED5586">
      <w:pPr>
        <w:rPr>
          <w:iCs/>
        </w:rPr>
      </w:pPr>
      <w:r>
        <w:rPr>
          <w:iCs/>
        </w:rPr>
        <w:t>B</w:t>
      </w:r>
      <w:r w:rsidR="000D185B">
        <w:rPr>
          <w:iCs/>
        </w:rPr>
        <w:t>est practice</w:t>
      </w:r>
      <w:r>
        <w:rPr>
          <w:iCs/>
        </w:rPr>
        <w:t>s</w:t>
      </w:r>
      <w:r w:rsidR="000D185B">
        <w:rPr>
          <w:iCs/>
        </w:rPr>
        <w:t xml:space="preserve"> </w:t>
      </w:r>
      <w:r>
        <w:rPr>
          <w:iCs/>
        </w:rPr>
        <w:t xml:space="preserve">for establishing </w:t>
      </w:r>
      <w:r w:rsidR="000D185B">
        <w:rPr>
          <w:iCs/>
        </w:rPr>
        <w:t>firewalls are as follows:</w:t>
      </w:r>
    </w:p>
    <w:p w14:paraId="634A8C9B" w14:textId="72A63C62" w:rsidR="00527EB6" w:rsidRDefault="00527EB6" w:rsidP="002A085B">
      <w:pPr>
        <w:pStyle w:val="ListParagraph"/>
        <w:numPr>
          <w:ilvl w:val="0"/>
          <w:numId w:val="62"/>
        </w:numPr>
        <w:rPr>
          <w:iCs/>
        </w:rPr>
      </w:pPr>
      <w:r w:rsidRPr="00527EB6">
        <w:rPr>
          <w:iCs/>
        </w:rPr>
        <w:t xml:space="preserve">Ensure that conflict of interest and/or financial disclosure forms are up-to-date for all members and </w:t>
      </w:r>
      <w:r w:rsidR="000D32BF">
        <w:rPr>
          <w:iCs/>
        </w:rPr>
        <w:t>individuals</w:t>
      </w:r>
      <w:r w:rsidR="000D32BF" w:rsidRPr="00527EB6">
        <w:rPr>
          <w:iCs/>
        </w:rPr>
        <w:t xml:space="preserve"> </w:t>
      </w:r>
      <w:r w:rsidRPr="00527EB6">
        <w:rPr>
          <w:iCs/>
        </w:rPr>
        <w:t>involved in more than one role function or procurement action</w:t>
      </w:r>
    </w:p>
    <w:p w14:paraId="1B8253BD" w14:textId="6E6772A9" w:rsidR="00527EB6" w:rsidRDefault="00527EB6" w:rsidP="002A085B">
      <w:pPr>
        <w:pStyle w:val="ListParagraph"/>
        <w:numPr>
          <w:ilvl w:val="0"/>
          <w:numId w:val="62"/>
        </w:numPr>
        <w:rPr>
          <w:iCs/>
        </w:rPr>
      </w:pPr>
      <w:r>
        <w:rPr>
          <w:iCs/>
        </w:rPr>
        <w:t>Update firewall and conflict of interest policies when new procurement actions arise</w:t>
      </w:r>
    </w:p>
    <w:p w14:paraId="343D1272" w14:textId="65A0A7A5" w:rsidR="00527EB6" w:rsidRPr="00527EB6" w:rsidRDefault="00527EB6" w:rsidP="002A085B">
      <w:pPr>
        <w:pStyle w:val="ListParagraph"/>
        <w:numPr>
          <w:ilvl w:val="0"/>
          <w:numId w:val="62"/>
        </w:numPr>
        <w:rPr>
          <w:iCs/>
        </w:rPr>
      </w:pPr>
      <w:r>
        <w:rPr>
          <w:iCs/>
        </w:rPr>
        <w:t xml:space="preserve">Provide reasonable assurance that </w:t>
      </w:r>
      <w:r w:rsidR="00D55119">
        <w:rPr>
          <w:iCs/>
        </w:rPr>
        <w:t xml:space="preserve">the </w:t>
      </w:r>
      <w:r>
        <w:rPr>
          <w:iCs/>
        </w:rPr>
        <w:t xml:space="preserve">separation of duties is enforced from all </w:t>
      </w:r>
      <w:r w:rsidR="00D55119">
        <w:rPr>
          <w:iCs/>
        </w:rPr>
        <w:t xml:space="preserve">areas </w:t>
      </w:r>
      <w:r>
        <w:rPr>
          <w:iCs/>
        </w:rPr>
        <w:t>of the local workforce system</w:t>
      </w:r>
    </w:p>
    <w:p w14:paraId="7C2B8428" w14:textId="677B03F4" w:rsidR="00DD4DCF" w:rsidRPr="0059457C" w:rsidRDefault="00DD4DCF" w:rsidP="00BF651C">
      <w:pPr>
        <w:pStyle w:val="Heading2"/>
        <w:spacing w:after="240"/>
        <w:rPr>
          <w:rFonts w:cs="Times New Roman"/>
        </w:rPr>
      </w:pPr>
      <w:bookmarkStart w:id="69" w:name="_Toc480808502"/>
      <w:bookmarkStart w:id="70" w:name="_Toc480808750"/>
      <w:bookmarkStart w:id="71" w:name="_Toc480808869"/>
      <w:bookmarkStart w:id="72" w:name="_Toc483475420"/>
      <w:bookmarkStart w:id="73" w:name="_Toc483501935"/>
      <w:bookmarkStart w:id="74" w:name="_Toc483502506"/>
      <w:bookmarkStart w:id="75" w:name="_Toc357450028"/>
      <w:bookmarkStart w:id="76" w:name="_Toc357452093"/>
      <w:bookmarkStart w:id="77" w:name="_Toc357452853"/>
      <w:bookmarkStart w:id="78" w:name="_Toc357453280"/>
      <w:bookmarkStart w:id="79" w:name="_Toc357453369"/>
      <w:bookmarkStart w:id="80" w:name="_Toc357453499"/>
      <w:bookmarkStart w:id="81" w:name="_Toc357453879"/>
      <w:bookmarkStart w:id="82" w:name="_Toc483894679"/>
      <w:bookmarkStart w:id="83" w:name="_Toc487209020"/>
      <w:bookmarkStart w:id="84" w:name="_Toc24618732"/>
      <w:r w:rsidRPr="0059457C">
        <w:rPr>
          <w:rFonts w:cs="Times New Roman"/>
        </w:rPr>
        <w:t>WORKFORCE SOLUTIONS OFFICES</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00DA0475">
        <w:rPr>
          <w:rFonts w:cs="Times New Roman"/>
        </w:rPr>
        <w:t xml:space="preserve"> </w:t>
      </w:r>
    </w:p>
    <w:p w14:paraId="524F5806" w14:textId="53CC71A7" w:rsidR="00614C93" w:rsidRDefault="00DD4DCF" w:rsidP="00A81FF0">
      <w:pPr>
        <w:spacing w:after="120"/>
        <w:rPr>
          <w:iCs/>
        </w:rPr>
      </w:pPr>
      <w:r>
        <w:rPr>
          <w:iCs/>
        </w:rPr>
        <w:t xml:space="preserve">There are two types of Workforce Solutions </w:t>
      </w:r>
      <w:r w:rsidR="00A239B9">
        <w:rPr>
          <w:iCs/>
        </w:rPr>
        <w:t>O</w:t>
      </w:r>
      <w:r>
        <w:rPr>
          <w:iCs/>
        </w:rPr>
        <w:t>ffices in Texas:</w:t>
      </w:r>
    </w:p>
    <w:p w14:paraId="5A30D2ED" w14:textId="4BCDBFD0" w:rsidR="00C5075B" w:rsidRPr="00D55119" w:rsidRDefault="00DD4DCF" w:rsidP="002A085B">
      <w:pPr>
        <w:pStyle w:val="ListParagraph"/>
        <w:numPr>
          <w:ilvl w:val="0"/>
          <w:numId w:val="26"/>
        </w:numPr>
        <w:ind w:left="360"/>
        <w:rPr>
          <w:iCs/>
        </w:rPr>
      </w:pPr>
      <w:r w:rsidRPr="00953B05">
        <w:rPr>
          <w:b/>
          <w:iCs/>
        </w:rPr>
        <w:t>Comprehensive</w:t>
      </w:r>
      <w:r w:rsidR="00965CFC">
        <w:rPr>
          <w:b/>
          <w:iCs/>
        </w:rPr>
        <w:t xml:space="preserve"> Center</w:t>
      </w:r>
      <w:r w:rsidR="00D55119">
        <w:rPr>
          <w:b/>
          <w:iCs/>
        </w:rPr>
        <w:t>—</w:t>
      </w:r>
      <w:r w:rsidR="009B0AB3">
        <w:rPr>
          <w:iCs/>
        </w:rPr>
        <w:t>e</w:t>
      </w:r>
      <w:r w:rsidR="00614C93" w:rsidRPr="00D55119">
        <w:rPr>
          <w:iCs/>
        </w:rPr>
        <w:t>ach</w:t>
      </w:r>
      <w:r w:rsidR="009B4F06" w:rsidRPr="00D55119">
        <w:rPr>
          <w:iCs/>
        </w:rPr>
        <w:t xml:space="preserve"> </w:t>
      </w:r>
      <w:r w:rsidR="00614C93" w:rsidRPr="00D55119">
        <w:rPr>
          <w:iCs/>
        </w:rPr>
        <w:t xml:space="preserve">workforce area must include at least one comprehensive </w:t>
      </w:r>
      <w:r w:rsidR="00A81FF0" w:rsidRPr="00D071ED">
        <w:rPr>
          <w:iCs/>
        </w:rPr>
        <w:t xml:space="preserve">center </w:t>
      </w:r>
      <w:r w:rsidR="00614C93" w:rsidRPr="00D071ED">
        <w:rPr>
          <w:iCs/>
        </w:rPr>
        <w:t>where all required</w:t>
      </w:r>
      <w:r w:rsidR="009B4F06" w:rsidRPr="00D071ED">
        <w:rPr>
          <w:iCs/>
        </w:rPr>
        <w:t xml:space="preserve"> workforce</w:t>
      </w:r>
      <w:r w:rsidR="00614C93" w:rsidRPr="00D071ED">
        <w:rPr>
          <w:iCs/>
        </w:rPr>
        <w:t xml:space="preserve"> partner programs and services are available, either physically co-located</w:t>
      </w:r>
      <w:r w:rsidR="00614C93" w:rsidRPr="00D55119">
        <w:rPr>
          <w:iCs/>
        </w:rPr>
        <w:t xml:space="preserve"> or through direct linkage.</w:t>
      </w:r>
    </w:p>
    <w:p w14:paraId="32D2B527" w14:textId="77777777" w:rsidR="00C5075B" w:rsidRDefault="00C5075B" w:rsidP="00953B05">
      <w:pPr>
        <w:pStyle w:val="ListParagraph"/>
        <w:ind w:left="360"/>
        <w:rPr>
          <w:iCs/>
        </w:rPr>
      </w:pPr>
    </w:p>
    <w:p w14:paraId="4F8D2498" w14:textId="6BC694AD" w:rsidR="00C5075B" w:rsidRPr="00C5075B" w:rsidRDefault="00C5075B" w:rsidP="00953B05">
      <w:pPr>
        <w:pStyle w:val="ListParagraph"/>
        <w:ind w:left="360"/>
        <w:rPr>
          <w:iCs/>
        </w:rPr>
      </w:pPr>
      <w:r w:rsidRPr="00C5075B">
        <w:rPr>
          <w:iCs/>
        </w:rPr>
        <w:t xml:space="preserve">Direct linkage </w:t>
      </w:r>
      <w:r>
        <w:t xml:space="preserve">through technology provides customers with access to program staff </w:t>
      </w:r>
      <w:r w:rsidR="00D55119">
        <w:t xml:space="preserve">who </w:t>
      </w:r>
      <w:r>
        <w:t>can provide meaningful information or services for those</w:t>
      </w:r>
      <w:r w:rsidR="009B4F06">
        <w:t xml:space="preserve"> workforce</w:t>
      </w:r>
      <w:r>
        <w:t xml:space="preserve"> partner programs not physically located in a comprehensive </w:t>
      </w:r>
      <w:r w:rsidR="00965CFC">
        <w:t>center</w:t>
      </w:r>
      <w:r>
        <w:t>.</w:t>
      </w:r>
    </w:p>
    <w:p w14:paraId="4845D720" w14:textId="77777777" w:rsidR="00614C93" w:rsidRPr="00C5075B" w:rsidRDefault="00614C93" w:rsidP="00953B05">
      <w:pPr>
        <w:pStyle w:val="ListParagraph"/>
        <w:ind w:left="360"/>
        <w:rPr>
          <w:iCs/>
        </w:rPr>
      </w:pPr>
    </w:p>
    <w:p w14:paraId="127326D9" w14:textId="2DF90155" w:rsidR="00DD4DCF" w:rsidRDefault="00DD4DCF" w:rsidP="002A085B">
      <w:pPr>
        <w:pStyle w:val="ListParagraph"/>
        <w:numPr>
          <w:ilvl w:val="0"/>
          <w:numId w:val="26"/>
        </w:numPr>
        <w:ind w:left="360"/>
      </w:pPr>
      <w:r w:rsidRPr="00953B05">
        <w:rPr>
          <w:b/>
        </w:rPr>
        <w:lastRenderedPageBreak/>
        <w:t xml:space="preserve">Affiliate </w:t>
      </w:r>
      <w:r w:rsidR="00614C93" w:rsidRPr="00953B05">
        <w:rPr>
          <w:b/>
        </w:rPr>
        <w:t>S</w:t>
      </w:r>
      <w:r w:rsidRPr="00953B05">
        <w:rPr>
          <w:b/>
        </w:rPr>
        <w:t>ite</w:t>
      </w:r>
      <w:r w:rsidR="00D55119">
        <w:rPr>
          <w:b/>
          <w:iCs/>
        </w:rPr>
        <w:t>—</w:t>
      </w:r>
      <w:r w:rsidR="00614C93">
        <w:t xml:space="preserve">a </w:t>
      </w:r>
      <w:r w:rsidR="00A239B9">
        <w:t xml:space="preserve">Workforce Solutions </w:t>
      </w:r>
      <w:r w:rsidR="009B4F06">
        <w:t>O</w:t>
      </w:r>
      <w:r w:rsidR="00A239B9">
        <w:t xml:space="preserve">ffice </w:t>
      </w:r>
      <w:r w:rsidR="00614C93">
        <w:t xml:space="preserve">where job seekers and employers can access </w:t>
      </w:r>
      <w:r w:rsidR="00D55119">
        <w:t xml:space="preserve">the </w:t>
      </w:r>
      <w:r w:rsidR="00614C93">
        <w:t xml:space="preserve">programs, services, and activities of one or more </w:t>
      </w:r>
      <w:r w:rsidR="0077235C">
        <w:t>workforce</w:t>
      </w:r>
      <w:r w:rsidR="00614C93">
        <w:t xml:space="preserve"> partners, and where:</w:t>
      </w:r>
    </w:p>
    <w:p w14:paraId="75C42ED7" w14:textId="4C0382EE" w:rsidR="00614C93" w:rsidRDefault="00D55119" w:rsidP="002A085B">
      <w:pPr>
        <w:pStyle w:val="ListParagraph"/>
        <w:numPr>
          <w:ilvl w:val="0"/>
          <w:numId w:val="27"/>
        </w:numPr>
        <w:ind w:left="720"/>
      </w:pPr>
      <w:r>
        <w:t>t</w:t>
      </w:r>
      <w:r w:rsidR="00614C93">
        <w:t xml:space="preserve">he operation of the </w:t>
      </w:r>
      <w:r w:rsidR="009B4F06">
        <w:t>Workforce Solutions Office</w:t>
      </w:r>
      <w:r w:rsidR="00614C93">
        <w:t xml:space="preserve"> adds a cost to the </w:t>
      </w:r>
      <w:r w:rsidR="00D16FC2">
        <w:t>B</w:t>
      </w:r>
      <w:r w:rsidR="00614C93">
        <w:t>oard’s operational budget; or</w:t>
      </w:r>
    </w:p>
    <w:p w14:paraId="4F8F218D" w14:textId="75C30258" w:rsidR="00614C93" w:rsidRDefault="00D55119" w:rsidP="002A085B">
      <w:pPr>
        <w:pStyle w:val="ListParagraph"/>
        <w:numPr>
          <w:ilvl w:val="0"/>
          <w:numId w:val="27"/>
        </w:numPr>
        <w:ind w:left="720"/>
      </w:pPr>
      <w:r>
        <w:t>t</w:t>
      </w:r>
      <w:r w:rsidR="00614C93">
        <w:t xml:space="preserve">he </w:t>
      </w:r>
      <w:r w:rsidR="00D16FC2">
        <w:t>B</w:t>
      </w:r>
      <w:r w:rsidR="00614C93">
        <w:t>oard is responsible for oversight and management of the center.</w:t>
      </w:r>
    </w:p>
    <w:p w14:paraId="02F1FB9D" w14:textId="41F4972C" w:rsidR="00614C93" w:rsidRDefault="00614C93" w:rsidP="00953B05">
      <w:pPr>
        <w:ind w:left="360"/>
      </w:pPr>
    </w:p>
    <w:p w14:paraId="350BC30F" w14:textId="0E15B83E" w:rsidR="00614C93" w:rsidRDefault="00614C93" w:rsidP="00953B05">
      <w:pPr>
        <w:ind w:left="360"/>
      </w:pPr>
      <w:r>
        <w:t xml:space="preserve">Some affiliate sites are specialized </w:t>
      </w:r>
      <w:r w:rsidR="00831442">
        <w:t>center</w:t>
      </w:r>
      <w:r w:rsidR="009B4F06">
        <w:t>s</w:t>
      </w:r>
      <w:r>
        <w:t xml:space="preserve"> established to serve a specific population, such as dislocated workers or youth.</w:t>
      </w:r>
    </w:p>
    <w:p w14:paraId="7C247F17" w14:textId="77777777" w:rsidR="00614C93" w:rsidRPr="00C5075B" w:rsidRDefault="00614C93" w:rsidP="00953B05">
      <w:pPr>
        <w:ind w:left="360"/>
      </w:pPr>
    </w:p>
    <w:p w14:paraId="7ABFA756" w14:textId="51E321A2" w:rsidR="00614C93" w:rsidRDefault="00831442" w:rsidP="00953B05">
      <w:pPr>
        <w:pStyle w:val="ListParagraph"/>
        <w:ind w:left="360"/>
        <w:rPr>
          <w:iCs/>
        </w:rPr>
      </w:pPr>
      <w:r>
        <w:rPr>
          <w:iCs/>
        </w:rPr>
        <w:t xml:space="preserve">Additionally, </w:t>
      </w:r>
      <w:r w:rsidR="00A239B9">
        <w:rPr>
          <w:iCs/>
        </w:rPr>
        <w:t xml:space="preserve">workforce </w:t>
      </w:r>
      <w:r w:rsidR="00D16FC2">
        <w:rPr>
          <w:iCs/>
        </w:rPr>
        <w:t xml:space="preserve">areas may include a network of eligible </w:t>
      </w:r>
      <w:r w:rsidR="0077235C">
        <w:rPr>
          <w:iCs/>
        </w:rPr>
        <w:t>workforce</w:t>
      </w:r>
      <w:r w:rsidR="00D16FC2">
        <w:rPr>
          <w:iCs/>
        </w:rPr>
        <w:t xml:space="preserve"> partners where each partner provides one or more of the programs, services, and activities at </w:t>
      </w:r>
      <w:r>
        <w:rPr>
          <w:iCs/>
        </w:rPr>
        <w:t>its</w:t>
      </w:r>
      <w:r w:rsidR="00D16FC2">
        <w:rPr>
          <w:iCs/>
        </w:rPr>
        <w:t xml:space="preserve"> own location</w:t>
      </w:r>
      <w:r w:rsidR="00E85F0B">
        <w:rPr>
          <w:iCs/>
        </w:rPr>
        <w:t>,</w:t>
      </w:r>
      <w:r w:rsidR="00D16FC2">
        <w:rPr>
          <w:iCs/>
        </w:rPr>
        <w:t xml:space="preserve"> </w:t>
      </w:r>
      <w:r w:rsidR="000453E4">
        <w:rPr>
          <w:iCs/>
        </w:rPr>
        <w:t xml:space="preserve">but </w:t>
      </w:r>
      <w:r w:rsidR="00D16FC2">
        <w:rPr>
          <w:iCs/>
        </w:rPr>
        <w:t xml:space="preserve">which </w:t>
      </w:r>
      <w:r w:rsidR="006E480A">
        <w:rPr>
          <w:iCs/>
        </w:rPr>
        <w:t>are</w:t>
      </w:r>
      <w:r w:rsidR="00A67FD3">
        <w:rPr>
          <w:iCs/>
        </w:rPr>
        <w:t xml:space="preserve"> </w:t>
      </w:r>
      <w:r w:rsidR="006E480A">
        <w:rPr>
          <w:iCs/>
        </w:rPr>
        <w:t xml:space="preserve">also </w:t>
      </w:r>
      <w:r w:rsidR="00D16FC2">
        <w:rPr>
          <w:iCs/>
        </w:rPr>
        <w:t xml:space="preserve">linked, physically or technologically, to the Board’s </w:t>
      </w:r>
      <w:r w:rsidR="00965CFC">
        <w:rPr>
          <w:iCs/>
        </w:rPr>
        <w:t>comprehensive center</w:t>
      </w:r>
      <w:r w:rsidR="00D16FC2">
        <w:rPr>
          <w:iCs/>
        </w:rPr>
        <w:t xml:space="preserve"> and/or affiliate sites.</w:t>
      </w:r>
      <w:r w:rsidR="00777A7E">
        <w:rPr>
          <w:iCs/>
        </w:rPr>
        <w:t xml:space="preserve"> </w:t>
      </w:r>
      <w:r w:rsidR="00D16FC2">
        <w:rPr>
          <w:iCs/>
        </w:rPr>
        <w:t xml:space="preserve">Many </w:t>
      </w:r>
      <w:r w:rsidR="0077235C">
        <w:rPr>
          <w:iCs/>
        </w:rPr>
        <w:t>workforce</w:t>
      </w:r>
      <w:r w:rsidR="00D16FC2">
        <w:rPr>
          <w:iCs/>
        </w:rPr>
        <w:t xml:space="preserve"> partners, such as Adult Education and Literacy (AEL), Registered Apprenticeship, and the Senior Community Service Employment Program (SCSEP), among others, provide programs, services, and activities at their own locations.</w:t>
      </w:r>
    </w:p>
    <w:p w14:paraId="7028F179" w14:textId="77777777" w:rsidR="00D16FC2" w:rsidRDefault="00D16FC2" w:rsidP="00953B05">
      <w:pPr>
        <w:ind w:left="360"/>
        <w:rPr>
          <w:iCs/>
        </w:rPr>
      </w:pPr>
    </w:p>
    <w:p w14:paraId="2DAA5419" w14:textId="6C09BBB2" w:rsidR="00D16FC2" w:rsidRDefault="00D16FC2" w:rsidP="00966C91">
      <w:pPr>
        <w:ind w:left="360"/>
        <w:rPr>
          <w:iCs/>
        </w:rPr>
      </w:pPr>
      <w:r>
        <w:rPr>
          <w:iCs/>
        </w:rPr>
        <w:t xml:space="preserve">Examples of locations that would be a part of the network of eligible </w:t>
      </w:r>
      <w:r w:rsidR="0077235C">
        <w:rPr>
          <w:iCs/>
        </w:rPr>
        <w:t>workforce</w:t>
      </w:r>
      <w:r>
        <w:rPr>
          <w:iCs/>
        </w:rPr>
        <w:t xml:space="preserve"> partners include, but are not limited to: </w:t>
      </w:r>
    </w:p>
    <w:p w14:paraId="7A6903D1" w14:textId="3595A47C" w:rsidR="00D16FC2" w:rsidRDefault="00D16FC2" w:rsidP="002A085B">
      <w:pPr>
        <w:pStyle w:val="ListParagraph"/>
        <w:numPr>
          <w:ilvl w:val="0"/>
          <w:numId w:val="28"/>
        </w:numPr>
        <w:rPr>
          <w:iCs/>
        </w:rPr>
      </w:pPr>
      <w:r>
        <w:rPr>
          <w:iCs/>
        </w:rPr>
        <w:t>an AEL grantee providing Title II adult education classes at a college campus or other location not operated by the Board; or</w:t>
      </w:r>
    </w:p>
    <w:p w14:paraId="72E42613" w14:textId="45789BD3" w:rsidR="00B85093" w:rsidRDefault="00D16FC2" w:rsidP="002A085B">
      <w:pPr>
        <w:pStyle w:val="ListParagraph"/>
        <w:numPr>
          <w:ilvl w:val="0"/>
          <w:numId w:val="28"/>
        </w:numPr>
      </w:pPr>
      <w:r>
        <w:rPr>
          <w:iCs/>
        </w:rPr>
        <w:t>a SCSEP grantee providing services in a space donated by a church or other organization.</w:t>
      </w:r>
    </w:p>
    <w:p w14:paraId="092C0A8A" w14:textId="56AB750D" w:rsidR="00A7054A" w:rsidRDefault="00DD4DCF">
      <w:r>
        <w:t xml:space="preserve"> </w:t>
      </w:r>
      <w:r w:rsidR="00A7054A">
        <w:br w:type="page"/>
      </w:r>
    </w:p>
    <w:p w14:paraId="5572F214" w14:textId="7BD66A1E" w:rsidR="00F159AC" w:rsidRPr="00E904D9" w:rsidRDefault="00223BE7" w:rsidP="00B317D7">
      <w:pPr>
        <w:pStyle w:val="Heading1"/>
        <w:spacing w:after="240"/>
        <w:rPr>
          <w:color w:val="404040" w:themeColor="text1" w:themeTint="BF"/>
        </w:rPr>
      </w:pPr>
      <w:bookmarkStart w:id="85" w:name="_II._WORKFORCE_PARTNERS"/>
      <w:bookmarkStart w:id="86" w:name="_B._WORKFORCE_PARTNERS"/>
      <w:bookmarkStart w:id="87" w:name="_Toc480808503"/>
      <w:bookmarkStart w:id="88" w:name="_Toc480808751"/>
      <w:bookmarkStart w:id="89" w:name="_Toc480808870"/>
      <w:bookmarkStart w:id="90" w:name="_Toc483475421"/>
      <w:bookmarkStart w:id="91" w:name="_Toc483501936"/>
      <w:bookmarkStart w:id="92" w:name="_Toc483502507"/>
      <w:bookmarkStart w:id="93" w:name="_Toc357450029"/>
      <w:bookmarkStart w:id="94" w:name="_Toc357452094"/>
      <w:bookmarkStart w:id="95" w:name="_Toc357452854"/>
      <w:bookmarkStart w:id="96" w:name="_Toc357453281"/>
      <w:bookmarkStart w:id="97" w:name="_Toc357453370"/>
      <w:bookmarkStart w:id="98" w:name="_Toc357453500"/>
      <w:bookmarkStart w:id="99" w:name="_Toc357453880"/>
      <w:bookmarkStart w:id="100" w:name="_Toc483894680"/>
      <w:bookmarkStart w:id="101" w:name="_Toc487209021"/>
      <w:bookmarkStart w:id="102" w:name="_Toc24618733"/>
      <w:bookmarkEnd w:id="85"/>
      <w:bookmarkEnd w:id="86"/>
      <w:r>
        <w:rPr>
          <w:color w:val="404040" w:themeColor="text1" w:themeTint="BF"/>
        </w:rPr>
        <w:lastRenderedPageBreak/>
        <w:t>B</w:t>
      </w:r>
      <w:r w:rsidR="009D72E3">
        <w:rPr>
          <w:color w:val="404040" w:themeColor="text1" w:themeTint="BF"/>
        </w:rPr>
        <w:t xml:space="preserve">. </w:t>
      </w:r>
      <w:r w:rsidR="009B4F06">
        <w:rPr>
          <w:color w:val="404040" w:themeColor="text1" w:themeTint="BF"/>
        </w:rPr>
        <w:t>WORKFORCE</w:t>
      </w:r>
      <w:r w:rsidR="008646D3" w:rsidRPr="00E904D9">
        <w:rPr>
          <w:color w:val="404040" w:themeColor="text1" w:themeTint="BF"/>
        </w:rPr>
        <w:t xml:space="preserve"> PARTNERS</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2BB639DB" w14:textId="2182F35F" w:rsidR="00972AA8" w:rsidRDefault="007F57AD" w:rsidP="00B317D7">
      <w:pPr>
        <w:pStyle w:val="NormalWeb"/>
        <w:spacing w:before="0" w:beforeAutospacing="0" w:after="0" w:afterAutospacing="0"/>
      </w:pPr>
      <w:r>
        <w:rPr>
          <w:rFonts w:ascii="Times New Roman" w:hAnsi="Times New Roman"/>
          <w:sz w:val="24"/>
          <w:szCs w:val="24"/>
        </w:rPr>
        <w:t xml:space="preserve">The </w:t>
      </w:r>
      <w:r w:rsidR="005C51D6" w:rsidRPr="005C51D6">
        <w:rPr>
          <w:rFonts w:ascii="Times New Roman" w:hAnsi="Times New Roman"/>
          <w:sz w:val="24"/>
          <w:szCs w:val="24"/>
        </w:rPr>
        <w:t>Workforce Innovation and Opportunity Act (</w:t>
      </w:r>
      <w:r w:rsidR="00972AA8">
        <w:rPr>
          <w:rFonts w:ascii="Times New Roman" w:hAnsi="Times New Roman"/>
          <w:sz w:val="24"/>
          <w:szCs w:val="24"/>
        </w:rPr>
        <w:t>WIOA</w:t>
      </w:r>
      <w:r w:rsidR="005C51D6">
        <w:rPr>
          <w:rFonts w:ascii="Times New Roman" w:hAnsi="Times New Roman"/>
          <w:sz w:val="24"/>
          <w:szCs w:val="24"/>
        </w:rPr>
        <w:t>)</w:t>
      </w:r>
      <w:r w:rsidR="00972AA8">
        <w:rPr>
          <w:rFonts w:ascii="Times New Roman" w:hAnsi="Times New Roman"/>
          <w:sz w:val="24"/>
          <w:szCs w:val="24"/>
        </w:rPr>
        <w:t xml:space="preserve"> places a strong emphasis on planning across multiple </w:t>
      </w:r>
      <w:r w:rsidR="009B4F06">
        <w:rPr>
          <w:rFonts w:ascii="Times New Roman" w:hAnsi="Times New Roman"/>
          <w:sz w:val="24"/>
          <w:szCs w:val="24"/>
        </w:rPr>
        <w:t xml:space="preserve">workforce </w:t>
      </w:r>
      <w:r w:rsidR="00972AA8">
        <w:rPr>
          <w:rFonts w:ascii="Times New Roman" w:hAnsi="Times New Roman"/>
          <w:sz w:val="24"/>
          <w:szCs w:val="24"/>
        </w:rPr>
        <w:t>partner programs to ensure alignment in service delivery.</w:t>
      </w:r>
      <w:r w:rsidR="00777A7E">
        <w:rPr>
          <w:rFonts w:ascii="Times New Roman" w:hAnsi="Times New Roman"/>
          <w:sz w:val="24"/>
          <w:szCs w:val="24"/>
        </w:rPr>
        <w:t xml:space="preserve"> </w:t>
      </w:r>
      <w:r w:rsidR="00972AA8">
        <w:rPr>
          <w:rFonts w:ascii="Times New Roman" w:hAnsi="Times New Roman"/>
          <w:sz w:val="24"/>
          <w:szCs w:val="24"/>
        </w:rPr>
        <w:t xml:space="preserve">One </w:t>
      </w:r>
      <w:r w:rsidR="009B0AB3">
        <w:rPr>
          <w:rFonts w:ascii="Times New Roman" w:hAnsi="Times New Roman"/>
          <w:sz w:val="24"/>
          <w:szCs w:val="24"/>
        </w:rPr>
        <w:t>important</w:t>
      </w:r>
      <w:r w:rsidR="00972AA8">
        <w:rPr>
          <w:rFonts w:ascii="Times New Roman" w:hAnsi="Times New Roman"/>
          <w:sz w:val="24"/>
          <w:szCs w:val="24"/>
        </w:rPr>
        <w:t xml:space="preserve"> goal is to develop effective partnerships across programs and community-based providers to provide individuals </w:t>
      </w:r>
      <w:r w:rsidR="009552AB">
        <w:rPr>
          <w:rFonts w:ascii="Times New Roman" w:hAnsi="Times New Roman"/>
          <w:sz w:val="24"/>
          <w:szCs w:val="24"/>
        </w:rPr>
        <w:t xml:space="preserve">with </w:t>
      </w:r>
      <w:r w:rsidR="00972AA8">
        <w:rPr>
          <w:rFonts w:ascii="Times New Roman" w:hAnsi="Times New Roman"/>
          <w:sz w:val="24"/>
          <w:szCs w:val="24"/>
        </w:rPr>
        <w:t>the employment, education, and training services they need.</w:t>
      </w:r>
      <w:r w:rsidR="00777A7E">
        <w:rPr>
          <w:rFonts w:ascii="Times New Roman" w:hAnsi="Times New Roman"/>
          <w:sz w:val="24"/>
          <w:szCs w:val="24"/>
        </w:rPr>
        <w:t xml:space="preserve"> </w:t>
      </w:r>
      <w:r w:rsidR="00972AA8">
        <w:rPr>
          <w:rFonts w:ascii="Times New Roman" w:hAnsi="Times New Roman"/>
          <w:sz w:val="24"/>
          <w:szCs w:val="24"/>
        </w:rPr>
        <w:t>Effective partnering is pivotal to maximize resources and to align services with career pathways and sector strategies.</w:t>
      </w:r>
      <w:r w:rsidR="00777A7E">
        <w:rPr>
          <w:rFonts w:ascii="Times New Roman" w:hAnsi="Times New Roman"/>
          <w:sz w:val="24"/>
          <w:szCs w:val="24"/>
        </w:rPr>
        <w:t xml:space="preserve"> </w:t>
      </w:r>
      <w:r w:rsidR="00831442">
        <w:rPr>
          <w:rFonts w:ascii="Times New Roman" w:hAnsi="Times New Roman"/>
          <w:sz w:val="24"/>
          <w:szCs w:val="24"/>
        </w:rPr>
        <w:t>I</w:t>
      </w:r>
      <w:r w:rsidR="00972AA8">
        <w:rPr>
          <w:rFonts w:ascii="Times New Roman" w:hAnsi="Times New Roman"/>
          <w:sz w:val="24"/>
          <w:szCs w:val="24"/>
        </w:rPr>
        <w:t xml:space="preserve">t is vital that WIOA required and optional </w:t>
      </w:r>
      <w:r w:rsidR="009B4F06">
        <w:rPr>
          <w:rFonts w:ascii="Times New Roman" w:hAnsi="Times New Roman"/>
          <w:sz w:val="24"/>
          <w:szCs w:val="24"/>
        </w:rPr>
        <w:t>workforce</w:t>
      </w:r>
      <w:r w:rsidR="00972AA8">
        <w:rPr>
          <w:rFonts w:ascii="Times New Roman" w:hAnsi="Times New Roman"/>
          <w:sz w:val="24"/>
          <w:szCs w:val="24"/>
        </w:rPr>
        <w:t xml:space="preserve"> partners and programs work together to ensure a customer-centered approach to service delivery. </w:t>
      </w:r>
    </w:p>
    <w:p w14:paraId="101BE5CC" w14:textId="6035B3D8" w:rsidR="009B7427" w:rsidRPr="0059457C" w:rsidRDefault="009B7427" w:rsidP="00A77752">
      <w:pPr>
        <w:pStyle w:val="Heading2"/>
        <w:rPr>
          <w:rFonts w:cs="Times New Roman"/>
        </w:rPr>
      </w:pPr>
      <w:bookmarkStart w:id="103" w:name="_Toc480808504"/>
      <w:bookmarkStart w:id="104" w:name="_Toc480808752"/>
      <w:bookmarkStart w:id="105" w:name="_Toc480808871"/>
      <w:bookmarkStart w:id="106" w:name="_Toc483475422"/>
      <w:bookmarkStart w:id="107" w:name="_Toc483501937"/>
      <w:bookmarkStart w:id="108" w:name="_Toc483502508"/>
      <w:bookmarkStart w:id="109" w:name="_Toc357450030"/>
      <w:bookmarkStart w:id="110" w:name="_Toc357452095"/>
      <w:bookmarkStart w:id="111" w:name="_Toc357452855"/>
      <w:bookmarkStart w:id="112" w:name="_Toc357453282"/>
      <w:bookmarkStart w:id="113" w:name="_Toc357453371"/>
      <w:bookmarkStart w:id="114" w:name="_Toc357453501"/>
      <w:bookmarkStart w:id="115" w:name="_Toc357453881"/>
      <w:bookmarkStart w:id="116" w:name="_Toc483894681"/>
      <w:bookmarkStart w:id="117" w:name="_Toc487209022"/>
      <w:bookmarkStart w:id="118" w:name="_Toc24618734"/>
      <w:r w:rsidRPr="0059457C">
        <w:rPr>
          <w:rFonts w:cs="Times New Roman"/>
        </w:rPr>
        <w:t xml:space="preserve">REQUIRED </w:t>
      </w:r>
      <w:r w:rsidR="009B4F06">
        <w:rPr>
          <w:rFonts w:cs="Times New Roman"/>
        </w:rPr>
        <w:t xml:space="preserve">WORKFORCE </w:t>
      </w:r>
      <w:r w:rsidRPr="0059457C">
        <w:rPr>
          <w:rFonts w:cs="Times New Roman"/>
        </w:rPr>
        <w:t>PARTNERS</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4EF231F3" w14:textId="43FB01F5" w:rsidR="000133A6" w:rsidRDefault="000133A6" w:rsidP="000133A6">
      <w:r>
        <w:t>WIOA §193(a)(3)</w:t>
      </w:r>
      <w:r w:rsidR="00972AA8">
        <w:t xml:space="preserve"> allows states to define their required partners </w:t>
      </w:r>
      <w:r>
        <w:t xml:space="preserve">under prior consistent state law. Texas Labor Code §302.021 and §302.062 </w:t>
      </w:r>
      <w:r w:rsidR="002174DB">
        <w:t xml:space="preserve">established </w:t>
      </w:r>
      <w:r>
        <w:t xml:space="preserve">the job training, employment, and employment-related educational programs and functions consolidated under </w:t>
      </w:r>
      <w:r w:rsidR="006B68B7">
        <w:t xml:space="preserve">the authority of </w:t>
      </w:r>
      <w:r w:rsidR="005F5B0C">
        <w:t xml:space="preserve">the </w:t>
      </w:r>
      <w:r w:rsidR="00740D33">
        <w:t>Texas Workforce Commission</w:t>
      </w:r>
      <w:r w:rsidR="009B4F06">
        <w:t>.</w:t>
      </w:r>
      <w:r w:rsidR="00777A7E">
        <w:t xml:space="preserve"> </w:t>
      </w:r>
      <w:r>
        <w:t xml:space="preserve">In Texas, prior consistent state law under Texas Government Code §2308.304 and §2308.312 defines </w:t>
      </w:r>
      <w:r w:rsidR="00CF6248">
        <w:t xml:space="preserve">the </w:t>
      </w:r>
      <w:r>
        <w:t xml:space="preserve">responsibility </w:t>
      </w:r>
      <w:r w:rsidR="00A91B2D">
        <w:t xml:space="preserve">of each </w:t>
      </w:r>
      <w:r w:rsidR="005124A4">
        <w:t>L</w:t>
      </w:r>
      <w:r w:rsidR="005124A4" w:rsidRPr="002D413F">
        <w:t>o</w:t>
      </w:r>
      <w:r w:rsidR="00A91B2D">
        <w:t>cal Workforce Development Board</w:t>
      </w:r>
      <w:r w:rsidR="005124A4" w:rsidRPr="002D413F">
        <w:t xml:space="preserve"> </w:t>
      </w:r>
      <w:r w:rsidR="00A91B2D">
        <w:t>(Board</w:t>
      </w:r>
      <w:r w:rsidR="005124A4">
        <w:t xml:space="preserve">) </w:t>
      </w:r>
      <w:r>
        <w:t>to develop, implement, and modify a plan for convening all relevant programs, identified as Workforce Solutions Office required</w:t>
      </w:r>
      <w:r w:rsidR="009B4F06">
        <w:t>-</w:t>
      </w:r>
      <w:r>
        <w:t xml:space="preserve">partner programs. </w:t>
      </w:r>
    </w:p>
    <w:p w14:paraId="3C731CE1" w14:textId="77777777" w:rsidR="000133A6" w:rsidRDefault="000133A6" w:rsidP="000133A6"/>
    <w:p w14:paraId="2727C945" w14:textId="2E397ECB" w:rsidR="000133A6" w:rsidRDefault="0075375E" w:rsidP="000133A6">
      <w:r>
        <w:t>The r</w:t>
      </w:r>
      <w:r w:rsidR="000133A6">
        <w:t xml:space="preserve">equired </w:t>
      </w:r>
      <w:r w:rsidR="009B4F06">
        <w:t>workforce</w:t>
      </w:r>
      <w:r>
        <w:t xml:space="preserve"> </w:t>
      </w:r>
      <w:r w:rsidR="000133A6">
        <w:t xml:space="preserve">partners </w:t>
      </w:r>
      <w:r>
        <w:t>in Texas are as follows</w:t>
      </w:r>
      <w:r w:rsidR="000133A6">
        <w:t>:</w:t>
      </w:r>
    </w:p>
    <w:p w14:paraId="73533105" w14:textId="66758C4F" w:rsidR="000133A6" w:rsidRDefault="000133A6" w:rsidP="000133A6">
      <w:pPr>
        <w:pStyle w:val="ListParagraph"/>
        <w:numPr>
          <w:ilvl w:val="0"/>
          <w:numId w:val="1"/>
        </w:numPr>
        <w:ind w:left="360"/>
      </w:pPr>
      <w:r>
        <w:t xml:space="preserve">WIOA </w:t>
      </w:r>
      <w:r w:rsidR="00DC5A64">
        <w:t>A</w:t>
      </w:r>
      <w:r>
        <w:t xml:space="preserve">dult, </w:t>
      </w:r>
      <w:r w:rsidR="00DC5A64">
        <w:t>D</w:t>
      </w:r>
      <w:r>
        <w:t xml:space="preserve">islocated </w:t>
      </w:r>
      <w:r w:rsidR="00DC5A64">
        <w:t>W</w:t>
      </w:r>
      <w:r>
        <w:t xml:space="preserve">orker, and </w:t>
      </w:r>
      <w:r w:rsidR="00DC5A64">
        <w:t>Y</w:t>
      </w:r>
      <w:r>
        <w:t>outh programs</w:t>
      </w:r>
    </w:p>
    <w:p w14:paraId="598C6F1F" w14:textId="4694A411" w:rsidR="000133A6" w:rsidRDefault="000133A6" w:rsidP="000133A6">
      <w:pPr>
        <w:pStyle w:val="ListParagraph"/>
        <w:numPr>
          <w:ilvl w:val="0"/>
          <w:numId w:val="1"/>
        </w:numPr>
        <w:ind w:left="360"/>
      </w:pPr>
      <w:r>
        <w:t>Wagner-Peyser Employment Service program</w:t>
      </w:r>
    </w:p>
    <w:p w14:paraId="7B8FDE16" w14:textId="4F66F332" w:rsidR="000133A6" w:rsidRPr="001F43C8" w:rsidRDefault="000133A6" w:rsidP="000133A6">
      <w:pPr>
        <w:pStyle w:val="ListParagraph"/>
        <w:numPr>
          <w:ilvl w:val="0"/>
          <w:numId w:val="1"/>
        </w:numPr>
        <w:ind w:left="360"/>
      </w:pPr>
      <w:r>
        <w:t xml:space="preserve">Adult Education </w:t>
      </w:r>
      <w:r w:rsidRPr="001F43C8">
        <w:t>and Literacy program</w:t>
      </w:r>
    </w:p>
    <w:p w14:paraId="5947EC6C" w14:textId="442BE27D" w:rsidR="000133A6" w:rsidRPr="001F43C8" w:rsidRDefault="000133A6" w:rsidP="000133A6">
      <w:pPr>
        <w:pStyle w:val="ListParagraph"/>
        <w:numPr>
          <w:ilvl w:val="0"/>
          <w:numId w:val="1"/>
        </w:numPr>
        <w:ind w:left="360"/>
      </w:pPr>
      <w:r w:rsidRPr="001F43C8">
        <w:t>Vocational Rehabilitation program</w:t>
      </w:r>
    </w:p>
    <w:p w14:paraId="3745E3F2" w14:textId="4920826F" w:rsidR="000133A6" w:rsidRPr="001F43C8" w:rsidRDefault="00DC5A64" w:rsidP="000133A6">
      <w:pPr>
        <w:pStyle w:val="ListParagraph"/>
        <w:numPr>
          <w:ilvl w:val="0"/>
          <w:numId w:val="1"/>
        </w:numPr>
        <w:ind w:left="360"/>
      </w:pPr>
      <w:r w:rsidRPr="001F43C8">
        <w:t>U</w:t>
      </w:r>
      <w:r w:rsidR="000133A6" w:rsidRPr="001F43C8">
        <w:t xml:space="preserve">nemployment </w:t>
      </w:r>
      <w:r w:rsidR="002C39F9" w:rsidRPr="001F43C8">
        <w:t>I</w:t>
      </w:r>
      <w:r w:rsidR="000133A6" w:rsidRPr="001F43C8">
        <w:t>nsurance program</w:t>
      </w:r>
    </w:p>
    <w:p w14:paraId="0F46864C" w14:textId="6B097FB7" w:rsidR="000133A6" w:rsidRPr="001F43C8" w:rsidRDefault="000133A6" w:rsidP="000133A6">
      <w:pPr>
        <w:pStyle w:val="ListParagraph"/>
        <w:numPr>
          <w:ilvl w:val="0"/>
          <w:numId w:val="1"/>
        </w:numPr>
        <w:ind w:left="360"/>
      </w:pPr>
      <w:r w:rsidRPr="001F43C8">
        <w:t>Trade Adjustment Assistance program</w:t>
      </w:r>
    </w:p>
    <w:p w14:paraId="1F9ABABF" w14:textId="6BB86494" w:rsidR="000133A6" w:rsidRPr="001F43C8" w:rsidRDefault="000133A6" w:rsidP="000133A6">
      <w:pPr>
        <w:pStyle w:val="ListParagraph"/>
        <w:numPr>
          <w:ilvl w:val="0"/>
          <w:numId w:val="1"/>
        </w:numPr>
        <w:ind w:left="360"/>
      </w:pPr>
      <w:r w:rsidRPr="001F43C8">
        <w:t xml:space="preserve">Choices, the Temporary Assistance for Needy Families </w:t>
      </w:r>
      <w:r w:rsidR="00E32E47" w:rsidRPr="001F43C8">
        <w:t xml:space="preserve">(TANF) </w:t>
      </w:r>
      <w:r w:rsidR="006031B2" w:rsidRPr="001F43C8">
        <w:t>E</w:t>
      </w:r>
      <w:r w:rsidRPr="001F43C8">
        <w:t xml:space="preserve">mployment and </w:t>
      </w:r>
      <w:r w:rsidR="006031B2" w:rsidRPr="001F43C8">
        <w:t>T</w:t>
      </w:r>
      <w:r w:rsidRPr="001F43C8">
        <w:t>raining program</w:t>
      </w:r>
    </w:p>
    <w:p w14:paraId="0DFB0084" w14:textId="1BF773BC" w:rsidR="000133A6" w:rsidRPr="001F43C8" w:rsidRDefault="000133A6" w:rsidP="000133A6">
      <w:pPr>
        <w:pStyle w:val="ListParagraph"/>
        <w:numPr>
          <w:ilvl w:val="0"/>
          <w:numId w:val="1"/>
        </w:numPr>
        <w:ind w:left="360"/>
      </w:pPr>
      <w:r w:rsidRPr="001F43C8">
        <w:t>Supplemental Nutrition Assistance Program Employment and Training</w:t>
      </w:r>
      <w:r w:rsidR="00E32E47" w:rsidRPr="001F43C8">
        <w:t xml:space="preserve"> (SNAP E&amp;T) </w:t>
      </w:r>
      <w:r w:rsidRPr="001F43C8">
        <w:t>program</w:t>
      </w:r>
    </w:p>
    <w:p w14:paraId="714F743C" w14:textId="7A9768CE" w:rsidR="000133A6" w:rsidRPr="001F43C8" w:rsidRDefault="000133A6" w:rsidP="000133A6">
      <w:pPr>
        <w:pStyle w:val="ListParagraph"/>
        <w:numPr>
          <w:ilvl w:val="0"/>
          <w:numId w:val="1"/>
        </w:numPr>
        <w:ind w:left="360"/>
      </w:pPr>
      <w:r w:rsidRPr="001F43C8">
        <w:t xml:space="preserve">Subsidized </w:t>
      </w:r>
      <w:r w:rsidR="00CF6248" w:rsidRPr="001F43C8">
        <w:t>c</w:t>
      </w:r>
      <w:r w:rsidRPr="001F43C8">
        <w:t xml:space="preserve">hild </w:t>
      </w:r>
      <w:r w:rsidR="00CF6248" w:rsidRPr="001F43C8">
        <w:t>c</w:t>
      </w:r>
      <w:r w:rsidRPr="001F43C8">
        <w:t>are programs</w:t>
      </w:r>
    </w:p>
    <w:p w14:paraId="102B090D" w14:textId="7F38A66D" w:rsidR="000133A6" w:rsidRDefault="000133A6" w:rsidP="000133A6">
      <w:pPr>
        <w:pStyle w:val="ListParagraph"/>
        <w:numPr>
          <w:ilvl w:val="0"/>
          <w:numId w:val="1"/>
        </w:numPr>
        <w:ind w:left="360"/>
      </w:pPr>
      <w:r w:rsidRPr="001F43C8">
        <w:t>Apprenticeship programs (Texas Education Code, Chapter 133)</w:t>
      </w:r>
      <w:r w:rsidR="00B84F42" w:rsidRPr="001F43C8">
        <w:t>,</w:t>
      </w:r>
      <w:r w:rsidR="00E32E47" w:rsidRPr="001F43C8">
        <w:t xml:space="preserve"> </w:t>
      </w:r>
      <w:r w:rsidR="00B84F42" w:rsidRPr="001F43C8">
        <w:t xml:space="preserve">if they </w:t>
      </w:r>
      <w:r w:rsidR="00E32E47" w:rsidRPr="001F43C8">
        <w:t xml:space="preserve">have been certified by the </w:t>
      </w:r>
      <w:r w:rsidR="00A91B2D" w:rsidRPr="001F43C8">
        <w:t xml:space="preserve">US </w:t>
      </w:r>
      <w:r w:rsidR="00E32E47" w:rsidRPr="001F43C8">
        <w:t xml:space="preserve">Department of Labor’s </w:t>
      </w:r>
      <w:r w:rsidR="002C39F9" w:rsidRPr="001F43C8">
        <w:t>Office</w:t>
      </w:r>
      <w:r w:rsidR="00E32E47" w:rsidRPr="001F43C8">
        <w:t xml:space="preserve"> of Apprenticeship</w:t>
      </w:r>
      <w:r w:rsidR="00E32E47" w:rsidRPr="00E32E47">
        <w:t xml:space="preserve"> Training and meet the state criteria </w:t>
      </w:r>
      <w:r w:rsidR="00B84F42">
        <w:t xml:space="preserve">established </w:t>
      </w:r>
      <w:r w:rsidR="00E32E47" w:rsidRPr="00E32E47">
        <w:t>in Chapter 133 to receive state funding for the support of the apprenticeship training programs</w:t>
      </w:r>
    </w:p>
    <w:p w14:paraId="5E06F6E3" w14:textId="65E68BB0" w:rsidR="000133A6" w:rsidRDefault="000133A6" w:rsidP="00F561F9">
      <w:pPr>
        <w:pStyle w:val="ListParagraph"/>
        <w:numPr>
          <w:ilvl w:val="0"/>
          <w:numId w:val="1"/>
        </w:numPr>
        <w:ind w:left="360"/>
      </w:pPr>
      <w:r>
        <w:t>Veteran employment and training programs</w:t>
      </w:r>
      <w:r w:rsidR="00F561F9">
        <w:t>–</w:t>
      </w:r>
      <w:r w:rsidR="00E32E47" w:rsidRPr="00E32E47">
        <w:t>Local Veterans Employment Representatives Program and the Disabled Veterans Outreach Program</w:t>
      </w:r>
    </w:p>
    <w:p w14:paraId="71DD65DC" w14:textId="0F4A714E" w:rsidR="000133A6" w:rsidRDefault="000133A6" w:rsidP="000133A6">
      <w:pPr>
        <w:pStyle w:val="ListParagraph"/>
        <w:numPr>
          <w:ilvl w:val="0"/>
          <w:numId w:val="1"/>
        </w:numPr>
        <w:ind w:left="360"/>
      </w:pPr>
      <w:r>
        <w:t>Senior Community Service Employment Program</w:t>
      </w:r>
    </w:p>
    <w:p w14:paraId="3F31C02F" w14:textId="77777777" w:rsidR="0075375E" w:rsidRPr="008B53D4" w:rsidRDefault="0075375E"/>
    <w:p w14:paraId="015B9413" w14:textId="5866CC47" w:rsidR="003420BC" w:rsidRDefault="00BF491B" w:rsidP="0059457C">
      <w:r>
        <w:t xml:space="preserve">The term </w:t>
      </w:r>
      <w:r w:rsidR="00DE3983">
        <w:t>“</w:t>
      </w:r>
      <w:r w:rsidR="0075375E" w:rsidRPr="008B53D4">
        <w:t xml:space="preserve">required </w:t>
      </w:r>
      <w:r w:rsidR="009B4F06">
        <w:t xml:space="preserve">workforce </w:t>
      </w:r>
      <w:r w:rsidR="0075375E" w:rsidRPr="008B53D4">
        <w:t>partners</w:t>
      </w:r>
      <w:r>
        <w:t>,</w:t>
      </w:r>
      <w:r w:rsidR="00DE3983">
        <w:t>”</w:t>
      </w:r>
      <w:r w:rsidR="0075375E" w:rsidRPr="008B53D4">
        <w:t xml:space="preserve"> </w:t>
      </w:r>
      <w:r>
        <w:t xml:space="preserve">as used in this guide, </w:t>
      </w:r>
      <w:r w:rsidR="0075375E" w:rsidRPr="008B53D4">
        <w:t>refers to the above list.</w:t>
      </w:r>
    </w:p>
    <w:p w14:paraId="0D483600" w14:textId="30115191" w:rsidR="001B6954" w:rsidRPr="0059457C" w:rsidRDefault="001B6954" w:rsidP="00B317D7">
      <w:pPr>
        <w:pStyle w:val="Heading2"/>
        <w:rPr>
          <w:rFonts w:cs="Times New Roman"/>
        </w:rPr>
      </w:pPr>
      <w:bookmarkStart w:id="119" w:name="_Toc480808505"/>
      <w:bookmarkStart w:id="120" w:name="_Toc480808753"/>
      <w:bookmarkStart w:id="121" w:name="_Toc480808872"/>
      <w:bookmarkStart w:id="122" w:name="_Toc483475423"/>
      <w:bookmarkStart w:id="123" w:name="_Toc483501938"/>
      <w:bookmarkStart w:id="124" w:name="_Toc483502509"/>
      <w:bookmarkStart w:id="125" w:name="_Toc357450031"/>
      <w:bookmarkStart w:id="126" w:name="_Toc357452096"/>
      <w:bookmarkStart w:id="127" w:name="_Toc357452856"/>
      <w:bookmarkStart w:id="128" w:name="_Toc357453283"/>
      <w:bookmarkStart w:id="129" w:name="_Toc357453372"/>
      <w:bookmarkStart w:id="130" w:name="_Toc357453502"/>
      <w:bookmarkStart w:id="131" w:name="_Toc357453882"/>
      <w:bookmarkStart w:id="132" w:name="_Toc483894682"/>
      <w:bookmarkStart w:id="133" w:name="_Toc487209023"/>
      <w:bookmarkStart w:id="134" w:name="_Toc24618735"/>
      <w:r w:rsidRPr="0059457C">
        <w:rPr>
          <w:rFonts w:cs="Times New Roman"/>
        </w:rPr>
        <w:t xml:space="preserve">OPTIONAL </w:t>
      </w:r>
      <w:r w:rsidR="009B4F06">
        <w:rPr>
          <w:rFonts w:cs="Times New Roman"/>
        </w:rPr>
        <w:t xml:space="preserve">WORKFORCE </w:t>
      </w:r>
      <w:r w:rsidRPr="0059457C">
        <w:rPr>
          <w:rFonts w:cs="Times New Roman"/>
        </w:rPr>
        <w:t>PARTNERS</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7F27CB78" w14:textId="4FC9E5B5" w:rsidR="00A44825" w:rsidRDefault="00C8118C">
      <w:r>
        <w:t>Other entities that carry out a workforce development program may serve as optional workforce partners.</w:t>
      </w:r>
      <w:r w:rsidR="00777A7E">
        <w:t xml:space="preserve"> </w:t>
      </w:r>
      <w:r w:rsidR="006D5E91">
        <w:t>These</w:t>
      </w:r>
      <w:r w:rsidR="00045A13">
        <w:t xml:space="preserve"> </w:t>
      </w:r>
      <w:r w:rsidR="006D5E91">
        <w:t>may include</w:t>
      </w:r>
      <w:r w:rsidR="00DF6661">
        <w:t>,</w:t>
      </w:r>
      <w:r w:rsidR="006D5E91">
        <w:t xml:space="preserve"> but are not limited to</w:t>
      </w:r>
      <w:r w:rsidR="007C231A">
        <w:t>,</w:t>
      </w:r>
      <w:r w:rsidR="00DF6661">
        <w:t xml:space="preserve"> </w:t>
      </w:r>
      <w:r w:rsidR="00C43EC3">
        <w:t>the following</w:t>
      </w:r>
      <w:r w:rsidR="00A44825" w:rsidRPr="008B53D4">
        <w:t>:</w:t>
      </w:r>
    </w:p>
    <w:p w14:paraId="64249EBF" w14:textId="35B373A1" w:rsidR="00A26355" w:rsidRPr="00FC0400" w:rsidRDefault="00A26355" w:rsidP="00966C91">
      <w:pPr>
        <w:pStyle w:val="ListParagraph"/>
        <w:numPr>
          <w:ilvl w:val="0"/>
          <w:numId w:val="5"/>
        </w:numPr>
        <w:ind w:left="360"/>
      </w:pPr>
      <w:r w:rsidRPr="00FC0400">
        <w:lastRenderedPageBreak/>
        <w:t>C</w:t>
      </w:r>
      <w:r w:rsidRPr="008B53D4">
        <w:t xml:space="preserve">areer and technical education programs authorized under </w:t>
      </w:r>
      <w:r w:rsidRPr="00FC0400">
        <w:t xml:space="preserve">the </w:t>
      </w:r>
      <w:r w:rsidR="008213B2" w:rsidRPr="00FC0400">
        <w:t xml:space="preserve">Strengthening Career and Technical Education for the 21st Century Act </w:t>
      </w:r>
    </w:p>
    <w:p w14:paraId="6BEAF8B3" w14:textId="32E3CB94" w:rsidR="00A26355" w:rsidRDefault="00C43EC3" w:rsidP="00966C91">
      <w:pPr>
        <w:pStyle w:val="ListParagraph"/>
        <w:numPr>
          <w:ilvl w:val="0"/>
          <w:numId w:val="5"/>
        </w:numPr>
        <w:ind w:left="360"/>
      </w:pPr>
      <w:r>
        <w:t>J</w:t>
      </w:r>
      <w:r w:rsidR="00A26355" w:rsidRPr="00485DB4">
        <w:t xml:space="preserve">ob Counseling, Training, and Placement Service for Veterans, </w:t>
      </w:r>
      <w:r>
        <w:t>a</w:t>
      </w:r>
      <w:r w:rsidR="007C231A">
        <w:t>s a</w:t>
      </w:r>
      <w:r>
        <w:t xml:space="preserve">uthorized under </w:t>
      </w:r>
      <w:r w:rsidR="007C7824">
        <w:t xml:space="preserve">Title </w:t>
      </w:r>
      <w:r w:rsidR="00A26355" w:rsidRPr="00485DB4">
        <w:t xml:space="preserve">38 USC </w:t>
      </w:r>
      <w:r w:rsidR="007C7824">
        <w:t xml:space="preserve">Chapter </w:t>
      </w:r>
      <w:r w:rsidR="00A26355" w:rsidRPr="00485DB4">
        <w:t>41</w:t>
      </w:r>
    </w:p>
    <w:p w14:paraId="3053D9C6" w14:textId="476DA707" w:rsidR="00A26355" w:rsidRDefault="00A26355" w:rsidP="00966C91">
      <w:pPr>
        <w:pStyle w:val="ListParagraph"/>
        <w:numPr>
          <w:ilvl w:val="0"/>
          <w:numId w:val="5"/>
        </w:numPr>
        <w:ind w:left="360"/>
      </w:pPr>
      <w:r w:rsidRPr="00485DB4">
        <w:t>Education and vocational training program through Job Corps</w:t>
      </w:r>
      <w:r w:rsidR="000F3FCA">
        <w:t xml:space="preserve"> and</w:t>
      </w:r>
      <w:r w:rsidRPr="00485DB4">
        <w:t xml:space="preserve"> administered by the US Department of Labor</w:t>
      </w:r>
    </w:p>
    <w:p w14:paraId="1BD64664" w14:textId="62969F64" w:rsidR="00A26355" w:rsidRDefault="00A26355" w:rsidP="00966C91">
      <w:pPr>
        <w:pStyle w:val="ListParagraph"/>
        <w:numPr>
          <w:ilvl w:val="0"/>
          <w:numId w:val="5"/>
        </w:numPr>
        <w:ind w:left="360"/>
      </w:pPr>
      <w:r w:rsidRPr="00485DB4">
        <w:t xml:space="preserve">Native American programs authorized under WIOA Title </w:t>
      </w:r>
      <w:r w:rsidR="008B5E1E">
        <w:t>I</w:t>
      </w:r>
    </w:p>
    <w:p w14:paraId="06572C6B" w14:textId="5C6DCB76" w:rsidR="00A26355" w:rsidRDefault="00A26355" w:rsidP="00966C91">
      <w:pPr>
        <w:pStyle w:val="ListParagraph"/>
        <w:numPr>
          <w:ilvl w:val="0"/>
          <w:numId w:val="5"/>
        </w:numPr>
        <w:ind w:left="360"/>
      </w:pPr>
      <w:r w:rsidRPr="00485DB4">
        <w:t>US Department of Housing and Urban Development</w:t>
      </w:r>
      <w:r w:rsidR="007C7824">
        <w:t xml:space="preserve"> </w:t>
      </w:r>
      <w:r w:rsidRPr="00485DB4">
        <w:t>administered employment and training programs</w:t>
      </w:r>
    </w:p>
    <w:p w14:paraId="594FC04A" w14:textId="1673DA8C" w:rsidR="00A26355" w:rsidRPr="001F43C8" w:rsidRDefault="00A26355" w:rsidP="00966C91">
      <w:pPr>
        <w:pStyle w:val="ListParagraph"/>
        <w:numPr>
          <w:ilvl w:val="0"/>
          <w:numId w:val="5"/>
        </w:numPr>
        <w:ind w:left="360"/>
      </w:pPr>
      <w:r w:rsidRPr="00485DB4">
        <w:t xml:space="preserve">Employment and training </w:t>
      </w:r>
      <w:r w:rsidRPr="001F43C8">
        <w:t>activities carried out under the Community Services Block Grant Act</w:t>
      </w:r>
    </w:p>
    <w:p w14:paraId="6390B24B" w14:textId="6A7E8344" w:rsidR="00A26355" w:rsidRPr="001F43C8" w:rsidRDefault="00A26355" w:rsidP="00966C91">
      <w:pPr>
        <w:pStyle w:val="ListParagraph"/>
        <w:numPr>
          <w:ilvl w:val="0"/>
          <w:numId w:val="5"/>
        </w:numPr>
        <w:ind w:left="360"/>
      </w:pPr>
      <w:r w:rsidRPr="001F43C8">
        <w:t xml:space="preserve">Reintegration of </w:t>
      </w:r>
      <w:r w:rsidR="006575E5">
        <w:t>O</w:t>
      </w:r>
      <w:r w:rsidRPr="001F43C8">
        <w:t>ffender</w:t>
      </w:r>
      <w:r w:rsidR="006B5924">
        <w:t>s</w:t>
      </w:r>
      <w:r w:rsidRPr="001F43C8">
        <w:t xml:space="preserve"> program authorized under the Second Chance Act of 2007</w:t>
      </w:r>
    </w:p>
    <w:p w14:paraId="4114D82A" w14:textId="36068F3A" w:rsidR="00A26355" w:rsidRPr="00485DB4" w:rsidRDefault="00A26355" w:rsidP="00966C91">
      <w:pPr>
        <w:pStyle w:val="ListParagraph"/>
        <w:numPr>
          <w:ilvl w:val="0"/>
          <w:numId w:val="5"/>
        </w:numPr>
        <w:ind w:left="360"/>
      </w:pPr>
      <w:r w:rsidRPr="001F43C8">
        <w:t>Migrant and Seasonal Farmworker</w:t>
      </w:r>
      <w:r w:rsidR="00812DE2">
        <w:t xml:space="preserve"> </w:t>
      </w:r>
      <w:r w:rsidRPr="00485DB4">
        <w:t xml:space="preserve">programs under </w:t>
      </w:r>
      <w:r w:rsidR="008B53D4">
        <w:t xml:space="preserve">the National Farmworker Jobs Program </w:t>
      </w:r>
      <w:r w:rsidR="00C85C75">
        <w:t xml:space="preserve">authorized </w:t>
      </w:r>
      <w:r w:rsidR="008B53D4">
        <w:t xml:space="preserve">under </w:t>
      </w:r>
      <w:r w:rsidRPr="00485DB4">
        <w:t xml:space="preserve">WIOA </w:t>
      </w:r>
      <w:r w:rsidR="008B53D4">
        <w:t>§167</w:t>
      </w:r>
    </w:p>
    <w:p w14:paraId="2B668903" w14:textId="77777777" w:rsidR="00A44825" w:rsidRDefault="00A44825">
      <w:pPr>
        <w:rPr>
          <w:color w:val="404040" w:themeColor="text1" w:themeTint="BF"/>
        </w:rPr>
      </w:pPr>
    </w:p>
    <w:p w14:paraId="479D1B96" w14:textId="375A5954" w:rsidR="006D5E91" w:rsidRDefault="00BF491B" w:rsidP="004925AE">
      <w:pPr>
        <w:spacing w:after="240"/>
        <w:contextualSpacing/>
      </w:pPr>
      <w:r>
        <w:t>The term “</w:t>
      </w:r>
      <w:r w:rsidR="00777682" w:rsidRPr="00C85C75">
        <w:t xml:space="preserve">optional </w:t>
      </w:r>
      <w:r w:rsidR="009B4F06">
        <w:t xml:space="preserve">workforce </w:t>
      </w:r>
      <w:r w:rsidR="00777682" w:rsidRPr="00C85C75">
        <w:t>partners</w:t>
      </w:r>
      <w:r>
        <w:t>,” as used in this guide,</w:t>
      </w:r>
      <w:r w:rsidR="00777682" w:rsidRPr="00C85C75">
        <w:t xml:space="preserve"> refers to the above list and other optional partners</w:t>
      </w:r>
      <w:r>
        <w:t>,</w:t>
      </w:r>
      <w:r w:rsidR="00777682" w:rsidRPr="00C85C75">
        <w:t xml:space="preserve"> as determined by each Board.</w:t>
      </w:r>
    </w:p>
    <w:p w14:paraId="488D04C8" w14:textId="5A3B5A70" w:rsidR="006D5E91" w:rsidRPr="0059457C" w:rsidRDefault="006D5E91" w:rsidP="006D5E91">
      <w:pPr>
        <w:pStyle w:val="Heading2"/>
        <w:rPr>
          <w:rFonts w:cs="Times New Roman"/>
        </w:rPr>
      </w:pPr>
      <w:bookmarkStart w:id="135" w:name="_Toc487209024"/>
      <w:bookmarkStart w:id="136" w:name="_Toc24618736"/>
      <w:r>
        <w:rPr>
          <w:rFonts w:cs="Times New Roman"/>
        </w:rPr>
        <w:t xml:space="preserve">OTHER </w:t>
      </w:r>
      <w:r w:rsidRPr="0059457C">
        <w:rPr>
          <w:rFonts w:cs="Times New Roman"/>
        </w:rPr>
        <w:t>PARTNERS</w:t>
      </w:r>
      <w:bookmarkEnd w:id="135"/>
      <w:bookmarkEnd w:id="136"/>
    </w:p>
    <w:p w14:paraId="713815C5" w14:textId="30DCFD70" w:rsidR="006D5E91" w:rsidRPr="00C85C75" w:rsidRDefault="006D5E91">
      <w:r>
        <w:t xml:space="preserve">Boards may partner with other entities that are not </w:t>
      </w:r>
      <w:r w:rsidR="009E1E0E">
        <w:t>considered required workforce partners or optional workforce partners.</w:t>
      </w:r>
      <w:r w:rsidR="00777A7E">
        <w:t xml:space="preserve"> </w:t>
      </w:r>
      <w:r w:rsidR="009E1E0E">
        <w:t>These entities are state or local organizations that do not carry out a workforce development program and may include local social service agencies, housing authorities, and others.</w:t>
      </w:r>
      <w:r w:rsidR="004C451E">
        <w:t xml:space="preserve">  </w:t>
      </w:r>
    </w:p>
    <w:p w14:paraId="1E002552" w14:textId="34B5AEF5" w:rsidR="00D82118" w:rsidRDefault="00D82118">
      <w:pPr>
        <w:rPr>
          <w:color w:val="404040" w:themeColor="text1" w:themeTint="BF"/>
        </w:rPr>
      </w:pPr>
      <w:r>
        <w:rPr>
          <w:color w:val="404040" w:themeColor="text1" w:themeTint="BF"/>
        </w:rPr>
        <w:br w:type="page"/>
      </w:r>
    </w:p>
    <w:p w14:paraId="6C77EC9F" w14:textId="4F572FFF" w:rsidR="001472FD" w:rsidRPr="00E904D9" w:rsidRDefault="00223BE7" w:rsidP="00B317D7">
      <w:pPr>
        <w:pStyle w:val="Heading1"/>
        <w:spacing w:after="240"/>
        <w:rPr>
          <w:color w:val="404040" w:themeColor="text1" w:themeTint="BF"/>
        </w:rPr>
      </w:pPr>
      <w:bookmarkStart w:id="137" w:name="_Toc480808506"/>
      <w:bookmarkStart w:id="138" w:name="_Toc480808754"/>
      <w:bookmarkStart w:id="139" w:name="_Toc480808873"/>
      <w:bookmarkStart w:id="140" w:name="_Toc483475424"/>
      <w:bookmarkStart w:id="141" w:name="_Toc483501939"/>
      <w:bookmarkStart w:id="142" w:name="_Toc483502510"/>
      <w:bookmarkStart w:id="143" w:name="_Toc357450032"/>
      <w:bookmarkStart w:id="144" w:name="_Toc357452097"/>
      <w:bookmarkStart w:id="145" w:name="_Toc357452857"/>
      <w:bookmarkStart w:id="146" w:name="_Toc357453284"/>
      <w:bookmarkStart w:id="147" w:name="_Toc357453373"/>
      <w:bookmarkStart w:id="148" w:name="_Toc357453503"/>
      <w:bookmarkStart w:id="149" w:name="_Toc357453883"/>
      <w:bookmarkStart w:id="150" w:name="_Toc483894683"/>
      <w:bookmarkStart w:id="151" w:name="_Toc487209025"/>
      <w:bookmarkStart w:id="152" w:name="_Toc24618737"/>
      <w:r>
        <w:rPr>
          <w:color w:val="404040" w:themeColor="text1" w:themeTint="BF"/>
        </w:rPr>
        <w:lastRenderedPageBreak/>
        <w:t>C</w:t>
      </w:r>
      <w:r w:rsidR="008646D3" w:rsidRPr="00E904D9">
        <w:rPr>
          <w:color w:val="404040" w:themeColor="text1" w:themeTint="BF"/>
        </w:rPr>
        <w:t xml:space="preserve">. </w:t>
      </w:r>
      <w:r w:rsidR="001472FD" w:rsidRPr="00E904D9">
        <w:rPr>
          <w:color w:val="404040" w:themeColor="text1" w:themeTint="BF"/>
        </w:rPr>
        <w:t>M</w:t>
      </w:r>
      <w:r w:rsidR="008646D3" w:rsidRPr="00E904D9">
        <w:rPr>
          <w:color w:val="404040" w:themeColor="text1" w:themeTint="BF"/>
        </w:rPr>
        <w:t>EMORANDA OF UNDERSTANDING</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35295569" w14:textId="3D1730D2" w:rsidR="001472FD" w:rsidRPr="001472FD" w:rsidRDefault="00412346" w:rsidP="001472FD">
      <w:pPr>
        <w:contextualSpacing/>
      </w:pPr>
      <w:r>
        <w:t>Part</w:t>
      </w:r>
      <w:r w:rsidR="001472FD">
        <w:t xml:space="preserve"> </w:t>
      </w:r>
      <w:r w:rsidR="002C39F9" w:rsidRPr="001F43C8">
        <w:t>C</w:t>
      </w:r>
      <w:r w:rsidR="00975DB1" w:rsidRPr="001F43C8">
        <w:t xml:space="preserve"> </w:t>
      </w:r>
      <w:r w:rsidR="001472FD" w:rsidRPr="001F43C8">
        <w:t>pr</w:t>
      </w:r>
      <w:r w:rsidR="001472FD" w:rsidRPr="001472FD">
        <w:t>ovide</w:t>
      </w:r>
      <w:r w:rsidR="008F0183">
        <w:t>s</w:t>
      </w:r>
      <w:r w:rsidR="001472FD" w:rsidRPr="001472FD">
        <w:t xml:space="preserve"> </w:t>
      </w:r>
      <w:r w:rsidR="005124A4">
        <w:t>the L</w:t>
      </w:r>
      <w:r w:rsidR="005124A4" w:rsidRPr="002D413F">
        <w:t>ocal Workforce Development Boards (</w:t>
      </w:r>
      <w:r w:rsidR="001472FD" w:rsidRPr="001472FD">
        <w:t>Boards</w:t>
      </w:r>
      <w:r w:rsidR="005124A4">
        <w:t>)</w:t>
      </w:r>
      <w:r w:rsidR="001472FD" w:rsidRPr="001472FD">
        <w:t xml:space="preserve"> with guidance on developing and entering into </w:t>
      </w:r>
      <w:r w:rsidR="00B23D75">
        <w:t>memoranda of understanding (</w:t>
      </w:r>
      <w:r w:rsidR="001472FD" w:rsidRPr="001472FD">
        <w:t>MOUs</w:t>
      </w:r>
      <w:r w:rsidR="00B23D75">
        <w:t>)</w:t>
      </w:r>
      <w:r w:rsidR="001472FD" w:rsidRPr="001472FD">
        <w:t xml:space="preserve"> with statutorily required and optional </w:t>
      </w:r>
      <w:r w:rsidR="00A9692A">
        <w:t xml:space="preserve">workforce </w:t>
      </w:r>
      <w:r w:rsidR="001472FD" w:rsidRPr="001472FD">
        <w:t xml:space="preserve">partners relating to the operation of </w:t>
      </w:r>
      <w:r w:rsidR="007C1D78">
        <w:t xml:space="preserve">the </w:t>
      </w:r>
      <w:r w:rsidR="00A9692A">
        <w:t>Texas workforce</w:t>
      </w:r>
      <w:r w:rsidR="007C1D78">
        <w:t xml:space="preserve"> </w:t>
      </w:r>
      <w:r w:rsidR="001472FD" w:rsidRPr="001472FD">
        <w:t xml:space="preserve">system in </w:t>
      </w:r>
      <w:r w:rsidR="00A9692A">
        <w:t>local</w:t>
      </w:r>
      <w:r w:rsidR="001472FD" w:rsidRPr="001472FD">
        <w:t xml:space="preserve"> workforce </w:t>
      </w:r>
      <w:r w:rsidR="002230EA">
        <w:t xml:space="preserve">development </w:t>
      </w:r>
      <w:r w:rsidR="001472FD" w:rsidRPr="001472FD">
        <w:t>areas</w:t>
      </w:r>
      <w:r w:rsidR="002230EA">
        <w:t xml:space="preserve"> (workforce areas)</w:t>
      </w:r>
      <w:r w:rsidR="001472FD" w:rsidRPr="001472FD">
        <w:t>.</w:t>
      </w:r>
    </w:p>
    <w:p w14:paraId="0DBE739D" w14:textId="77777777" w:rsidR="001472FD" w:rsidRDefault="001472FD" w:rsidP="00485DB4"/>
    <w:p w14:paraId="5E661909" w14:textId="5C7DBCB5" w:rsidR="00485DB4" w:rsidRDefault="005C51D6" w:rsidP="00485DB4">
      <w:r>
        <w:t xml:space="preserve">The </w:t>
      </w:r>
      <w:r w:rsidRPr="005C51D6">
        <w:t>Workforce Innovation and Opportunity Act (</w:t>
      </w:r>
      <w:r w:rsidR="00485DB4">
        <w:t>WIOA</w:t>
      </w:r>
      <w:r>
        <w:t>)</w:t>
      </w:r>
      <w:r w:rsidR="00485DB4">
        <w:t xml:space="preserve"> requires Boards, with the agreement of their </w:t>
      </w:r>
      <w:r w:rsidR="00B251C2" w:rsidRPr="00B251C2">
        <w:t>chief elected officials</w:t>
      </w:r>
      <w:r w:rsidR="00B251C2">
        <w:t xml:space="preserve"> (</w:t>
      </w:r>
      <w:r w:rsidR="00485DB4">
        <w:t>CEOs</w:t>
      </w:r>
      <w:r w:rsidR="00B251C2">
        <w:t>)</w:t>
      </w:r>
      <w:r w:rsidR="00485DB4">
        <w:t xml:space="preserve">, to develop and enter into MOUs with required </w:t>
      </w:r>
      <w:r w:rsidR="00A9692A">
        <w:t>workforce</w:t>
      </w:r>
      <w:r w:rsidR="007C1D78">
        <w:t xml:space="preserve"> </w:t>
      </w:r>
      <w:r w:rsidR="00485DB4">
        <w:t xml:space="preserve">partners regarding the operation of </w:t>
      </w:r>
      <w:r w:rsidR="007C1D78">
        <w:t xml:space="preserve">the local </w:t>
      </w:r>
      <w:r w:rsidR="00A9692A">
        <w:t>workforce</w:t>
      </w:r>
      <w:r w:rsidR="00485DB4">
        <w:t xml:space="preserve"> system by July 1, 2017.</w:t>
      </w:r>
      <w:r w:rsidR="00777A7E">
        <w:t xml:space="preserve"> </w:t>
      </w:r>
      <w:r w:rsidR="00485DB4">
        <w:t xml:space="preserve">Additionally, WIOA allows Boards to enter into MOUs with optional </w:t>
      </w:r>
      <w:r w:rsidR="00A9692A">
        <w:t xml:space="preserve">workforce </w:t>
      </w:r>
      <w:r w:rsidR="00485DB4">
        <w:t xml:space="preserve">partners. </w:t>
      </w:r>
    </w:p>
    <w:p w14:paraId="5DA12D7D" w14:textId="77777777" w:rsidR="005459E1" w:rsidRDefault="005459E1" w:rsidP="00485DB4"/>
    <w:p w14:paraId="0B5B09AD" w14:textId="6F59205C" w:rsidR="005459E1" w:rsidRDefault="005459E1" w:rsidP="00485DB4">
      <w:r>
        <w:t xml:space="preserve">Boards may develop a single umbrella MOU with all </w:t>
      </w:r>
      <w:r w:rsidR="00A9692A">
        <w:t>workforce</w:t>
      </w:r>
      <w:r>
        <w:t xml:space="preserve"> partners or a separate MOU with each </w:t>
      </w:r>
      <w:r w:rsidR="00A9692A">
        <w:t>workforce</w:t>
      </w:r>
      <w:r>
        <w:t xml:space="preserve"> partner or group of partners.</w:t>
      </w:r>
    </w:p>
    <w:p w14:paraId="0DDB67A8" w14:textId="6C1AC8B9" w:rsidR="00485DB4" w:rsidRDefault="00485DB4" w:rsidP="00485DB4"/>
    <w:p w14:paraId="4DECFAD4" w14:textId="7E8F6DED" w:rsidR="00485DB4" w:rsidRDefault="00485DB4" w:rsidP="00485DB4">
      <w:r>
        <w:t xml:space="preserve">Boards are not required to develop and enter into MOUs for </w:t>
      </w:r>
      <w:r w:rsidRPr="001F43C8">
        <w:t>partner pr</w:t>
      </w:r>
      <w:r w:rsidR="006B68B7" w:rsidRPr="001F43C8">
        <w:t xml:space="preserve">ograms </w:t>
      </w:r>
      <w:r w:rsidR="006423FF" w:rsidRPr="001F43C8">
        <w:t xml:space="preserve">that are </w:t>
      </w:r>
      <w:r w:rsidR="006B68B7" w:rsidRPr="001F43C8">
        <w:t xml:space="preserve">under the purview of </w:t>
      </w:r>
      <w:r w:rsidR="005F5B0C" w:rsidRPr="001F43C8">
        <w:t>the Texas Workforce Commission (</w:t>
      </w:r>
      <w:r w:rsidR="006B68B7" w:rsidRPr="001F43C8">
        <w:t>TWC</w:t>
      </w:r>
      <w:r w:rsidR="005F5B0C" w:rsidRPr="001F43C8">
        <w:t>)</w:t>
      </w:r>
      <w:r w:rsidR="006B68B7" w:rsidRPr="001F43C8">
        <w:t xml:space="preserve"> </w:t>
      </w:r>
      <w:r w:rsidR="002C39F9" w:rsidRPr="001F43C8">
        <w:t>or</w:t>
      </w:r>
      <w:r w:rsidR="006423FF" w:rsidRPr="001F43C8">
        <w:t xml:space="preserve"> </w:t>
      </w:r>
      <w:r w:rsidRPr="001F43C8">
        <w:t xml:space="preserve">that are Board-administered. For example, a local MOU would not be required for the unemployment insurance or </w:t>
      </w:r>
      <w:r w:rsidR="00D53C52" w:rsidRPr="001F43C8">
        <w:t>Choices</w:t>
      </w:r>
      <w:r w:rsidRPr="001F43C8">
        <w:t xml:space="preserve"> programs because the required operational requirements are covered</w:t>
      </w:r>
      <w:r>
        <w:t xml:space="preserve"> in the </w:t>
      </w:r>
      <w:r w:rsidR="001512AE">
        <w:t>a</w:t>
      </w:r>
      <w:r>
        <w:t>gency</w:t>
      </w:r>
      <w:r w:rsidR="004E446B">
        <w:t>-</w:t>
      </w:r>
      <w:r>
        <w:t xml:space="preserve">Board </w:t>
      </w:r>
      <w:r w:rsidR="001512AE">
        <w:t>a</w:t>
      </w:r>
      <w:r>
        <w:t>greement and program-specific contracts.</w:t>
      </w:r>
    </w:p>
    <w:p w14:paraId="6A9CE619" w14:textId="55DCCDF4" w:rsidR="00EF12EF" w:rsidRPr="0059457C" w:rsidRDefault="00EF12EF" w:rsidP="00EF12EF">
      <w:pPr>
        <w:pStyle w:val="Heading2"/>
        <w:spacing w:before="360" w:after="240"/>
        <w:rPr>
          <w:rFonts w:cs="Times New Roman"/>
        </w:rPr>
      </w:pPr>
      <w:bookmarkStart w:id="153" w:name="_Toc480808507"/>
      <w:bookmarkStart w:id="154" w:name="_Toc480808755"/>
      <w:bookmarkStart w:id="155" w:name="_Toc480808874"/>
      <w:bookmarkStart w:id="156" w:name="_Toc483475425"/>
      <w:bookmarkStart w:id="157" w:name="_Toc483501940"/>
      <w:bookmarkStart w:id="158" w:name="_Toc483502511"/>
      <w:bookmarkStart w:id="159" w:name="_Toc357450033"/>
      <w:bookmarkStart w:id="160" w:name="_Toc357452098"/>
      <w:bookmarkStart w:id="161" w:name="_Toc357452858"/>
      <w:bookmarkStart w:id="162" w:name="_Toc357453285"/>
      <w:bookmarkStart w:id="163" w:name="_Toc357453374"/>
      <w:bookmarkStart w:id="164" w:name="_Toc357453504"/>
      <w:bookmarkStart w:id="165" w:name="_Toc357453884"/>
      <w:bookmarkStart w:id="166" w:name="_Toc483894684"/>
      <w:bookmarkStart w:id="167" w:name="_Toc487209026"/>
      <w:bookmarkStart w:id="168" w:name="_Toc487451140"/>
      <w:bookmarkStart w:id="169" w:name="_Toc24618738"/>
      <w:r w:rsidRPr="0059457C">
        <w:rPr>
          <w:rFonts w:cs="Times New Roman"/>
        </w:rPr>
        <w:t>REQUIRED MEMORANDA OF UNDERSTANDING</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175F6984" w14:textId="5420F081" w:rsidR="00485DB4" w:rsidRPr="00485DB4" w:rsidRDefault="00485DB4" w:rsidP="00485DB4">
      <w:r w:rsidRPr="00485DB4">
        <w:t xml:space="preserve">Boards must develop and enter into MOUs with the following required </w:t>
      </w:r>
      <w:r w:rsidR="00A9692A">
        <w:t xml:space="preserve">workforce </w:t>
      </w:r>
      <w:r w:rsidRPr="00485DB4">
        <w:t>partners</w:t>
      </w:r>
      <w:r w:rsidR="00F27AE8">
        <w:t xml:space="preserve"> that </w:t>
      </w:r>
      <w:r w:rsidRPr="00485DB4">
        <w:t>are not under direct Board oversight:</w:t>
      </w:r>
    </w:p>
    <w:p w14:paraId="425F9FE8" w14:textId="4080A017" w:rsidR="00485DB4" w:rsidRDefault="00485DB4" w:rsidP="00485DB4">
      <w:pPr>
        <w:numPr>
          <w:ilvl w:val="0"/>
          <w:numId w:val="2"/>
        </w:numPr>
        <w:ind w:left="360"/>
      </w:pPr>
      <w:r w:rsidRPr="00485DB4">
        <w:t xml:space="preserve">Adult Education and Literacy </w:t>
      </w:r>
      <w:r w:rsidR="002F5D1B">
        <w:t>(</w:t>
      </w:r>
      <w:r w:rsidR="002F5D1B" w:rsidRPr="00485DB4">
        <w:t>AEL</w:t>
      </w:r>
      <w:r w:rsidR="002F5D1B">
        <w:t xml:space="preserve">) </w:t>
      </w:r>
      <w:r w:rsidRPr="00485DB4">
        <w:t>programs</w:t>
      </w:r>
      <w:r w:rsidR="00D1339C">
        <w:t>,</w:t>
      </w:r>
      <w:r w:rsidRPr="00485DB4">
        <w:t xml:space="preserve"> if the Board is not the local AEL grantee</w:t>
      </w:r>
    </w:p>
    <w:p w14:paraId="69864E89" w14:textId="668C4E48" w:rsidR="00485DB4" w:rsidRDefault="00485DB4" w:rsidP="00485DB4">
      <w:pPr>
        <w:numPr>
          <w:ilvl w:val="0"/>
          <w:numId w:val="2"/>
        </w:numPr>
        <w:ind w:left="360"/>
      </w:pPr>
      <w:r w:rsidRPr="00485DB4">
        <w:t>Apprenticeship programs (Texas Education Code, Chapter 133)</w:t>
      </w:r>
      <w:r w:rsidR="00D1339C">
        <w:t xml:space="preserve">, </w:t>
      </w:r>
      <w:r w:rsidRPr="00485DB4">
        <w:t xml:space="preserve">if the apprenticeship programs have been certified by the </w:t>
      </w:r>
      <w:r w:rsidR="007A5FFD">
        <w:t xml:space="preserve">US </w:t>
      </w:r>
      <w:r w:rsidRPr="00485DB4">
        <w:t xml:space="preserve">Department of </w:t>
      </w:r>
      <w:r w:rsidRPr="001F43C8">
        <w:t xml:space="preserve">Labor’s </w:t>
      </w:r>
      <w:r w:rsidR="002C39F9" w:rsidRPr="001F43C8">
        <w:t>Office</w:t>
      </w:r>
      <w:r w:rsidRPr="001F43C8">
        <w:t xml:space="preserve"> of</w:t>
      </w:r>
      <w:r w:rsidRPr="00485DB4">
        <w:t xml:space="preserve"> Apprenticeship Training and meet the state criteria </w:t>
      </w:r>
      <w:r w:rsidR="002174DB">
        <w:t xml:space="preserve">established </w:t>
      </w:r>
      <w:r w:rsidRPr="00485DB4">
        <w:t>in Chapter 133 to receive state funding for the support of the apprenticeship training programs</w:t>
      </w:r>
    </w:p>
    <w:p w14:paraId="493F3118" w14:textId="3ECA7497" w:rsidR="001472FD" w:rsidRDefault="00485DB4" w:rsidP="00966C91">
      <w:pPr>
        <w:pStyle w:val="ListParagraph"/>
        <w:numPr>
          <w:ilvl w:val="0"/>
          <w:numId w:val="4"/>
        </w:numPr>
      </w:pPr>
      <w:r w:rsidRPr="00485DB4">
        <w:t>Senior Community Service Employment Program</w:t>
      </w:r>
    </w:p>
    <w:p w14:paraId="184B42EF" w14:textId="7121AC3B" w:rsidR="00485DB4" w:rsidRPr="00485DB4" w:rsidRDefault="00485DB4" w:rsidP="00FB72E6">
      <w:pPr>
        <w:pStyle w:val="ListParagraph"/>
        <w:numPr>
          <w:ilvl w:val="0"/>
          <w:numId w:val="4"/>
        </w:numPr>
      </w:pPr>
      <w:r w:rsidRPr="00485DB4">
        <w:t xml:space="preserve">Texas Veterans Commission </w:t>
      </w:r>
      <w:ins w:id="170" w:author="Author">
        <w:r w:rsidR="00501896">
          <w:t xml:space="preserve">(TVC) </w:t>
        </w:r>
      </w:ins>
      <w:r w:rsidRPr="00485DB4">
        <w:t>programs</w:t>
      </w:r>
      <w:r w:rsidR="00EE4CAB" w:rsidRPr="00EE4CAB">
        <w:t xml:space="preserve"> </w:t>
      </w:r>
      <w:r w:rsidR="00EE4CAB">
        <w:t>–</w:t>
      </w:r>
      <w:r w:rsidRPr="00485DB4">
        <w:t xml:space="preserve"> Local Veterans Employment Representatives Program and the Disabled Veterans Outreach Program</w:t>
      </w:r>
    </w:p>
    <w:p w14:paraId="1A537CCE" w14:textId="77777777" w:rsidR="00485DB4" w:rsidRPr="00485DB4" w:rsidRDefault="00485DB4" w:rsidP="00485DB4">
      <w:pPr>
        <w:rPr>
          <w:b/>
          <w:u w:val="single"/>
        </w:rPr>
      </w:pPr>
    </w:p>
    <w:p w14:paraId="0FE7A43C" w14:textId="1076FBA4" w:rsidR="00485DB4" w:rsidRPr="00F55EBB" w:rsidRDefault="008B5E1E" w:rsidP="00485DB4">
      <w:r>
        <w:t>Apprenticeship programs (Texas Education Code, Chapter 133)</w:t>
      </w:r>
      <w:r w:rsidR="00777A7E">
        <w:t xml:space="preserve"> </w:t>
      </w:r>
      <w:r w:rsidR="00485DB4" w:rsidRPr="00485DB4">
        <w:t>may not be operating in every workforce area.</w:t>
      </w:r>
      <w:r w:rsidR="00777A7E">
        <w:t xml:space="preserve"> </w:t>
      </w:r>
      <w:r w:rsidR="00485DB4" w:rsidRPr="00485DB4">
        <w:t xml:space="preserve">If </w:t>
      </w:r>
      <w:r>
        <w:t xml:space="preserve">an </w:t>
      </w:r>
      <w:r w:rsidR="00A306C0">
        <w:t>a</w:t>
      </w:r>
      <w:r>
        <w:t>pprenticeship program</w:t>
      </w:r>
      <w:r w:rsidR="00485DB4" w:rsidRPr="00485DB4">
        <w:t xml:space="preserve"> is not operating in the workforce area, the Board is </w:t>
      </w:r>
      <w:r w:rsidR="00485DB4" w:rsidRPr="00F55EBB">
        <w:t xml:space="preserve">not required to sign an MOU with </w:t>
      </w:r>
      <w:r w:rsidRPr="00F55EBB">
        <w:t xml:space="preserve">this </w:t>
      </w:r>
      <w:r w:rsidR="00485DB4" w:rsidRPr="00F55EBB">
        <w:t xml:space="preserve">required </w:t>
      </w:r>
      <w:r w:rsidR="00AE0476" w:rsidRPr="00F55EBB">
        <w:t xml:space="preserve">workforce </w:t>
      </w:r>
      <w:r w:rsidR="00485DB4" w:rsidRPr="00F55EBB">
        <w:t xml:space="preserve">partner. </w:t>
      </w:r>
    </w:p>
    <w:p w14:paraId="7D712AC3" w14:textId="77777777" w:rsidR="00B13C45" w:rsidRPr="00F55EBB" w:rsidRDefault="00B13C45" w:rsidP="00485DB4">
      <w:bookmarkStart w:id="171" w:name="_Toc480808508"/>
      <w:bookmarkStart w:id="172" w:name="_Toc480808756"/>
      <w:bookmarkStart w:id="173" w:name="_Toc480808875"/>
      <w:bookmarkStart w:id="174" w:name="_Toc483475426"/>
      <w:bookmarkStart w:id="175" w:name="_Toc483501941"/>
      <w:bookmarkStart w:id="176" w:name="_Toc483502512"/>
      <w:bookmarkStart w:id="177" w:name="_Toc357450034"/>
      <w:bookmarkStart w:id="178" w:name="_Toc357452099"/>
      <w:bookmarkStart w:id="179" w:name="_Toc357452859"/>
      <w:bookmarkStart w:id="180" w:name="_Toc357453286"/>
      <w:bookmarkStart w:id="181" w:name="_Toc357453375"/>
      <w:bookmarkStart w:id="182" w:name="_Toc357453505"/>
      <w:bookmarkStart w:id="183" w:name="_Toc357453885"/>
      <w:bookmarkStart w:id="184" w:name="_Toc483894685"/>
    </w:p>
    <w:p w14:paraId="1DD3E574" w14:textId="44589F73" w:rsidR="00B13C45" w:rsidRPr="00F55EBB" w:rsidRDefault="006575E5" w:rsidP="00F55EBB">
      <w:pPr>
        <w:pStyle w:val="CommentText"/>
        <w:rPr>
          <w:del w:id="185" w:author="Author"/>
          <w:sz w:val="24"/>
          <w:szCs w:val="24"/>
        </w:rPr>
      </w:pPr>
      <w:del w:id="186" w:author="Author">
        <w:r>
          <w:rPr>
            <w:sz w:val="24"/>
            <w:szCs w:val="24"/>
          </w:rPr>
          <w:delText xml:space="preserve">Even </w:delText>
        </w:r>
        <w:r w:rsidR="00760A7E" w:rsidRPr="00F55EBB">
          <w:rPr>
            <w:sz w:val="24"/>
            <w:szCs w:val="24"/>
          </w:rPr>
          <w:delText xml:space="preserve">though this is not a WIOA requirement, </w:delText>
        </w:r>
        <w:r w:rsidR="00B13C45" w:rsidRPr="00F55EBB">
          <w:rPr>
            <w:sz w:val="24"/>
            <w:szCs w:val="24"/>
          </w:rPr>
          <w:delText xml:space="preserve">TWC requires Boards to jointly develop and adopt an MOU with the Health and Human Services Commission (HHSC). Although HHSC is a federal optional workforce partner, the MOU fulfills state law regarding the coordinated interagency case management of recipients of financial assistance in employment and training activities and support services (Texas Human Resources Code §31.0128) and reflects Texas state law mandating </w:delText>
        </w:r>
        <w:r w:rsidR="002B2E84" w:rsidRPr="00F55EBB">
          <w:rPr>
            <w:sz w:val="24"/>
            <w:szCs w:val="24"/>
          </w:rPr>
          <w:delText>the reci</w:delText>
        </w:r>
        <w:r w:rsidR="00794245" w:rsidRPr="00F55EBB">
          <w:rPr>
            <w:sz w:val="24"/>
            <w:szCs w:val="24"/>
          </w:rPr>
          <w:delText xml:space="preserve">pients’ </w:delText>
        </w:r>
        <w:r w:rsidR="00B13C45" w:rsidRPr="00F55EBB">
          <w:rPr>
            <w:sz w:val="24"/>
            <w:szCs w:val="24"/>
          </w:rPr>
          <w:delText xml:space="preserve">integration within TWC. </w:delText>
        </w:r>
      </w:del>
    </w:p>
    <w:p w14:paraId="04C29DAF" w14:textId="2D7E5D8E" w:rsidR="00D3371F" w:rsidRPr="00345273" w:rsidRDefault="00D3371F" w:rsidP="008656A5">
      <w:pPr>
        <w:autoSpaceDE w:val="0"/>
        <w:autoSpaceDN w:val="0"/>
        <w:adjustRightInd w:val="0"/>
        <w:rPr>
          <w:ins w:id="187" w:author="Author"/>
        </w:rPr>
      </w:pPr>
      <w:bookmarkStart w:id="188" w:name="_Toc487209027"/>
      <w:bookmarkStart w:id="189" w:name="_Toc24618739"/>
      <w:ins w:id="190" w:author="Author">
        <w:r w:rsidRPr="00FA7BD7">
          <w:t xml:space="preserve">On October </w:t>
        </w:r>
        <w:r w:rsidR="00B64F1D" w:rsidRPr="00FC6651">
          <w:t xml:space="preserve">1, </w:t>
        </w:r>
        <w:r w:rsidRPr="00FC6651">
          <w:t>2020,</w:t>
        </w:r>
        <w:r w:rsidR="00501896">
          <w:t xml:space="preserve"> TVC </w:t>
        </w:r>
        <w:del w:id="191" w:author="Author">
          <w:r w:rsidRPr="00FC6651" w:rsidDel="00501896">
            <w:delText xml:space="preserve"> the Texas Veterans Commission </w:delText>
          </w:r>
          <w:r w:rsidR="001628A7" w:rsidDel="00501896">
            <w:delText xml:space="preserve">(TVC) </w:delText>
          </w:r>
        </w:del>
        <w:r w:rsidRPr="00FC6651">
          <w:t xml:space="preserve">and TWC entered </w:t>
        </w:r>
        <w:r w:rsidR="00A01BF7">
          <w:t xml:space="preserve">into </w:t>
        </w:r>
        <w:r w:rsidRPr="00FC6651">
          <w:t xml:space="preserve">an interagency contract to </w:t>
        </w:r>
        <w:r w:rsidR="00C20879" w:rsidRPr="00FC6651">
          <w:t>collab</w:t>
        </w:r>
        <w:r w:rsidR="00C20879" w:rsidRPr="00345273">
          <w:t xml:space="preserve">oratively </w:t>
        </w:r>
        <w:r w:rsidRPr="00345273">
          <w:t xml:space="preserve">provide services and resources to veterans. </w:t>
        </w:r>
        <w:r w:rsidRPr="00FA7BD7">
          <w:t>As set forth in WIOA</w:t>
        </w:r>
        <w:r w:rsidR="00387817" w:rsidRPr="00FA7BD7">
          <w:t xml:space="preserve"> </w:t>
        </w:r>
        <w:r w:rsidR="00302867">
          <w:t>§</w:t>
        </w:r>
        <w:r w:rsidR="00387817" w:rsidRPr="00FA7BD7">
          <w:t>121(c)(2)(A)</w:t>
        </w:r>
        <w:r w:rsidR="00C9091C" w:rsidRPr="00FA7BD7">
          <w:t xml:space="preserve">, </w:t>
        </w:r>
        <w:r w:rsidRPr="00FA7BD7">
          <w:t xml:space="preserve">Boards are required to </w:t>
        </w:r>
        <w:r w:rsidR="00302867">
          <w:t>establish</w:t>
        </w:r>
        <w:r w:rsidRPr="00FA7BD7">
          <w:t xml:space="preserve"> </w:t>
        </w:r>
        <w:r w:rsidR="00D755D4" w:rsidRPr="00FA7BD7">
          <w:t>a</w:t>
        </w:r>
        <w:r w:rsidR="00302867">
          <w:t>n</w:t>
        </w:r>
        <w:r w:rsidR="00D755D4" w:rsidRPr="00FA7BD7">
          <w:t xml:space="preserve"> </w:t>
        </w:r>
        <w:r w:rsidRPr="00FA7BD7">
          <w:t>MOU</w:t>
        </w:r>
        <w:r w:rsidR="005C3EAB" w:rsidRPr="00FA7BD7">
          <w:t xml:space="preserve">, to include </w:t>
        </w:r>
        <w:r w:rsidR="00DE1955" w:rsidRPr="00FC6651">
          <w:t xml:space="preserve">infrastructure funding </w:t>
        </w:r>
        <w:r w:rsidR="000E26EB" w:rsidRPr="00FC6651">
          <w:t>arrangements,</w:t>
        </w:r>
        <w:r w:rsidR="00C9261C" w:rsidRPr="00FC6651">
          <w:t xml:space="preserve"> </w:t>
        </w:r>
        <w:r w:rsidRPr="00FC6651">
          <w:t xml:space="preserve">with </w:t>
        </w:r>
        <w:r w:rsidR="00302867">
          <w:t xml:space="preserve">all required </w:t>
        </w:r>
        <w:r w:rsidRPr="00FC6651">
          <w:t xml:space="preserve">workforce partners. Interagency contracts do not satisfy the WIOA requirement </w:t>
        </w:r>
        <w:r w:rsidR="00705854">
          <w:t>that</w:t>
        </w:r>
        <w:r w:rsidRPr="00FC6651">
          <w:t xml:space="preserve"> Boards establish MOUs </w:t>
        </w:r>
        <w:r w:rsidRPr="00345273">
          <w:t>with required workforce partners</w:t>
        </w:r>
        <w:r w:rsidR="0013431D">
          <w:t xml:space="preserve">; </w:t>
        </w:r>
        <w:r w:rsidR="0013431D" w:rsidRPr="00BF5623">
          <w:rPr>
            <w:rPrChange w:id="192" w:author="Author">
              <w:rPr>
                <w:highlight w:val="yellow"/>
              </w:rPr>
            </w:rPrChange>
          </w:rPr>
          <w:t xml:space="preserve">therefore, </w:t>
        </w:r>
        <w:r w:rsidR="000F30E1" w:rsidRPr="00BF5623">
          <w:rPr>
            <w:rPrChange w:id="193" w:author="Author">
              <w:rPr>
                <w:highlight w:val="yellow"/>
              </w:rPr>
            </w:rPrChange>
          </w:rPr>
          <w:t>Boards must sign an individual MOU with TVC</w:t>
        </w:r>
        <w:r w:rsidR="000F30E1" w:rsidRPr="00BF5623">
          <w:rPr>
            <w:color w:val="0000FF"/>
            <w:rPrChange w:id="194" w:author="Author">
              <w:rPr>
                <w:color w:val="0000FF"/>
                <w:highlight w:val="yellow"/>
              </w:rPr>
            </w:rPrChange>
          </w:rPr>
          <w:t>.</w:t>
        </w:r>
        <w:bookmarkStart w:id="195" w:name="_GoBack"/>
        <w:bookmarkEnd w:id="195"/>
      </w:ins>
    </w:p>
    <w:p w14:paraId="3BB9EFC9" w14:textId="174601BE" w:rsidR="00116209" w:rsidRPr="00F55EBB" w:rsidRDefault="00116209" w:rsidP="00B317D7">
      <w:pPr>
        <w:pStyle w:val="Heading2"/>
        <w:spacing w:before="360" w:after="240"/>
        <w:rPr>
          <w:rFonts w:cs="Times New Roman"/>
          <w:szCs w:val="24"/>
        </w:rPr>
      </w:pPr>
      <w:r w:rsidRPr="00F55EBB">
        <w:rPr>
          <w:rFonts w:cs="Times New Roman"/>
          <w:szCs w:val="24"/>
        </w:rPr>
        <w:lastRenderedPageBreak/>
        <w:t>OPTIONAL MEMORANDA OF UNDERSTANDING</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8"/>
      <w:bookmarkEnd w:id="189"/>
    </w:p>
    <w:p w14:paraId="07FB970D" w14:textId="0D2802DE" w:rsidR="00485DB4" w:rsidRPr="00485DB4" w:rsidRDefault="00485DB4" w:rsidP="00485DB4">
      <w:r w:rsidRPr="00485DB4">
        <w:t xml:space="preserve">Boards may enter into MOUs with the other entities that carry out workforce development programs, including, but not limited to, the following optional </w:t>
      </w:r>
      <w:r w:rsidR="00AE0476">
        <w:t xml:space="preserve">workforce </w:t>
      </w:r>
      <w:r w:rsidRPr="00485DB4">
        <w:t xml:space="preserve">partners: </w:t>
      </w:r>
    </w:p>
    <w:p w14:paraId="59DE932E" w14:textId="4067B736" w:rsidR="001472FD" w:rsidRPr="00FC0400" w:rsidRDefault="00485DB4" w:rsidP="00966C91">
      <w:pPr>
        <w:pStyle w:val="ListParagraph"/>
        <w:numPr>
          <w:ilvl w:val="0"/>
          <w:numId w:val="5"/>
        </w:numPr>
        <w:ind w:left="360"/>
      </w:pPr>
      <w:r w:rsidRPr="00FC0400">
        <w:t>Career and technical education programs</w:t>
      </w:r>
      <w:r w:rsidR="00980A1B" w:rsidRPr="00FC0400">
        <w:t xml:space="preserve"> </w:t>
      </w:r>
      <w:r w:rsidRPr="00FC0400">
        <w:t xml:space="preserve">authorized under the </w:t>
      </w:r>
      <w:r w:rsidR="00DA60EA" w:rsidRPr="00FC0400">
        <w:t xml:space="preserve">Strengthening Career and Technical Education for the 21st Century Act </w:t>
      </w:r>
    </w:p>
    <w:p w14:paraId="4AC13429" w14:textId="1B93D9C0" w:rsidR="001472FD" w:rsidRDefault="00485DB4" w:rsidP="00966C91">
      <w:pPr>
        <w:pStyle w:val="ListParagraph"/>
        <w:numPr>
          <w:ilvl w:val="0"/>
          <w:numId w:val="5"/>
        </w:numPr>
        <w:ind w:left="360"/>
      </w:pPr>
      <w:r w:rsidRPr="00485DB4">
        <w:t xml:space="preserve">Job Counseling, Training, and Placement Service for Veterans, </w:t>
      </w:r>
      <w:r w:rsidR="00F42681">
        <w:t xml:space="preserve">as authorized under </w:t>
      </w:r>
      <w:r w:rsidR="00FB72E6">
        <w:t xml:space="preserve">Title </w:t>
      </w:r>
      <w:r w:rsidRPr="00485DB4">
        <w:t xml:space="preserve">38 USC </w:t>
      </w:r>
      <w:r w:rsidR="00FB72E6">
        <w:t xml:space="preserve">Chapter </w:t>
      </w:r>
      <w:r w:rsidRPr="00485DB4">
        <w:t>41</w:t>
      </w:r>
    </w:p>
    <w:p w14:paraId="70FAEAAC" w14:textId="5909AEBD" w:rsidR="001472FD" w:rsidRDefault="00485DB4" w:rsidP="00966C91">
      <w:pPr>
        <w:pStyle w:val="ListParagraph"/>
        <w:numPr>
          <w:ilvl w:val="0"/>
          <w:numId w:val="5"/>
        </w:numPr>
        <w:ind w:left="360"/>
      </w:pPr>
      <w:r w:rsidRPr="00485DB4">
        <w:t xml:space="preserve">Education and vocational training program through Job Corps </w:t>
      </w:r>
      <w:r w:rsidR="006A3A50">
        <w:t xml:space="preserve">and </w:t>
      </w:r>
      <w:r w:rsidRPr="00485DB4">
        <w:t>administered by the US Department of Labor</w:t>
      </w:r>
    </w:p>
    <w:p w14:paraId="6509CA42" w14:textId="0C1DCF39" w:rsidR="001472FD" w:rsidRDefault="00485DB4" w:rsidP="00966C91">
      <w:pPr>
        <w:pStyle w:val="ListParagraph"/>
        <w:numPr>
          <w:ilvl w:val="0"/>
          <w:numId w:val="5"/>
        </w:numPr>
        <w:ind w:left="360"/>
      </w:pPr>
      <w:r w:rsidRPr="00485DB4">
        <w:t xml:space="preserve">Native American programs authorized under WIOA Title </w:t>
      </w:r>
      <w:r w:rsidR="008B5E1E">
        <w:t>I</w:t>
      </w:r>
    </w:p>
    <w:p w14:paraId="55894181" w14:textId="267D84AE" w:rsidR="00C33CC5" w:rsidRDefault="00485DB4" w:rsidP="00C33CC5">
      <w:pPr>
        <w:pStyle w:val="ListParagraph"/>
        <w:numPr>
          <w:ilvl w:val="0"/>
          <w:numId w:val="5"/>
        </w:numPr>
        <w:ind w:left="360"/>
      </w:pPr>
      <w:r w:rsidRPr="00485DB4">
        <w:t>US Department of Housing and Urban Development</w:t>
      </w:r>
      <w:r w:rsidR="00FB72E6">
        <w:t xml:space="preserve"> </w:t>
      </w:r>
      <w:r w:rsidR="00C33CC5" w:rsidRPr="00C33CC5">
        <w:t xml:space="preserve"> </w:t>
      </w:r>
    </w:p>
    <w:p w14:paraId="65ABCA5D" w14:textId="1DFA060D" w:rsidR="00C16B02" w:rsidRDefault="00485DB4" w:rsidP="00966C91">
      <w:pPr>
        <w:pStyle w:val="ListParagraph"/>
        <w:numPr>
          <w:ilvl w:val="0"/>
          <w:numId w:val="5"/>
        </w:numPr>
        <w:ind w:left="360"/>
      </w:pPr>
      <w:r w:rsidRPr="00485DB4">
        <w:t>Employment and training activities carried out under the Community Services Block Grant Act</w:t>
      </w:r>
    </w:p>
    <w:p w14:paraId="1ECF7CFB" w14:textId="796BD97A" w:rsidR="00485DB4" w:rsidRPr="00D40C9F" w:rsidRDefault="00485DB4" w:rsidP="00966C91">
      <w:pPr>
        <w:pStyle w:val="ListParagraph"/>
        <w:numPr>
          <w:ilvl w:val="0"/>
          <w:numId w:val="5"/>
        </w:numPr>
        <w:ind w:left="360"/>
        <w:rPr>
          <w:u w:val="single"/>
        </w:rPr>
      </w:pPr>
      <w:r w:rsidRPr="00D40C9F">
        <w:t xml:space="preserve">Reintegration of </w:t>
      </w:r>
      <w:r w:rsidR="006575E5">
        <w:t>O</w:t>
      </w:r>
      <w:r w:rsidRPr="00D40C9F">
        <w:t>ffenders program authorized under the Second Chance Act of 2007</w:t>
      </w:r>
    </w:p>
    <w:p w14:paraId="1684B1BE" w14:textId="77777777" w:rsidR="00FC4014" w:rsidRDefault="00FC4014" w:rsidP="00FC4014">
      <w:pPr>
        <w:rPr>
          <w:u w:val="single"/>
        </w:rPr>
      </w:pPr>
    </w:p>
    <w:p w14:paraId="5CEC3B36" w14:textId="3AB2818E" w:rsidR="00FC4014" w:rsidRPr="00FC4014" w:rsidRDefault="00FC4014" w:rsidP="00FC4014">
      <w:pPr>
        <w:rPr>
          <w:u w:val="single"/>
        </w:rPr>
      </w:pPr>
      <w:r>
        <w:t>Boards may also enter into MOUs with other partners that do not carry out a workforce development program.</w:t>
      </w:r>
      <w:r w:rsidR="00777A7E">
        <w:t xml:space="preserve"> </w:t>
      </w:r>
      <w:r>
        <w:t xml:space="preserve">These MOUs are not subject to the same requirements included in this </w:t>
      </w:r>
      <w:r w:rsidR="00CD0D3C">
        <w:t>g</w:t>
      </w:r>
      <w:r>
        <w:t>uide.</w:t>
      </w:r>
    </w:p>
    <w:p w14:paraId="008E254A" w14:textId="098AD322" w:rsidR="00116209" w:rsidRPr="00B7551A" w:rsidRDefault="00FC4014" w:rsidP="00B317D7">
      <w:pPr>
        <w:pStyle w:val="Heading2"/>
        <w:spacing w:before="360" w:after="240"/>
        <w:rPr>
          <w:rStyle w:val="SubtleEmphasis"/>
          <w:b w:val="0"/>
          <w:i w:val="0"/>
          <w:iCs w:val="0"/>
          <w:color w:val="auto"/>
        </w:rPr>
      </w:pPr>
      <w:bookmarkStart w:id="196" w:name="_Toc487209028"/>
      <w:bookmarkStart w:id="197" w:name="_Toc24618740"/>
      <w:r w:rsidRPr="00106D94">
        <w:rPr>
          <w:rStyle w:val="SubtleEmphasis"/>
          <w:i w:val="0"/>
          <w:iCs w:val="0"/>
          <w:color w:val="auto"/>
        </w:rPr>
        <w:t>MOU REQUIREMENTS</w:t>
      </w:r>
      <w:bookmarkEnd w:id="196"/>
      <w:bookmarkEnd w:id="197"/>
    </w:p>
    <w:p w14:paraId="58F5233A" w14:textId="7137859D" w:rsidR="00485DB4" w:rsidRPr="00A26355" w:rsidRDefault="00485DB4" w:rsidP="00485DB4">
      <w:r w:rsidRPr="00485DB4">
        <w:t>If a local partnership agreement between the Board and CEOs representing the workforce area delegates statutorily required responsibilities under WIOA to the Board, then the Board can continue to operate under the parameters of the partnership agreement.</w:t>
      </w:r>
      <w:r w:rsidR="00777A7E">
        <w:t xml:space="preserve"> </w:t>
      </w:r>
      <w:r w:rsidRPr="00485DB4">
        <w:t xml:space="preserve">For example, if a partnership agreement </w:t>
      </w:r>
      <w:r w:rsidR="00C16B02">
        <w:t>transfer</w:t>
      </w:r>
      <w:r w:rsidRPr="00485DB4">
        <w:t xml:space="preserve">s signatory authority for an MOU to the Board, then CEOs are not required to sign MOUs required by WIOA. </w:t>
      </w:r>
    </w:p>
    <w:p w14:paraId="0699063C" w14:textId="77777777" w:rsidR="002A6070" w:rsidRDefault="002A6070" w:rsidP="00485DB4"/>
    <w:p w14:paraId="6925EF67" w14:textId="3FB431A6" w:rsidR="006C09AB" w:rsidRDefault="00D548A7" w:rsidP="006C09AB">
      <w:r>
        <w:t>A</w:t>
      </w:r>
      <w:r w:rsidR="00485DB4" w:rsidRPr="00485DB4">
        <w:t>dditional provisions</w:t>
      </w:r>
      <w:r>
        <w:t>, consistent with WIOA, may be included</w:t>
      </w:r>
      <w:r w:rsidR="00485DB4" w:rsidRPr="00485DB4">
        <w:t xml:space="preserve"> in MOUs</w:t>
      </w:r>
      <w:r>
        <w:t xml:space="preserve"> developed by Boards</w:t>
      </w:r>
      <w:r w:rsidR="00485DB4" w:rsidRPr="00485DB4">
        <w:t>.</w:t>
      </w:r>
      <w:r w:rsidR="00777A7E">
        <w:t xml:space="preserve"> </w:t>
      </w:r>
      <w:r w:rsidR="00485DB4" w:rsidRPr="00485DB4">
        <w:t xml:space="preserve">To ensure compliance with WIOA, </w:t>
      </w:r>
      <w:r w:rsidR="00625545">
        <w:t>B</w:t>
      </w:r>
      <w:r w:rsidR="00E92C71">
        <w:t xml:space="preserve">oards may use </w:t>
      </w:r>
      <w:r w:rsidR="00116209">
        <w:t>the</w:t>
      </w:r>
      <w:r w:rsidR="00E92C71">
        <w:t xml:space="preserve"> MOU</w:t>
      </w:r>
      <w:r w:rsidR="00116209">
        <w:t xml:space="preserve"> checklist included in </w:t>
      </w:r>
      <w:r w:rsidR="00EA0352">
        <w:t xml:space="preserve">Appendix </w:t>
      </w:r>
      <w:r w:rsidR="000B5840">
        <w:t>B</w:t>
      </w:r>
      <w:r>
        <w:t>.</w:t>
      </w:r>
      <w:r w:rsidR="00777A7E">
        <w:t xml:space="preserve"> </w:t>
      </w:r>
      <w:r w:rsidR="00F84BB4">
        <w:t>At a minimum, e</w:t>
      </w:r>
      <w:r w:rsidR="006C09AB">
        <w:t xml:space="preserve">ach MOU </w:t>
      </w:r>
      <w:r w:rsidR="002A6070">
        <w:t>must</w:t>
      </w:r>
      <w:r w:rsidR="006C09AB">
        <w:t xml:space="preserve"> contain provisions describing the following: </w:t>
      </w:r>
    </w:p>
    <w:p w14:paraId="6F5E24CC" w14:textId="32EA98DD" w:rsidR="006C09AB" w:rsidRPr="008E7CBE" w:rsidRDefault="00EA0352" w:rsidP="002A085B">
      <w:pPr>
        <w:pStyle w:val="ListParagraph"/>
        <w:numPr>
          <w:ilvl w:val="0"/>
          <w:numId w:val="14"/>
        </w:numPr>
        <w:ind w:left="360"/>
      </w:pPr>
      <w:r w:rsidRPr="00DA210F">
        <w:rPr>
          <w:b/>
        </w:rPr>
        <w:t>Service Delivery Coordination</w:t>
      </w:r>
      <w:r w:rsidR="00522C31">
        <w:t>—</w:t>
      </w:r>
      <w:r w:rsidR="003A1416">
        <w:t xml:space="preserve">describe the </w:t>
      </w:r>
      <w:r w:rsidR="00522C31">
        <w:t xml:space="preserve">services to be provided and the manner in which the services will be coordinated and delivered through the </w:t>
      </w:r>
      <w:r w:rsidR="0053782D">
        <w:t xml:space="preserve">local </w:t>
      </w:r>
      <w:r w:rsidR="00AE0476">
        <w:t>workforce</w:t>
      </w:r>
      <w:r w:rsidR="00522C31">
        <w:t xml:space="preserve"> system.</w:t>
      </w:r>
      <w:r w:rsidR="00777A7E">
        <w:t xml:space="preserve"> </w:t>
      </w:r>
      <w:r w:rsidR="00522C31">
        <w:t>MOUs must, at a minimum, address the following:</w:t>
      </w:r>
    </w:p>
    <w:p w14:paraId="1C91816E" w14:textId="6CF73810" w:rsidR="00522C31" w:rsidRDefault="00F25F39" w:rsidP="002A085B">
      <w:pPr>
        <w:pStyle w:val="ListParagraph"/>
        <w:numPr>
          <w:ilvl w:val="0"/>
          <w:numId w:val="15"/>
        </w:numPr>
        <w:ind w:left="720"/>
      </w:pPr>
      <w:r>
        <w:t>I</w:t>
      </w:r>
      <w:r w:rsidR="008E7CBE">
        <w:t xml:space="preserve">dentify each </w:t>
      </w:r>
      <w:r w:rsidR="00AE0476">
        <w:t>workforce</w:t>
      </w:r>
      <w:r w:rsidR="008E7CBE">
        <w:t xml:space="preserve"> partner included in the MOU</w:t>
      </w:r>
    </w:p>
    <w:p w14:paraId="09B692E9" w14:textId="1378CE6A" w:rsidR="00086558" w:rsidRDefault="00F25F39" w:rsidP="002A085B">
      <w:pPr>
        <w:pStyle w:val="ListParagraph"/>
        <w:numPr>
          <w:ilvl w:val="0"/>
          <w:numId w:val="15"/>
        </w:numPr>
        <w:ind w:left="720"/>
      </w:pPr>
      <w:r>
        <w:t>D</w:t>
      </w:r>
      <w:r w:rsidR="00DA210F">
        <w:t xml:space="preserve">escribe </w:t>
      </w:r>
      <w:r w:rsidR="00522C31">
        <w:t xml:space="preserve">each </w:t>
      </w:r>
      <w:r w:rsidR="00C231C2">
        <w:t>workforce partner</w:t>
      </w:r>
      <w:r w:rsidR="00522C31">
        <w:t>’s</w:t>
      </w:r>
      <w:r w:rsidR="00DA210F">
        <w:t xml:space="preserve"> responsibilities</w:t>
      </w:r>
    </w:p>
    <w:p w14:paraId="1F0DBB0F" w14:textId="1637F670" w:rsidR="00522C31" w:rsidRDefault="00F25F39" w:rsidP="002A085B">
      <w:pPr>
        <w:pStyle w:val="ListParagraph"/>
        <w:numPr>
          <w:ilvl w:val="0"/>
          <w:numId w:val="15"/>
        </w:numPr>
        <w:ind w:left="720"/>
      </w:pPr>
      <w:r>
        <w:t>D</w:t>
      </w:r>
      <w:r w:rsidR="008E7CBE">
        <w:t xml:space="preserve">escribe the local </w:t>
      </w:r>
      <w:r w:rsidR="00AE0476">
        <w:t>workforce</w:t>
      </w:r>
      <w:r w:rsidR="008E7CBE">
        <w:t xml:space="preserve"> system design</w:t>
      </w:r>
      <w:r w:rsidR="00522C31">
        <w:t>, to include the following:</w:t>
      </w:r>
      <w:r w:rsidR="00DA210F">
        <w:t xml:space="preserve"> </w:t>
      </w:r>
    </w:p>
    <w:p w14:paraId="605EB2A2" w14:textId="1E484BBF" w:rsidR="00522C31" w:rsidRDefault="00F25F39" w:rsidP="00350E66">
      <w:pPr>
        <w:pStyle w:val="ListParagraph"/>
        <w:numPr>
          <w:ilvl w:val="1"/>
          <w:numId w:val="114"/>
        </w:numPr>
        <w:ind w:left="1080"/>
      </w:pPr>
      <w:r>
        <w:t>I</w:t>
      </w:r>
      <w:r w:rsidR="00DA210F">
        <w:t xml:space="preserve">dentify and describe </w:t>
      </w:r>
      <w:r w:rsidR="0082502A">
        <w:t xml:space="preserve">the </w:t>
      </w:r>
      <w:r w:rsidR="00C826B9">
        <w:t xml:space="preserve">local workforce </w:t>
      </w:r>
      <w:r w:rsidR="0082502A">
        <w:t xml:space="preserve">system’s </w:t>
      </w:r>
      <w:r w:rsidR="00DA210F">
        <w:t>customers</w:t>
      </w:r>
    </w:p>
    <w:p w14:paraId="48A26171" w14:textId="568E99E1" w:rsidR="008E7CBE" w:rsidRPr="006C09AB" w:rsidRDefault="00F25F39" w:rsidP="00350E66">
      <w:pPr>
        <w:pStyle w:val="ListParagraph"/>
        <w:numPr>
          <w:ilvl w:val="1"/>
          <w:numId w:val="114"/>
        </w:numPr>
        <w:ind w:left="1080"/>
      </w:pPr>
      <w:r>
        <w:t>I</w:t>
      </w:r>
      <w:r w:rsidR="00DA210F">
        <w:t>dentify the services provided, including</w:t>
      </w:r>
      <w:r w:rsidR="008E7CBE">
        <w:t xml:space="preserve"> career services applicable to </w:t>
      </w:r>
      <w:r w:rsidR="00AE0476">
        <w:t>workforce</w:t>
      </w:r>
      <w:r w:rsidR="008E7CBE">
        <w:t xml:space="preserve"> partners</w:t>
      </w:r>
    </w:p>
    <w:p w14:paraId="73D41F9E" w14:textId="0D151DA2" w:rsidR="009D5A50" w:rsidRPr="009D5A50" w:rsidRDefault="009D5A50" w:rsidP="002A085B">
      <w:pPr>
        <w:pStyle w:val="ListParagraph"/>
        <w:numPr>
          <w:ilvl w:val="0"/>
          <w:numId w:val="14"/>
        </w:numPr>
        <w:ind w:left="360"/>
      </w:pPr>
      <w:r w:rsidRPr="000C323F">
        <w:rPr>
          <w:b/>
        </w:rPr>
        <w:t>Costs</w:t>
      </w:r>
      <w:r w:rsidR="0082502A">
        <w:rPr>
          <w:b/>
        </w:rPr>
        <w:t xml:space="preserve"> and</w:t>
      </w:r>
      <w:r w:rsidRPr="000C323F">
        <w:rPr>
          <w:b/>
        </w:rPr>
        <w:t>/</w:t>
      </w:r>
      <w:r w:rsidR="0082502A">
        <w:rPr>
          <w:b/>
        </w:rPr>
        <w:t xml:space="preserve">or </w:t>
      </w:r>
      <w:r w:rsidRPr="000C323F">
        <w:rPr>
          <w:b/>
        </w:rPr>
        <w:t>Funding</w:t>
      </w:r>
      <w:r w:rsidR="000C323F">
        <w:rPr>
          <w:b/>
        </w:rPr>
        <w:t>—</w:t>
      </w:r>
      <w:r>
        <w:t xml:space="preserve">describe the </w:t>
      </w:r>
      <w:r w:rsidR="00E67EFF">
        <w:t xml:space="preserve">process by which the local </w:t>
      </w:r>
      <w:r w:rsidR="00AE0476">
        <w:t>workforce</w:t>
      </w:r>
      <w:r w:rsidR="00E67EFF">
        <w:t xml:space="preserve"> system will fund the provision of services and general operating costs to </w:t>
      </w:r>
      <w:r w:rsidR="00780235">
        <w:t xml:space="preserve">ensure </w:t>
      </w:r>
      <w:r w:rsidR="00E67EFF">
        <w:t xml:space="preserve">a stable and equitable funding stream for ongoing </w:t>
      </w:r>
      <w:r w:rsidR="00AE0476">
        <w:t>workforce</w:t>
      </w:r>
      <w:r w:rsidR="00E67EFF">
        <w:t xml:space="preserve"> system operations</w:t>
      </w:r>
      <w:r w:rsidR="00780235">
        <w:t>, including</w:t>
      </w:r>
      <w:r w:rsidR="00780235" w:rsidRPr="00780235">
        <w:t xml:space="preserve"> </w:t>
      </w:r>
      <w:r w:rsidR="00780235">
        <w:t>sufficient funding of infrastructure costs</w:t>
      </w:r>
      <w:r w:rsidR="00E67EFF">
        <w:t>.</w:t>
      </w:r>
    </w:p>
    <w:p w14:paraId="02105F1A" w14:textId="37B22F1F" w:rsidR="00FA5C41" w:rsidRDefault="00AE0476" w:rsidP="002A085B">
      <w:pPr>
        <w:pStyle w:val="ListParagraph"/>
        <w:numPr>
          <w:ilvl w:val="0"/>
          <w:numId w:val="14"/>
        </w:numPr>
        <w:ind w:left="360"/>
      </w:pPr>
      <w:r>
        <w:rPr>
          <w:b/>
        </w:rPr>
        <w:lastRenderedPageBreak/>
        <w:t xml:space="preserve">Workforce </w:t>
      </w:r>
      <w:r w:rsidR="00EA0352" w:rsidRPr="00DA210F">
        <w:rPr>
          <w:b/>
        </w:rPr>
        <w:t>Partner R</w:t>
      </w:r>
      <w:r w:rsidR="00FA5C41" w:rsidRPr="00DA210F">
        <w:rPr>
          <w:b/>
        </w:rPr>
        <w:t>eferral</w:t>
      </w:r>
      <w:r w:rsidR="00EA0352" w:rsidRPr="00DA210F">
        <w:rPr>
          <w:b/>
        </w:rPr>
        <w:t>s</w:t>
      </w:r>
      <w:r w:rsidR="007D0026">
        <w:rPr>
          <w:b/>
        </w:rPr>
        <w:t>—</w:t>
      </w:r>
      <w:r w:rsidR="007D0026">
        <w:t>describe</w:t>
      </w:r>
      <w:r w:rsidR="0082502A">
        <w:t xml:space="preserve"> the</w:t>
      </w:r>
      <w:r w:rsidR="007D0026">
        <w:t xml:space="preserve"> methods</w:t>
      </w:r>
      <w:r w:rsidR="0082502A">
        <w:t xml:space="preserve"> used</w:t>
      </w:r>
      <w:r w:rsidR="007D0026">
        <w:t xml:space="preserve"> for re</w:t>
      </w:r>
      <w:r w:rsidR="001F14FB">
        <w:t xml:space="preserve">ferring individuals between </w:t>
      </w:r>
      <w:r w:rsidR="00C16B02">
        <w:t>Workforce Solutions Offices</w:t>
      </w:r>
      <w:r w:rsidR="007D0026">
        <w:t xml:space="preserve"> and </w:t>
      </w:r>
      <w:r>
        <w:t>workforce</w:t>
      </w:r>
      <w:r w:rsidR="007D0026">
        <w:t xml:space="preserve"> partners for appropriate services and activities, </w:t>
      </w:r>
      <w:r w:rsidR="00184698">
        <w:t>including</w:t>
      </w:r>
      <w:r w:rsidR="007D0026">
        <w:t>:</w:t>
      </w:r>
    </w:p>
    <w:p w14:paraId="27379A8E" w14:textId="49C67EB2" w:rsidR="0043087B" w:rsidRDefault="0082502A" w:rsidP="002A085B">
      <w:pPr>
        <w:pStyle w:val="ListParagraph"/>
        <w:numPr>
          <w:ilvl w:val="1"/>
          <w:numId w:val="14"/>
        </w:numPr>
        <w:ind w:left="720"/>
      </w:pPr>
      <w:r>
        <w:t>t</w:t>
      </w:r>
      <w:r w:rsidR="0071137F">
        <w:t xml:space="preserve">he local </w:t>
      </w:r>
      <w:r w:rsidR="00AE0476">
        <w:t xml:space="preserve">workforce </w:t>
      </w:r>
      <w:r w:rsidR="0043087B">
        <w:t xml:space="preserve">system’s </w:t>
      </w:r>
      <w:r w:rsidR="0071137F">
        <w:t xml:space="preserve">referral process between </w:t>
      </w:r>
      <w:r w:rsidR="00AE0476">
        <w:t xml:space="preserve">workforce </w:t>
      </w:r>
      <w:r w:rsidR="0071137F">
        <w:t>partners</w:t>
      </w:r>
      <w:r w:rsidR="00FF3BE1">
        <w:t xml:space="preserve"> and </w:t>
      </w:r>
      <w:r w:rsidR="0043087B">
        <w:t>t</w:t>
      </w:r>
      <w:r w:rsidR="0071137F">
        <w:t xml:space="preserve">he commitment to ensure quality customer service and a customer-centered focus; </w:t>
      </w:r>
      <w:r w:rsidR="0043087B">
        <w:t>and</w:t>
      </w:r>
    </w:p>
    <w:p w14:paraId="1A49DEBF" w14:textId="5EF7429C" w:rsidR="0071137F" w:rsidRDefault="0082502A" w:rsidP="002A085B">
      <w:pPr>
        <w:pStyle w:val="ListParagraph"/>
        <w:numPr>
          <w:ilvl w:val="1"/>
          <w:numId w:val="14"/>
        </w:numPr>
        <w:ind w:left="720"/>
      </w:pPr>
      <w:r>
        <w:t>h</w:t>
      </w:r>
      <w:r w:rsidR="0071137F">
        <w:t xml:space="preserve">ow the local </w:t>
      </w:r>
      <w:r w:rsidR="00AE0476">
        <w:t>workforce</w:t>
      </w:r>
      <w:r w:rsidR="0071137F">
        <w:t xml:space="preserve"> system provide</w:t>
      </w:r>
      <w:r w:rsidR="0043087B">
        <w:t>s</w:t>
      </w:r>
      <w:r w:rsidR="0071137F">
        <w:t xml:space="preserve"> direct access to </w:t>
      </w:r>
      <w:r w:rsidR="00AE0476">
        <w:t xml:space="preserve">workforce </w:t>
      </w:r>
      <w:r w:rsidR="0071137F">
        <w:t>partners through real-time technology.</w:t>
      </w:r>
    </w:p>
    <w:p w14:paraId="69F7B263" w14:textId="21FF2893" w:rsidR="00FF3BE1" w:rsidRDefault="00EA0352" w:rsidP="00966C91">
      <w:pPr>
        <w:pStyle w:val="ListParagraph"/>
        <w:numPr>
          <w:ilvl w:val="0"/>
          <w:numId w:val="3"/>
        </w:numPr>
      </w:pPr>
      <w:r w:rsidRPr="000C323F">
        <w:rPr>
          <w:b/>
        </w:rPr>
        <w:t xml:space="preserve">Serving </w:t>
      </w:r>
      <w:r w:rsidR="00DA210F" w:rsidRPr="000C323F">
        <w:rPr>
          <w:b/>
        </w:rPr>
        <w:t>I</w:t>
      </w:r>
      <w:r w:rsidR="0071137F" w:rsidRPr="000C323F">
        <w:rPr>
          <w:b/>
        </w:rPr>
        <w:t xml:space="preserve">ndividuals with </w:t>
      </w:r>
      <w:r w:rsidR="00DA210F" w:rsidRPr="000C323F">
        <w:rPr>
          <w:b/>
        </w:rPr>
        <w:t>B</w:t>
      </w:r>
      <w:r w:rsidR="0071137F" w:rsidRPr="000C323F">
        <w:rPr>
          <w:b/>
        </w:rPr>
        <w:t xml:space="preserve">arriers to </w:t>
      </w:r>
      <w:r w:rsidR="00DA210F" w:rsidRPr="000C323F">
        <w:rPr>
          <w:b/>
        </w:rPr>
        <w:t>E</w:t>
      </w:r>
      <w:r w:rsidR="0071137F" w:rsidRPr="000C323F">
        <w:rPr>
          <w:b/>
        </w:rPr>
        <w:t>mployment</w:t>
      </w:r>
      <w:r w:rsidR="000C323F">
        <w:rPr>
          <w:b/>
        </w:rPr>
        <w:t>—</w:t>
      </w:r>
      <w:r w:rsidR="007305C0" w:rsidRPr="007305C0">
        <w:t xml:space="preserve">describe the </w:t>
      </w:r>
      <w:r w:rsidR="007305C0">
        <w:t>m</w:t>
      </w:r>
      <w:r w:rsidR="00FF3BE1">
        <w:t xml:space="preserve">ethods used to ensure the needs of workers, youth, individuals with disabilities, and individuals with barriers to employment are addressed </w:t>
      </w:r>
      <w:r w:rsidR="003A1416">
        <w:t xml:space="preserve">when providing </w:t>
      </w:r>
      <w:r w:rsidR="00FF3BE1">
        <w:t xml:space="preserve">necessary and appropriate access to </w:t>
      </w:r>
      <w:r w:rsidR="007305C0">
        <w:t xml:space="preserve">the </w:t>
      </w:r>
      <w:r w:rsidR="00FF3BE1">
        <w:t>services</w:t>
      </w:r>
      <w:r w:rsidR="003A1416">
        <w:t xml:space="preserve"> that are </w:t>
      </w:r>
      <w:r w:rsidR="00FF3BE1">
        <w:t xml:space="preserve">made available through the </w:t>
      </w:r>
      <w:r w:rsidR="00AE0476">
        <w:t>Texas workforce</w:t>
      </w:r>
      <w:r w:rsidR="00FF3BE1">
        <w:t xml:space="preserve"> system</w:t>
      </w:r>
      <w:r w:rsidR="003A1416">
        <w:t>, including access to technology and materials</w:t>
      </w:r>
      <w:r w:rsidR="00FF3BE1">
        <w:t>.</w:t>
      </w:r>
    </w:p>
    <w:p w14:paraId="170FA30C" w14:textId="38FC68E3" w:rsidR="00710448" w:rsidRPr="00C53370" w:rsidRDefault="001B090F" w:rsidP="00710448">
      <w:pPr>
        <w:pStyle w:val="ListParagraph"/>
        <w:numPr>
          <w:ilvl w:val="0"/>
          <w:numId w:val="3"/>
        </w:numPr>
      </w:pPr>
      <w:r w:rsidRPr="00FF3BE1">
        <w:rPr>
          <w:b/>
        </w:rPr>
        <w:t>Technical Provisions</w:t>
      </w:r>
      <w:r w:rsidR="00C53370">
        <w:rPr>
          <w:b/>
        </w:rPr>
        <w:t>—</w:t>
      </w:r>
      <w:r w:rsidR="00E974E7">
        <w:t xml:space="preserve">as </w:t>
      </w:r>
      <w:r w:rsidR="00C53370" w:rsidRPr="00C53370">
        <w:t>follow</w:t>
      </w:r>
      <w:r w:rsidR="00E974E7">
        <w:t>s</w:t>
      </w:r>
      <w:r w:rsidR="00C53370" w:rsidRPr="00C53370">
        <w:t>:</w:t>
      </w:r>
    </w:p>
    <w:p w14:paraId="687C56A4" w14:textId="6B4525EF" w:rsidR="001B090F" w:rsidRDefault="007C66B6" w:rsidP="001B090F">
      <w:pPr>
        <w:numPr>
          <w:ilvl w:val="1"/>
          <w:numId w:val="3"/>
        </w:numPr>
        <w:ind w:left="720"/>
      </w:pPr>
      <w:r>
        <w:t xml:space="preserve">Describe </w:t>
      </w:r>
      <w:r w:rsidR="001B090F">
        <w:t>the MOU, including begin and end dates</w:t>
      </w:r>
    </w:p>
    <w:p w14:paraId="0514ADBE" w14:textId="1B59AFFF" w:rsidR="001B090F" w:rsidRDefault="001B090F" w:rsidP="001B090F">
      <w:pPr>
        <w:numPr>
          <w:ilvl w:val="1"/>
          <w:numId w:val="3"/>
        </w:numPr>
        <w:ind w:left="720"/>
      </w:pPr>
      <w:r>
        <w:t>Describe the procedures established for amending the MOU</w:t>
      </w:r>
    </w:p>
    <w:p w14:paraId="055A158A" w14:textId="1511CB3A" w:rsidR="001B090F" w:rsidRDefault="00D41457" w:rsidP="001B090F">
      <w:pPr>
        <w:numPr>
          <w:ilvl w:val="1"/>
          <w:numId w:val="3"/>
        </w:numPr>
        <w:ind w:left="720"/>
      </w:pPr>
      <w:r>
        <w:t>Provide a</w:t>
      </w:r>
      <w:r w:rsidR="001B090F">
        <w:t xml:space="preserve">ssurances that the MOU </w:t>
      </w:r>
      <w:r w:rsidR="00710448">
        <w:t xml:space="preserve">will </w:t>
      </w:r>
      <w:r w:rsidR="001B090F">
        <w:t xml:space="preserve">be reviewed </w:t>
      </w:r>
      <w:r w:rsidR="00D21A15">
        <w:t>(</w:t>
      </w:r>
      <w:r w:rsidR="001B090F">
        <w:t xml:space="preserve">and if substantial changes have occurred, </w:t>
      </w:r>
      <w:r w:rsidR="00D26157">
        <w:t xml:space="preserve">will be </w:t>
      </w:r>
      <w:r w:rsidR="001B090F">
        <w:t>renewed</w:t>
      </w:r>
      <w:r w:rsidR="00D21A15">
        <w:t>)</w:t>
      </w:r>
      <w:r w:rsidR="001B090F">
        <w:t xml:space="preserve"> no less than once every </w:t>
      </w:r>
      <w:r w:rsidR="00710448">
        <w:t>three</w:t>
      </w:r>
      <w:r w:rsidR="00D21A15">
        <w:t>-</w:t>
      </w:r>
      <w:r w:rsidR="001B090F">
        <w:t>year period</w:t>
      </w:r>
    </w:p>
    <w:p w14:paraId="6BF8F57E" w14:textId="66AE3D18" w:rsidR="001B090F" w:rsidRDefault="001B090F" w:rsidP="002A085B">
      <w:pPr>
        <w:numPr>
          <w:ilvl w:val="0"/>
          <w:numId w:val="17"/>
        </w:numPr>
      </w:pPr>
      <w:r>
        <w:t xml:space="preserve">Ensure </w:t>
      </w:r>
      <w:r w:rsidR="00D26157">
        <w:t xml:space="preserve">that </w:t>
      </w:r>
      <w:r>
        <w:t>a process is established for renewing an MOU if substantial amendments are required as a result of the review</w:t>
      </w:r>
    </w:p>
    <w:p w14:paraId="48EEE2FA" w14:textId="456AB76E" w:rsidR="001B090F" w:rsidRPr="006C09AB" w:rsidRDefault="001B090F" w:rsidP="002A085B">
      <w:pPr>
        <w:pStyle w:val="ListParagraph"/>
        <w:numPr>
          <w:ilvl w:val="0"/>
          <w:numId w:val="16"/>
        </w:numPr>
      </w:pPr>
      <w:r>
        <w:t>Include signatures of the designated Board, workforce partner representatives, and CEOs</w:t>
      </w:r>
    </w:p>
    <w:p w14:paraId="37078667" w14:textId="77777777" w:rsidR="00DC626B" w:rsidRPr="00DC626B" w:rsidRDefault="00DC626B" w:rsidP="008E7CBE">
      <w:pPr>
        <w:rPr>
          <w:rFonts w:eastAsia="Arial Unicode MS"/>
          <w:bdr w:val="nil"/>
        </w:rPr>
      </w:pPr>
    </w:p>
    <w:p w14:paraId="6196CCD7" w14:textId="13801741" w:rsidR="00D82118" w:rsidRDefault="00485DB4">
      <w:pPr>
        <w:rPr>
          <w:color w:val="404040" w:themeColor="text1" w:themeTint="BF"/>
        </w:rPr>
      </w:pPr>
      <w:r w:rsidRPr="00485DB4">
        <w:t xml:space="preserve">Boards must report </w:t>
      </w:r>
      <w:r w:rsidR="0086674A">
        <w:t>to TWC when MOU negotiations with workforce partners have reached an impasse (</w:t>
      </w:r>
      <w:r w:rsidR="00E42A56">
        <w:t xml:space="preserve">20 CFR </w:t>
      </w:r>
      <w:r w:rsidR="0086674A">
        <w:t>§678.510(c)).</w:t>
      </w:r>
      <w:r w:rsidR="00777A7E">
        <w:t xml:space="preserve"> </w:t>
      </w:r>
      <w:r w:rsidR="000B7486">
        <w:t>TWC will</w:t>
      </w:r>
      <w:r w:rsidR="00161A40">
        <w:t>,</w:t>
      </w:r>
      <w:r w:rsidR="000B7486">
        <w:t xml:space="preserve"> in turn</w:t>
      </w:r>
      <w:r w:rsidR="00161A40">
        <w:t>,</w:t>
      </w:r>
      <w:r w:rsidR="000B7486">
        <w:t xml:space="preserve"> notify the state agency responsible for administering the partner’s program.</w:t>
      </w:r>
      <w:r w:rsidR="00777A7E">
        <w:t xml:space="preserve"> </w:t>
      </w:r>
      <w:r w:rsidR="000B7486">
        <w:t xml:space="preserve">If TWC cannot </w:t>
      </w:r>
      <w:r w:rsidR="00161A40">
        <w:t xml:space="preserve">help </w:t>
      </w:r>
      <w:r w:rsidR="000B7486">
        <w:t xml:space="preserve">the Board </w:t>
      </w:r>
      <w:r w:rsidR="00161A40" w:rsidRPr="00D40C9F">
        <w:t xml:space="preserve">resolve </w:t>
      </w:r>
      <w:r w:rsidR="000B7486" w:rsidRPr="00D40C9F">
        <w:t xml:space="preserve">the issue, TWC will notify the </w:t>
      </w:r>
      <w:r w:rsidR="00161A40" w:rsidRPr="00D40C9F">
        <w:t>g</w:t>
      </w:r>
      <w:r w:rsidR="000B7486" w:rsidRPr="00D40C9F">
        <w:t xml:space="preserve">overnor, the Texas Workforce Investment Council, the </w:t>
      </w:r>
      <w:r w:rsidR="005D22E0" w:rsidRPr="00D40C9F">
        <w:t>S</w:t>
      </w:r>
      <w:r w:rsidR="000B7486" w:rsidRPr="00D40C9F">
        <w:t xml:space="preserve">ecretary of </w:t>
      </w:r>
      <w:r w:rsidR="005D22E0" w:rsidRPr="00D40C9F">
        <w:t>L</w:t>
      </w:r>
      <w:r w:rsidR="000B7486" w:rsidRPr="00D40C9F">
        <w:t xml:space="preserve">abor, and the head of any other </w:t>
      </w:r>
      <w:r w:rsidR="00D33F8A" w:rsidRPr="00D40C9F">
        <w:t>f</w:t>
      </w:r>
      <w:r w:rsidR="000B7486" w:rsidRPr="00D40C9F">
        <w:t xml:space="preserve">ederal agency with responsibility for </w:t>
      </w:r>
      <w:r w:rsidR="00BC4855" w:rsidRPr="00D40C9F">
        <w:t xml:space="preserve">overseeing </w:t>
      </w:r>
      <w:r w:rsidR="000B7486" w:rsidRPr="00D40C9F">
        <w:t>a workforce partner’s</w:t>
      </w:r>
      <w:r w:rsidR="000B7486">
        <w:t xml:space="preserve"> program.</w:t>
      </w:r>
      <w:r w:rsidR="004925AE">
        <w:rPr>
          <w:color w:val="404040" w:themeColor="text1" w:themeTint="BF"/>
        </w:rPr>
        <w:t xml:space="preserve"> </w:t>
      </w:r>
    </w:p>
    <w:p w14:paraId="72406BB6" w14:textId="0B28304C" w:rsidR="00D82118" w:rsidRDefault="00D82118">
      <w:pPr>
        <w:rPr>
          <w:color w:val="404040" w:themeColor="text1" w:themeTint="BF"/>
        </w:rPr>
      </w:pPr>
      <w:r>
        <w:rPr>
          <w:color w:val="404040" w:themeColor="text1" w:themeTint="BF"/>
        </w:rPr>
        <w:br w:type="page"/>
      </w:r>
    </w:p>
    <w:p w14:paraId="713D3D87" w14:textId="101241A8" w:rsidR="001472FD" w:rsidRPr="00E904D9" w:rsidRDefault="00223BE7" w:rsidP="00E904D9">
      <w:pPr>
        <w:pStyle w:val="Heading1"/>
        <w:rPr>
          <w:color w:val="404040" w:themeColor="text1" w:themeTint="BF"/>
        </w:rPr>
      </w:pPr>
      <w:bookmarkStart w:id="198" w:name="_Toc480808509"/>
      <w:bookmarkStart w:id="199" w:name="_Toc480808757"/>
      <w:bookmarkStart w:id="200" w:name="_Toc480808876"/>
      <w:bookmarkStart w:id="201" w:name="_Toc483475427"/>
      <w:bookmarkStart w:id="202" w:name="_Toc483501942"/>
      <w:bookmarkStart w:id="203" w:name="_Toc483502513"/>
      <w:bookmarkStart w:id="204" w:name="_Toc357450035"/>
      <w:bookmarkStart w:id="205" w:name="_Toc357452100"/>
      <w:bookmarkStart w:id="206" w:name="_Toc357452860"/>
      <w:bookmarkStart w:id="207" w:name="_Toc357453287"/>
      <w:bookmarkStart w:id="208" w:name="_Toc357453376"/>
      <w:bookmarkStart w:id="209" w:name="_Toc357453506"/>
      <w:bookmarkStart w:id="210" w:name="_Toc357453886"/>
      <w:bookmarkStart w:id="211" w:name="_Toc483894686"/>
      <w:bookmarkStart w:id="212" w:name="_Toc487209029"/>
      <w:bookmarkStart w:id="213" w:name="_Toc24618741"/>
      <w:r>
        <w:rPr>
          <w:color w:val="404040" w:themeColor="text1" w:themeTint="BF"/>
        </w:rPr>
        <w:lastRenderedPageBreak/>
        <w:t>D</w:t>
      </w:r>
      <w:r w:rsidR="00E904D9" w:rsidRPr="00E904D9">
        <w:rPr>
          <w:color w:val="404040" w:themeColor="text1" w:themeTint="BF"/>
        </w:rPr>
        <w:t xml:space="preserve">. INFRASTRUCTURE </w:t>
      </w:r>
      <w:r w:rsidR="007454F1">
        <w:rPr>
          <w:color w:val="404040" w:themeColor="text1" w:themeTint="BF"/>
        </w:rPr>
        <w:t>FUNDING</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007454F1">
        <w:rPr>
          <w:color w:val="404040" w:themeColor="text1" w:themeTint="BF"/>
        </w:rPr>
        <w:t xml:space="preserve"> </w:t>
      </w:r>
    </w:p>
    <w:p w14:paraId="556E53AF" w14:textId="77777777" w:rsidR="001472FD" w:rsidRDefault="001472FD" w:rsidP="00485DB4"/>
    <w:p w14:paraId="0BE71280" w14:textId="083006C9" w:rsidR="00045347" w:rsidRDefault="00412346" w:rsidP="004A4CC6">
      <w:pPr>
        <w:spacing w:after="240"/>
      </w:pPr>
      <w:r>
        <w:t>Part</w:t>
      </w:r>
      <w:r w:rsidR="004A4CC6">
        <w:t xml:space="preserve"> </w:t>
      </w:r>
      <w:r w:rsidR="00630CFE">
        <w:t>D</w:t>
      </w:r>
      <w:r w:rsidR="00123E9C">
        <w:t xml:space="preserve"> </w:t>
      </w:r>
      <w:r w:rsidR="004A4CC6" w:rsidRPr="001472FD">
        <w:t>provide</w:t>
      </w:r>
      <w:r w:rsidR="004A4CC6">
        <w:t>s</w:t>
      </w:r>
      <w:r w:rsidR="004A4CC6" w:rsidRPr="001472FD">
        <w:t xml:space="preserve"> </w:t>
      </w:r>
      <w:r w:rsidR="005124A4">
        <w:t>the L</w:t>
      </w:r>
      <w:r w:rsidR="005124A4" w:rsidRPr="002D413F">
        <w:t>ocal Workforce Development Boards (</w:t>
      </w:r>
      <w:r>
        <w:t>Boards</w:t>
      </w:r>
      <w:r w:rsidR="005124A4">
        <w:t>)</w:t>
      </w:r>
      <w:r>
        <w:t xml:space="preserve"> with </w:t>
      </w:r>
      <w:r w:rsidR="0092140D">
        <w:t>guidance</w:t>
      </w:r>
      <w:r>
        <w:t xml:space="preserve"> </w:t>
      </w:r>
      <w:r w:rsidR="00F968CF">
        <w:t xml:space="preserve">and requirements for identifying </w:t>
      </w:r>
      <w:r w:rsidR="006530B7">
        <w:t xml:space="preserve">and funding the operating costs of the local </w:t>
      </w:r>
      <w:r w:rsidR="00AE0476">
        <w:t>workforce</w:t>
      </w:r>
      <w:r w:rsidR="006530B7">
        <w:t xml:space="preserve"> system, and </w:t>
      </w:r>
      <w:r>
        <w:t xml:space="preserve">for developing </w:t>
      </w:r>
      <w:r w:rsidR="006530B7">
        <w:t xml:space="preserve">the one-stop operating budget and </w:t>
      </w:r>
      <w:r w:rsidR="00670D84">
        <w:t>i</w:t>
      </w:r>
      <w:r>
        <w:t xml:space="preserve">nfrastructure </w:t>
      </w:r>
      <w:r w:rsidR="00051D6F">
        <w:t>f</w:t>
      </w:r>
      <w:r>
        <w:t xml:space="preserve">unding </w:t>
      </w:r>
      <w:r w:rsidR="00670D84">
        <w:t>a</w:t>
      </w:r>
      <w:r>
        <w:t>greements (IFA</w:t>
      </w:r>
      <w:r w:rsidR="00E24F56">
        <w:t>s</w:t>
      </w:r>
      <w:r>
        <w:t>)</w:t>
      </w:r>
      <w:r w:rsidR="006530B7">
        <w:t xml:space="preserve"> required for the </w:t>
      </w:r>
      <w:r w:rsidR="00A52459">
        <w:t>memorand</w:t>
      </w:r>
      <w:r w:rsidR="00DA68DA">
        <w:t>um</w:t>
      </w:r>
      <w:r w:rsidR="00A52459">
        <w:t xml:space="preserve"> of understanding (</w:t>
      </w:r>
      <w:r w:rsidR="006530B7">
        <w:t>MOU</w:t>
      </w:r>
      <w:r w:rsidR="00A52459">
        <w:t>)</w:t>
      </w:r>
      <w:r w:rsidR="006530B7">
        <w:t>.</w:t>
      </w:r>
      <w:r w:rsidR="00777A7E">
        <w:t xml:space="preserve"> </w:t>
      </w:r>
      <w:r w:rsidR="00045347">
        <w:t xml:space="preserve">Under </w:t>
      </w:r>
      <w:r w:rsidR="008D77E8">
        <w:t xml:space="preserve">the </w:t>
      </w:r>
      <w:r w:rsidR="008D77E8" w:rsidRPr="008D77E8">
        <w:t>Workforce Innovation and Opportunity Act (</w:t>
      </w:r>
      <w:r w:rsidR="00045347">
        <w:t>WIOA</w:t>
      </w:r>
      <w:r w:rsidR="008D77E8">
        <w:t>)</w:t>
      </w:r>
      <w:r w:rsidR="00045347">
        <w:t>, one-stop operating costs consist of infrastructure costs</w:t>
      </w:r>
      <w:r w:rsidR="00985B75">
        <w:t>,</w:t>
      </w:r>
      <w:r w:rsidR="00045347">
        <w:t xml:space="preserve"> described in WIOA §121(h)</w:t>
      </w:r>
      <w:r w:rsidR="00985B75">
        <w:t>,</w:t>
      </w:r>
      <w:r w:rsidR="00045347">
        <w:t xml:space="preserve"> and certain additional costs</w:t>
      </w:r>
      <w:r w:rsidR="00985B75">
        <w:t>,</w:t>
      </w:r>
      <w:r w:rsidR="00045347">
        <w:t xml:space="preserve"> described in WIOA §121(i).</w:t>
      </w:r>
    </w:p>
    <w:p w14:paraId="1E1C9739" w14:textId="41A9656F" w:rsidR="00FB4108" w:rsidRDefault="00AE0476" w:rsidP="004A4CC6">
      <w:pPr>
        <w:spacing w:after="240"/>
      </w:pPr>
      <w:r>
        <w:t>Workforce</w:t>
      </w:r>
      <w:r w:rsidR="00045347">
        <w:t xml:space="preserve"> partners deliver services through comprehensive </w:t>
      </w:r>
      <w:r w:rsidR="00965CFC">
        <w:t>center</w:t>
      </w:r>
      <w:r>
        <w:t>s</w:t>
      </w:r>
      <w:r w:rsidR="00045347">
        <w:t xml:space="preserve">, affiliate sites, and a network of eligible </w:t>
      </w:r>
      <w:r>
        <w:t>workforce</w:t>
      </w:r>
      <w:r w:rsidR="00045347">
        <w:t xml:space="preserve"> partners.</w:t>
      </w:r>
      <w:r w:rsidR="00777A7E">
        <w:t xml:space="preserve"> </w:t>
      </w:r>
      <w:r w:rsidR="00045347">
        <w:t xml:space="preserve">Cost principles discussed later in this </w:t>
      </w:r>
      <w:r w:rsidR="00123E9C">
        <w:t>p</w:t>
      </w:r>
      <w:r w:rsidR="00045347">
        <w:t xml:space="preserve">art require that costs be charged in accordance with </w:t>
      </w:r>
      <w:r w:rsidR="00123E9C">
        <w:t xml:space="preserve">the </w:t>
      </w:r>
      <w:r w:rsidR="00045347">
        <w:t>proportionate use and relative benefit received.</w:t>
      </w:r>
      <w:r w:rsidR="00777A7E">
        <w:t xml:space="preserve"> </w:t>
      </w:r>
      <w:r w:rsidR="00045347">
        <w:t>Cost principles also prohibit costs incurred for the benefit of one award to be charged to another award.</w:t>
      </w:r>
    </w:p>
    <w:p w14:paraId="6E3DD982" w14:textId="5F384E00" w:rsidR="00944C5C" w:rsidRDefault="00045347" w:rsidP="00630CFE">
      <w:pPr>
        <w:tabs>
          <w:tab w:val="left" w:pos="2790"/>
        </w:tabs>
        <w:spacing w:after="240"/>
        <w:contextualSpacing/>
      </w:pPr>
      <w:r>
        <w:t xml:space="preserve">Consistent with these cost principles and the shared benefit that </w:t>
      </w:r>
      <w:r w:rsidR="00AE0476">
        <w:t>workforce</w:t>
      </w:r>
      <w:r>
        <w:t xml:space="preserve"> partner programs derive </w:t>
      </w:r>
      <w:r w:rsidR="00AE0476">
        <w:t>from the local workforce</w:t>
      </w:r>
      <w:r>
        <w:t xml:space="preserve"> system, WIOA and</w:t>
      </w:r>
      <w:r w:rsidR="000E1BCC">
        <w:t xml:space="preserve"> its implementing regulations require </w:t>
      </w:r>
      <w:r w:rsidR="00AE0476">
        <w:t>workforce</w:t>
      </w:r>
      <w:r w:rsidR="000E1BCC">
        <w:t xml:space="preserve"> partners to </w:t>
      </w:r>
      <w:r w:rsidR="00FB4108">
        <w:t xml:space="preserve">contribute to </w:t>
      </w:r>
      <w:r w:rsidR="00985B75">
        <w:t xml:space="preserve">local </w:t>
      </w:r>
      <w:r w:rsidR="000E1BCC">
        <w:t>one-stop operating costs.</w:t>
      </w:r>
      <w:r w:rsidR="00777A7E">
        <w:t xml:space="preserve"> </w:t>
      </w:r>
      <w:r w:rsidR="00985B75">
        <w:t xml:space="preserve">Each partner’s contribution must be an allowable, reasonable, necessary, and allocable cost to the program, consistent with the </w:t>
      </w:r>
      <w:r w:rsidR="00652971">
        <w:t>c</w:t>
      </w:r>
      <w:r w:rsidR="00985B75">
        <w:t xml:space="preserve">ost </w:t>
      </w:r>
      <w:r w:rsidR="00652971">
        <w:t>p</w:t>
      </w:r>
      <w:r w:rsidR="00985B75">
        <w:t xml:space="preserve">rinciples </w:t>
      </w:r>
      <w:r w:rsidR="002174DB">
        <w:t xml:space="preserve">established </w:t>
      </w:r>
      <w:r w:rsidR="00985B75">
        <w:t xml:space="preserve">in </w:t>
      </w:r>
      <w:r w:rsidR="004858CB">
        <w:t xml:space="preserve">the Uniform Guidance in </w:t>
      </w:r>
      <w:r w:rsidR="00985B75">
        <w:t xml:space="preserve">2 CFR </w:t>
      </w:r>
      <w:r w:rsidR="004B2016">
        <w:t>P</w:t>
      </w:r>
      <w:r w:rsidR="00985B75">
        <w:t xml:space="preserve">art 200 </w:t>
      </w:r>
      <w:r w:rsidR="004858CB">
        <w:t xml:space="preserve">and the </w:t>
      </w:r>
      <w:r w:rsidR="00D33F8A">
        <w:t>s</w:t>
      </w:r>
      <w:r w:rsidR="004858CB">
        <w:t>tate’s Uniform Grant Management Standards</w:t>
      </w:r>
      <w:r w:rsidR="00985B75">
        <w:t xml:space="preserve">. </w:t>
      </w:r>
    </w:p>
    <w:p w14:paraId="63080AB6" w14:textId="77777777" w:rsidR="00944C5C" w:rsidRDefault="00944C5C" w:rsidP="004A4CC6">
      <w:pPr>
        <w:spacing w:after="240"/>
        <w:contextualSpacing/>
      </w:pPr>
    </w:p>
    <w:p w14:paraId="30BF8E62" w14:textId="5444C683" w:rsidR="00086E30" w:rsidRDefault="001431DC" w:rsidP="004A4CC6">
      <w:pPr>
        <w:spacing w:after="240"/>
      </w:pPr>
      <w:bookmarkStart w:id="214" w:name="_Hlk20228093"/>
      <w:r>
        <w:t>Within each MOU, e</w:t>
      </w:r>
      <w:r w:rsidR="0038033C">
        <w:t xml:space="preserve">ach </w:t>
      </w:r>
      <w:r w:rsidR="00944C5C">
        <w:t xml:space="preserve">Board and </w:t>
      </w:r>
      <w:r w:rsidR="0038033C">
        <w:t xml:space="preserve">its </w:t>
      </w:r>
      <w:r w:rsidR="00C231C2">
        <w:t>workforce</w:t>
      </w:r>
      <w:r w:rsidR="00944C5C">
        <w:t xml:space="preserve"> partners</w:t>
      </w:r>
      <w:r w:rsidR="0038033C">
        <w:t xml:space="preserve"> must </w:t>
      </w:r>
      <w:r w:rsidR="00944C5C">
        <w:t xml:space="preserve">establish an IFA </w:t>
      </w:r>
      <w:r w:rsidR="0038033C">
        <w:t>t</w:t>
      </w:r>
      <w:r w:rsidR="00944C5C">
        <w:t xml:space="preserve">hat describes how the Board and partner programs will fund the infrastructure costs of the </w:t>
      </w:r>
      <w:r w:rsidR="00C231C2">
        <w:t>Workforce Solutions Offices</w:t>
      </w:r>
      <w:r w:rsidR="0038033C">
        <w:t xml:space="preserve"> that are part of the local workforce</w:t>
      </w:r>
      <w:r w:rsidR="00B80C81">
        <w:t xml:space="preserve"> development</w:t>
      </w:r>
      <w:r w:rsidR="0038033C">
        <w:t xml:space="preserve"> </w:t>
      </w:r>
      <w:r w:rsidR="00C231C2">
        <w:t>area</w:t>
      </w:r>
      <w:r w:rsidR="00B80C81">
        <w:t xml:space="preserve"> (workforce area)</w:t>
      </w:r>
      <w:r w:rsidR="00944C5C">
        <w:t xml:space="preserve"> (</w:t>
      </w:r>
      <w:r w:rsidR="0038033C">
        <w:t>W</w:t>
      </w:r>
      <w:r w:rsidR="00944C5C">
        <w:t>IOA §</w:t>
      </w:r>
      <w:r w:rsidR="0038033C">
        <w:t xml:space="preserve">121(c)(1) and 20 CFR </w:t>
      </w:r>
      <w:r w:rsidR="00944C5C">
        <w:t>§</w:t>
      </w:r>
      <w:r w:rsidR="0038033C">
        <w:t>678.500(b)(2)(i)</w:t>
      </w:r>
      <w:r w:rsidR="00C06553">
        <w:t>)</w:t>
      </w:r>
      <w:r w:rsidR="0038033C">
        <w:t>.</w:t>
      </w:r>
      <w:r w:rsidR="00777A7E">
        <w:t xml:space="preserve"> </w:t>
      </w:r>
      <w:r w:rsidR="0038033C">
        <w:t xml:space="preserve">If </w:t>
      </w:r>
      <w:r w:rsidR="00B0731A">
        <w:t>a Board</w:t>
      </w:r>
      <w:r w:rsidR="0038033C">
        <w:t xml:space="preserve"> and </w:t>
      </w:r>
      <w:r w:rsidR="00B0731A">
        <w:t xml:space="preserve">its required </w:t>
      </w:r>
      <w:r w:rsidR="00C231C2">
        <w:t xml:space="preserve">workforce </w:t>
      </w:r>
      <w:r w:rsidR="0038033C">
        <w:t>partners are unable to reach consensus on the terms of the IFA</w:t>
      </w:r>
      <w:r w:rsidR="00B038D3">
        <w:t>s</w:t>
      </w:r>
      <w:r w:rsidR="00C73573">
        <w:t xml:space="preserve"> for the program year</w:t>
      </w:r>
      <w:r w:rsidR="00D25DD1">
        <w:t>,</w:t>
      </w:r>
      <w:r w:rsidR="00086E30">
        <w:t xml:space="preserve"> </w:t>
      </w:r>
      <w:r w:rsidR="00582FCE">
        <w:t xml:space="preserve">then </w:t>
      </w:r>
      <w:r w:rsidR="0038033C">
        <w:t xml:space="preserve">the Board must notify </w:t>
      </w:r>
      <w:r w:rsidR="005F5B0C">
        <w:t>the Texas Workforce Commission (</w:t>
      </w:r>
      <w:r w:rsidR="0038033C">
        <w:t>TWC</w:t>
      </w:r>
      <w:r w:rsidR="005F5B0C">
        <w:t>)</w:t>
      </w:r>
      <w:r w:rsidR="0038033C">
        <w:t xml:space="preserve"> </w:t>
      </w:r>
      <w:r w:rsidR="00086E30">
        <w:t xml:space="preserve">of an impasse </w:t>
      </w:r>
      <w:r w:rsidR="00C06553">
        <w:t xml:space="preserve">no later than </w:t>
      </w:r>
      <w:r w:rsidR="000A581A">
        <w:t>March 15</w:t>
      </w:r>
      <w:r w:rsidR="0038033C">
        <w:t>(20 CFR §678.510(c))</w:t>
      </w:r>
      <w:r w:rsidR="0086305C">
        <w:t xml:space="preserve"> </w:t>
      </w:r>
      <w:r w:rsidR="006D5678">
        <w:t>before the start of</w:t>
      </w:r>
      <w:r w:rsidR="00EB37F2" w:rsidRPr="00EB37F2">
        <w:t xml:space="preserve"> the program year for which the </w:t>
      </w:r>
      <w:r w:rsidR="00EB37F2">
        <w:t>IFA</w:t>
      </w:r>
      <w:r w:rsidR="00EB37F2" w:rsidRPr="00EB37F2">
        <w:t xml:space="preserve"> must be negotiated.</w:t>
      </w:r>
    </w:p>
    <w:p w14:paraId="25008A31" w14:textId="472EEAA3" w:rsidR="00393DB7" w:rsidRDefault="00393DB7" w:rsidP="00A77752">
      <w:bookmarkStart w:id="215" w:name="_Toc481143176"/>
      <w:bookmarkStart w:id="216" w:name="_Toc480808510"/>
      <w:bookmarkStart w:id="217" w:name="_Toc480808758"/>
      <w:bookmarkStart w:id="218" w:name="_Toc480808877"/>
      <w:bookmarkEnd w:id="214"/>
      <w:bookmarkEnd w:id="215"/>
      <w:r>
        <w:t>The funding of one-stop operating costs is governed by the following:</w:t>
      </w:r>
    </w:p>
    <w:p w14:paraId="20C250F2" w14:textId="0697A0A9" w:rsidR="00393DB7" w:rsidRDefault="00393DB7" w:rsidP="002A085B">
      <w:pPr>
        <w:pStyle w:val="ListParagraph"/>
        <w:numPr>
          <w:ilvl w:val="0"/>
          <w:numId w:val="24"/>
        </w:numPr>
        <w:ind w:left="360"/>
      </w:pPr>
      <w:r>
        <w:t>WIOA §121(h) and (i)</w:t>
      </w:r>
    </w:p>
    <w:p w14:paraId="5496CDF6" w14:textId="7B408E42" w:rsidR="00393DB7" w:rsidRDefault="00EC10D0" w:rsidP="002A085B">
      <w:pPr>
        <w:pStyle w:val="ListParagraph"/>
        <w:numPr>
          <w:ilvl w:val="0"/>
          <w:numId w:val="24"/>
        </w:numPr>
        <w:ind w:left="360"/>
      </w:pPr>
      <w:r>
        <w:t xml:space="preserve">The </w:t>
      </w:r>
      <w:r w:rsidR="00393DB7">
        <w:t xml:space="preserve">WIOA </w:t>
      </w:r>
      <w:r w:rsidR="00B038D3">
        <w:t>r</w:t>
      </w:r>
      <w:r w:rsidR="007137FF">
        <w:t>egulations</w:t>
      </w:r>
      <w:r>
        <w:t xml:space="preserve"> explained in</w:t>
      </w:r>
      <w:r w:rsidR="007137FF">
        <w:t xml:space="preserve"> </w:t>
      </w:r>
      <w:r w:rsidR="00393DB7">
        <w:t xml:space="preserve">20 CFR §678, </w:t>
      </w:r>
      <w:r w:rsidR="00582FCE">
        <w:t>S</w:t>
      </w:r>
      <w:r w:rsidR="00393DB7">
        <w:t>ubpart E, 34 CFR §§361.700</w:t>
      </w:r>
      <w:r w:rsidR="00B038D3">
        <w:t>–</w:t>
      </w:r>
      <w:r w:rsidR="00393DB7">
        <w:t>361.760, and 34 CFR §§463.700–463.760</w:t>
      </w:r>
    </w:p>
    <w:p w14:paraId="456283DF" w14:textId="5B4C632B" w:rsidR="0067168F" w:rsidRDefault="0067168F" w:rsidP="002A085B">
      <w:pPr>
        <w:pStyle w:val="ListParagraph"/>
        <w:numPr>
          <w:ilvl w:val="0"/>
          <w:numId w:val="24"/>
        </w:numPr>
        <w:ind w:left="360"/>
      </w:pPr>
      <w:r>
        <w:t xml:space="preserve">Training and Employment Guidance Letter </w:t>
      </w:r>
      <w:r w:rsidR="00B36667">
        <w:t xml:space="preserve">No. </w:t>
      </w:r>
      <w:r>
        <w:t>17</w:t>
      </w:r>
      <w:r w:rsidR="00B038D3">
        <w:t>–</w:t>
      </w:r>
      <w:r>
        <w:t xml:space="preserve">16, </w:t>
      </w:r>
      <w:r w:rsidR="0099378E">
        <w:t>US Department of Labor</w:t>
      </w:r>
      <w:r w:rsidR="001431DC">
        <w:t xml:space="preserve"> (DOL)</w:t>
      </w:r>
      <w:r w:rsidR="0099378E">
        <w:t xml:space="preserve">; </w:t>
      </w:r>
      <w:r>
        <w:t>Technical Assistance Circular 17</w:t>
      </w:r>
      <w:r w:rsidR="00B038D3">
        <w:t>–</w:t>
      </w:r>
      <w:r>
        <w:t>03,</w:t>
      </w:r>
      <w:r w:rsidR="0099378E">
        <w:t xml:space="preserve"> US Department of Education;</w:t>
      </w:r>
      <w:r>
        <w:t xml:space="preserve"> and Program Memo</w:t>
      </w:r>
      <w:r w:rsidR="0099378E">
        <w:t>randum</w:t>
      </w:r>
      <w:r>
        <w:t xml:space="preserve"> 17</w:t>
      </w:r>
      <w:r w:rsidR="00B038D3">
        <w:t>–</w:t>
      </w:r>
      <w:r>
        <w:t>3</w:t>
      </w:r>
    </w:p>
    <w:p w14:paraId="751C17C1" w14:textId="37E6D7B1" w:rsidR="00393DB7" w:rsidRDefault="0081449F" w:rsidP="002A085B">
      <w:pPr>
        <w:pStyle w:val="ListParagraph"/>
        <w:numPr>
          <w:ilvl w:val="0"/>
          <w:numId w:val="24"/>
        </w:numPr>
        <w:ind w:left="360"/>
      </w:pPr>
      <w:r>
        <w:t xml:space="preserve">The regulations related to the </w:t>
      </w:r>
      <w:r>
        <w:rPr>
          <w:iCs/>
        </w:rPr>
        <w:t>Office of Management and Budget</w:t>
      </w:r>
      <w:r w:rsidR="00393DB7">
        <w:t xml:space="preserve">–2 CFR </w:t>
      </w:r>
      <w:r w:rsidR="003F1BB4">
        <w:t>P</w:t>
      </w:r>
      <w:r w:rsidR="00393DB7">
        <w:t xml:space="preserve">art 200 (Uniform Guidance), </w:t>
      </w:r>
      <w:r w:rsidR="001443C4">
        <w:t>S</w:t>
      </w:r>
      <w:r w:rsidR="00393DB7">
        <w:t>ubpart E</w:t>
      </w:r>
      <w:r w:rsidR="001431DC">
        <w:t xml:space="preserve">, </w:t>
      </w:r>
      <w:r w:rsidR="00393DB7">
        <w:t>Cost Principles</w:t>
      </w:r>
    </w:p>
    <w:p w14:paraId="6C979867" w14:textId="6DAFE5A1" w:rsidR="007930FE" w:rsidRDefault="0067168F" w:rsidP="00024485">
      <w:pPr>
        <w:pStyle w:val="ListParagraph"/>
        <w:numPr>
          <w:ilvl w:val="0"/>
          <w:numId w:val="24"/>
        </w:numPr>
        <w:spacing w:after="240"/>
        <w:ind w:left="360"/>
      </w:pPr>
      <w:r>
        <w:t xml:space="preserve">One-Stop Comprehensive </w:t>
      </w:r>
      <w:r w:rsidR="00BD1CF1">
        <w:t xml:space="preserve">Financial </w:t>
      </w:r>
      <w:r>
        <w:t xml:space="preserve">Management Technical Assistance Guide </w:t>
      </w:r>
      <w:r w:rsidR="00F530D4">
        <w:t xml:space="preserve">(One-Stop TAG), </w:t>
      </w:r>
      <w:r>
        <w:t xml:space="preserve">July 2002, published by </w:t>
      </w:r>
      <w:r w:rsidR="001F4498">
        <w:t xml:space="preserve">the </w:t>
      </w:r>
      <w:r>
        <w:t>US Department of Labor, Employment and Training Administration</w:t>
      </w:r>
      <w:r w:rsidR="0000086A">
        <w:t xml:space="preserve"> (see</w:t>
      </w:r>
      <w:r>
        <w:t xml:space="preserve"> </w:t>
      </w:r>
      <w:hyperlink r:id="rId11" w:history="1">
        <w:r w:rsidR="007930FE" w:rsidRPr="00024485">
          <w:rPr>
            <w:rStyle w:val="Hyperlink"/>
            <w:color w:val="1F497D" w:themeColor="text2"/>
          </w:rPr>
          <w:t>https://www.doleta.gov/grants/pdf/TAG_PartI.pdf</w:t>
        </w:r>
      </w:hyperlink>
      <w:r w:rsidR="007930FE">
        <w:rPr>
          <w:color w:val="1F497D" w:themeColor="text2"/>
        </w:rPr>
        <w:t>)</w:t>
      </w:r>
    </w:p>
    <w:p w14:paraId="7C275EB2" w14:textId="16F91497" w:rsidR="00BF1A3A" w:rsidRDefault="001F28C4" w:rsidP="00024485">
      <w:pPr>
        <w:pStyle w:val="ListParagraph"/>
        <w:numPr>
          <w:ilvl w:val="0"/>
          <w:numId w:val="24"/>
        </w:numPr>
        <w:spacing w:after="240"/>
        <w:ind w:left="360"/>
      </w:pPr>
      <w:r>
        <w:t xml:space="preserve">WIOA requires that all required </w:t>
      </w:r>
      <w:r w:rsidR="00C231C2">
        <w:t>workforce</w:t>
      </w:r>
      <w:r>
        <w:t xml:space="preserve"> partners provide applicable career services and access to other services in the </w:t>
      </w:r>
      <w:r w:rsidR="00965CFC">
        <w:t>comprehensive center</w:t>
      </w:r>
      <w:r w:rsidR="00D725D5">
        <w:t>.</w:t>
      </w:r>
      <w:r w:rsidR="00777A7E">
        <w:t xml:space="preserve"> </w:t>
      </w:r>
      <w:r w:rsidR="00D725D5">
        <w:t>R</w:t>
      </w:r>
      <w:r>
        <w:t xml:space="preserve">equired </w:t>
      </w:r>
      <w:r w:rsidR="00C231C2">
        <w:t>workforce</w:t>
      </w:r>
      <w:r>
        <w:t xml:space="preserve"> </w:t>
      </w:r>
      <w:r>
        <w:lastRenderedPageBreak/>
        <w:t>partners may</w:t>
      </w:r>
      <w:r w:rsidR="004E431E">
        <w:t xml:space="preserve"> also</w:t>
      </w:r>
      <w:r>
        <w:t xml:space="preserve"> operate in affiliate sites.</w:t>
      </w:r>
      <w:r w:rsidR="00777A7E">
        <w:t xml:space="preserve"> </w:t>
      </w:r>
      <w:r>
        <w:t>WIOA encourages optio</w:t>
      </w:r>
      <w:r w:rsidR="00631E07">
        <w:t xml:space="preserve">nal </w:t>
      </w:r>
      <w:r w:rsidR="00C231C2">
        <w:t xml:space="preserve">workforce </w:t>
      </w:r>
      <w:r w:rsidR="00631E07">
        <w:t xml:space="preserve">partners to provide applicable program services and activities in </w:t>
      </w:r>
      <w:r w:rsidR="00965CFC">
        <w:t>comprehensive center</w:t>
      </w:r>
      <w:r w:rsidR="00C231C2">
        <w:t>s</w:t>
      </w:r>
      <w:r w:rsidR="006A2022">
        <w:t xml:space="preserve"> and </w:t>
      </w:r>
      <w:r w:rsidR="00631E07">
        <w:t>affiliate sites, as appropriate.</w:t>
      </w:r>
      <w:r w:rsidR="00777A7E">
        <w:t xml:space="preserve"> </w:t>
      </w:r>
      <w:r w:rsidR="00631E07">
        <w:t xml:space="preserve">In doing so, </w:t>
      </w:r>
      <w:r w:rsidR="00C231C2">
        <w:t>workforce</w:t>
      </w:r>
      <w:r w:rsidR="00631E07">
        <w:t xml:space="preserve"> partners derive benefits from the infrastructure of the </w:t>
      </w:r>
      <w:r w:rsidR="00C231C2">
        <w:t>Workforce Solutions Offices</w:t>
      </w:r>
      <w:r w:rsidR="00631E07">
        <w:t xml:space="preserve"> in which they operate.</w:t>
      </w:r>
      <w:r w:rsidR="00777A7E">
        <w:t xml:space="preserve"> </w:t>
      </w:r>
      <w:r w:rsidR="00631E07">
        <w:t xml:space="preserve">Accordingly, WIOA and the </w:t>
      </w:r>
      <w:r w:rsidR="00BD1CF1">
        <w:t>u</w:t>
      </w:r>
      <w:r w:rsidR="00631E07">
        <w:t xml:space="preserve">niform </w:t>
      </w:r>
      <w:r w:rsidR="00BD1CF1">
        <w:t>g</w:t>
      </w:r>
      <w:r w:rsidR="00631E07">
        <w:t xml:space="preserve">uidance require </w:t>
      </w:r>
      <w:r w:rsidR="00C231C2">
        <w:t>workforce</w:t>
      </w:r>
      <w:r w:rsidR="00631E07">
        <w:t xml:space="preserve"> partners to contribute to </w:t>
      </w:r>
      <w:r w:rsidR="00BD1CF1">
        <w:t xml:space="preserve">the </w:t>
      </w:r>
      <w:r w:rsidR="00631E07">
        <w:t xml:space="preserve">one-stop operating costs of workforce </w:t>
      </w:r>
      <w:r w:rsidR="00465D35">
        <w:t xml:space="preserve">development </w:t>
      </w:r>
      <w:r w:rsidR="00631E07">
        <w:t xml:space="preserve">areas </w:t>
      </w:r>
      <w:r w:rsidR="00465D35">
        <w:t xml:space="preserve">(workforce areas) </w:t>
      </w:r>
      <w:r w:rsidR="00631E07">
        <w:t>in which they participate</w:t>
      </w:r>
      <w:r w:rsidR="00BD1CF1">
        <w:t>,</w:t>
      </w:r>
      <w:r w:rsidR="00631E07">
        <w:t xml:space="preserve"> as follows: </w:t>
      </w:r>
    </w:p>
    <w:p w14:paraId="398B86FC" w14:textId="77777777" w:rsidR="00D1086D" w:rsidRDefault="00BF1A3A" w:rsidP="002A085B">
      <w:pPr>
        <w:pStyle w:val="ListParagraph"/>
        <w:numPr>
          <w:ilvl w:val="0"/>
          <w:numId w:val="30"/>
        </w:numPr>
        <w:ind w:left="360"/>
      </w:pPr>
      <w:r>
        <w:t xml:space="preserve">Required workforce partners must contribute to the </w:t>
      </w:r>
      <w:r w:rsidR="00D1086D">
        <w:t xml:space="preserve">following: </w:t>
      </w:r>
    </w:p>
    <w:p w14:paraId="2891A6FD" w14:textId="2C108806" w:rsidR="00631E07" w:rsidRDefault="00D1086D" w:rsidP="002A085B">
      <w:pPr>
        <w:pStyle w:val="ListParagraph"/>
        <w:numPr>
          <w:ilvl w:val="1"/>
          <w:numId w:val="30"/>
        </w:numPr>
        <w:ind w:left="720"/>
      </w:pPr>
      <w:r>
        <w:t xml:space="preserve">The </w:t>
      </w:r>
      <w:r w:rsidR="00BF1A3A">
        <w:t xml:space="preserve">one-stop </w:t>
      </w:r>
      <w:r w:rsidR="00F61608">
        <w:t xml:space="preserve">operating costs of </w:t>
      </w:r>
      <w:r>
        <w:t xml:space="preserve">the </w:t>
      </w:r>
      <w:r w:rsidR="00F61608">
        <w:t>comprehensive center, regardless of whether the workforce partner is physically co-located at the comprehensive center.</w:t>
      </w:r>
      <w:r w:rsidR="00F61608" w:rsidDel="00F61608">
        <w:t xml:space="preserve"> </w:t>
      </w:r>
    </w:p>
    <w:p w14:paraId="2AB6E6EB" w14:textId="3FBFBBA1" w:rsidR="00AA621B" w:rsidRDefault="00AA621B" w:rsidP="002A085B">
      <w:pPr>
        <w:pStyle w:val="ListParagraph"/>
        <w:numPr>
          <w:ilvl w:val="1"/>
          <w:numId w:val="30"/>
        </w:numPr>
        <w:ind w:left="720"/>
      </w:pPr>
      <w:r>
        <w:t>The one-stop operating costs of any affiliate site in which the workforce partner is co-located</w:t>
      </w:r>
    </w:p>
    <w:p w14:paraId="0348312C" w14:textId="40565B00" w:rsidR="000B005B" w:rsidRDefault="000B005B" w:rsidP="002A085B">
      <w:pPr>
        <w:pStyle w:val="ListParagraph"/>
        <w:numPr>
          <w:ilvl w:val="0"/>
          <w:numId w:val="30"/>
        </w:numPr>
        <w:ind w:left="360"/>
      </w:pPr>
      <w:r>
        <w:t xml:space="preserve">Optional </w:t>
      </w:r>
      <w:r w:rsidR="00C231C2">
        <w:t>workforce</w:t>
      </w:r>
      <w:r>
        <w:t xml:space="preserve"> partners must contribute to the one-stop operating costs of any </w:t>
      </w:r>
      <w:r w:rsidR="00965CFC">
        <w:t>comprehensive center</w:t>
      </w:r>
      <w:r>
        <w:t xml:space="preserve"> or affiliate site in which the respective optional </w:t>
      </w:r>
      <w:r w:rsidR="00C231C2">
        <w:t>workforce</w:t>
      </w:r>
      <w:r>
        <w:t xml:space="preserve"> partner </w:t>
      </w:r>
      <w:r w:rsidR="00F25F39">
        <w:t>is co</w:t>
      </w:r>
      <w:r w:rsidR="004E431E">
        <w:t>-</w:t>
      </w:r>
      <w:r w:rsidR="00F25F39">
        <w:t>located</w:t>
      </w:r>
      <w:r>
        <w:t xml:space="preserve"> (20 CFR §678.760(a)).</w:t>
      </w:r>
    </w:p>
    <w:p w14:paraId="49E38468" w14:textId="4F41D676" w:rsidR="00B134A2" w:rsidRPr="007D4C02" w:rsidRDefault="00C231C2" w:rsidP="00270435">
      <w:pPr>
        <w:pStyle w:val="Heading2"/>
        <w:numPr>
          <w:ilvl w:val="3"/>
          <w:numId w:val="3"/>
        </w:numPr>
        <w:spacing w:before="360" w:after="240"/>
        <w:rPr>
          <w:rFonts w:cs="Times New Roman"/>
        </w:rPr>
      </w:pPr>
      <w:bookmarkStart w:id="219" w:name="_Toc483475428"/>
      <w:bookmarkStart w:id="220" w:name="_Toc483501943"/>
      <w:bookmarkStart w:id="221" w:name="_Toc483502514"/>
      <w:bookmarkStart w:id="222" w:name="_Toc357450036"/>
      <w:bookmarkStart w:id="223" w:name="_Toc357452101"/>
      <w:bookmarkStart w:id="224" w:name="_Toc357452861"/>
      <w:bookmarkStart w:id="225" w:name="_Toc357453288"/>
      <w:bookmarkStart w:id="226" w:name="_Toc357453377"/>
      <w:bookmarkStart w:id="227" w:name="_Toc357453507"/>
      <w:bookmarkStart w:id="228" w:name="_Toc357453887"/>
      <w:bookmarkStart w:id="229" w:name="_Toc483894687"/>
      <w:bookmarkStart w:id="230" w:name="_Toc487209030"/>
      <w:bookmarkStart w:id="231" w:name="_Toc24618742"/>
      <w:r>
        <w:rPr>
          <w:rFonts w:cs="Times New Roman"/>
        </w:rPr>
        <w:t xml:space="preserve">TEXAS WORKFORCE </w:t>
      </w:r>
      <w:r w:rsidR="00985B75">
        <w:rPr>
          <w:rFonts w:cs="Times New Roman"/>
        </w:rPr>
        <w:t xml:space="preserve">SYSTEM </w:t>
      </w:r>
      <w:r w:rsidR="00B134A2" w:rsidRPr="007D4C02">
        <w:rPr>
          <w:rFonts w:cs="Times New Roman"/>
        </w:rPr>
        <w:t xml:space="preserve">OPERATING </w:t>
      </w:r>
      <w:r w:rsidR="00B134A2">
        <w:rPr>
          <w:rFonts w:cs="Times New Roman"/>
        </w:rPr>
        <w:t>COSTS</w:t>
      </w:r>
      <w:bookmarkEnd w:id="219"/>
      <w:bookmarkEnd w:id="220"/>
      <w:bookmarkEnd w:id="221"/>
      <w:bookmarkEnd w:id="222"/>
      <w:bookmarkEnd w:id="223"/>
      <w:bookmarkEnd w:id="224"/>
      <w:bookmarkEnd w:id="225"/>
      <w:bookmarkEnd w:id="226"/>
      <w:bookmarkEnd w:id="227"/>
      <w:bookmarkEnd w:id="228"/>
      <w:bookmarkEnd w:id="229"/>
      <w:bookmarkEnd w:id="230"/>
      <w:bookmarkEnd w:id="231"/>
    </w:p>
    <w:p w14:paraId="430D285B" w14:textId="600D143C" w:rsidR="009A7000" w:rsidRDefault="002B28FF" w:rsidP="009A7000">
      <w:pPr>
        <w:ind w:left="360"/>
      </w:pPr>
      <w:r>
        <w:t>As</w:t>
      </w:r>
      <w:r w:rsidR="00D34614">
        <w:t xml:space="preserve"> </w:t>
      </w:r>
      <w:r w:rsidR="0009044A">
        <w:t xml:space="preserve">described in </w:t>
      </w:r>
      <w:r>
        <w:t xml:space="preserve">WIOA §121(e)(2) and </w:t>
      </w:r>
      <w:hyperlink w:anchor="_A._TEXAS_WORKFORCE" w:history="1">
        <w:r w:rsidR="0009044A" w:rsidRPr="003C7CAE">
          <w:rPr>
            <w:rStyle w:val="Hyperlink"/>
          </w:rPr>
          <w:t xml:space="preserve">Part </w:t>
        </w:r>
        <w:r w:rsidR="000453E4" w:rsidRPr="003C7CAE">
          <w:rPr>
            <w:rStyle w:val="Hyperlink"/>
          </w:rPr>
          <w:t>A</w:t>
        </w:r>
      </w:hyperlink>
      <w:r w:rsidR="0009044A">
        <w:t xml:space="preserve"> of th</w:t>
      </w:r>
      <w:r w:rsidR="00C231C2">
        <w:t>is</w:t>
      </w:r>
      <w:r w:rsidR="0009044A">
        <w:t xml:space="preserve"> </w:t>
      </w:r>
      <w:r w:rsidR="00CD0D3C">
        <w:t>g</w:t>
      </w:r>
      <w:r w:rsidR="0009044A">
        <w:t xml:space="preserve">uide, </w:t>
      </w:r>
      <w:r>
        <w:t xml:space="preserve">the </w:t>
      </w:r>
      <w:r w:rsidR="00C231C2">
        <w:t xml:space="preserve">Texas workforce </w:t>
      </w:r>
      <w:r>
        <w:t>system refers to the combination of the following:</w:t>
      </w:r>
      <w:r w:rsidR="00777A7E">
        <w:t xml:space="preserve"> </w:t>
      </w:r>
    </w:p>
    <w:p w14:paraId="4A3717D8" w14:textId="4D32DB02" w:rsidR="002B28FF" w:rsidRDefault="00F25F39" w:rsidP="002A085B">
      <w:pPr>
        <w:pStyle w:val="ListParagraph"/>
        <w:numPr>
          <w:ilvl w:val="0"/>
          <w:numId w:val="25"/>
        </w:numPr>
        <w:ind w:left="720"/>
      </w:pPr>
      <w:r>
        <w:t>A</w:t>
      </w:r>
      <w:r w:rsidR="002B28FF">
        <w:t xml:space="preserve">t least one physical </w:t>
      </w:r>
      <w:r w:rsidR="00965CFC">
        <w:t>comprehensive center</w:t>
      </w:r>
      <w:r w:rsidR="002B28FF">
        <w:t xml:space="preserve"> in which each of the programs, services, and activities </w:t>
      </w:r>
      <w:r>
        <w:t>described in WIOA §121(e)(1)</w:t>
      </w:r>
      <w:r w:rsidR="002B28FF">
        <w:t xml:space="preserve"> are accessible</w:t>
      </w:r>
    </w:p>
    <w:p w14:paraId="6FBC8938" w14:textId="46D4DD4D" w:rsidR="002B28FF" w:rsidRDefault="00F25F39" w:rsidP="002A085B">
      <w:pPr>
        <w:pStyle w:val="ListParagraph"/>
        <w:numPr>
          <w:ilvl w:val="0"/>
          <w:numId w:val="25"/>
        </w:numPr>
        <w:ind w:left="720"/>
      </w:pPr>
      <w:r>
        <w:t>A</w:t>
      </w:r>
      <w:r w:rsidR="002B28FF">
        <w:t>ffiliate site</w:t>
      </w:r>
      <w:r w:rsidR="00F91CDA">
        <w:t>s</w:t>
      </w:r>
      <w:r w:rsidR="002B28FF">
        <w:t xml:space="preserve"> that can provide one or more of the programs, services, and activities</w:t>
      </w:r>
    </w:p>
    <w:p w14:paraId="6C57F345" w14:textId="1BDB7B2D" w:rsidR="00F91CDA" w:rsidRDefault="00F25F39" w:rsidP="002A085B">
      <w:pPr>
        <w:pStyle w:val="ListParagraph"/>
        <w:numPr>
          <w:ilvl w:val="0"/>
          <w:numId w:val="25"/>
        </w:numPr>
        <w:ind w:left="720"/>
      </w:pPr>
      <w:r>
        <w:t>A</w:t>
      </w:r>
      <w:r w:rsidR="002B28FF">
        <w:t xml:space="preserve"> network of eligible </w:t>
      </w:r>
      <w:r w:rsidR="00C231C2">
        <w:t>workforce</w:t>
      </w:r>
      <w:r w:rsidR="002B28FF">
        <w:t xml:space="preserve"> partners</w:t>
      </w:r>
      <w:r w:rsidR="00F91CDA">
        <w:t xml:space="preserve"> </w:t>
      </w:r>
      <w:r w:rsidR="00924C06">
        <w:t xml:space="preserve">in which </w:t>
      </w:r>
      <w:r w:rsidR="00F91CDA" w:rsidRPr="00695769">
        <w:t xml:space="preserve">each partner provides one or more of the programs, services, and activities at their own location, but which </w:t>
      </w:r>
      <w:r w:rsidR="006E480A">
        <w:t>are</w:t>
      </w:r>
      <w:r w:rsidR="00F91CDA" w:rsidRPr="00695769">
        <w:t xml:space="preserve"> </w:t>
      </w:r>
      <w:r w:rsidR="000453E4">
        <w:t xml:space="preserve">also </w:t>
      </w:r>
      <w:r w:rsidR="00F91CDA" w:rsidRPr="00695769">
        <w:t xml:space="preserve">linked, physically or technologically, to the Board’s </w:t>
      </w:r>
      <w:r w:rsidR="00965CFC">
        <w:t>comprehensive center</w:t>
      </w:r>
      <w:r w:rsidR="00F91CDA" w:rsidRPr="00695769">
        <w:t xml:space="preserve"> and/or affiliate sites</w:t>
      </w:r>
    </w:p>
    <w:p w14:paraId="328F55AB" w14:textId="77777777" w:rsidR="00F91CDA" w:rsidRDefault="00F91CDA" w:rsidP="00953B05">
      <w:pPr>
        <w:ind w:left="360"/>
      </w:pPr>
    </w:p>
    <w:p w14:paraId="6E72B87F" w14:textId="712AC084" w:rsidR="00D7110E" w:rsidRDefault="00D7110E" w:rsidP="00E6418B">
      <w:pPr>
        <w:spacing w:after="240"/>
        <w:ind w:left="360"/>
      </w:pPr>
      <w:r>
        <w:t xml:space="preserve">WIOA provisions related to infrastructure funding apply to </w:t>
      </w:r>
      <w:r w:rsidR="00965CFC">
        <w:t>comprehensive center</w:t>
      </w:r>
      <w:r>
        <w:t xml:space="preserve">s and affiliate sites, but not to the network of eligible </w:t>
      </w:r>
      <w:r w:rsidR="00C231C2">
        <w:t>workforce partner</w:t>
      </w:r>
      <w:r>
        <w:t>s.</w:t>
      </w:r>
    </w:p>
    <w:p w14:paraId="118F4291" w14:textId="704670F2" w:rsidR="00D34614" w:rsidRDefault="00D34614" w:rsidP="00953B05">
      <w:pPr>
        <w:ind w:left="360"/>
      </w:pPr>
      <w:r>
        <w:t>The one-stop operating budget may be considered the master budget that contains a set of individual budgets or components consist</w:t>
      </w:r>
      <w:r w:rsidR="00465D35">
        <w:t>ing</w:t>
      </w:r>
      <w:r>
        <w:t xml:space="preserve"> of infrastructure costs</w:t>
      </w:r>
      <w:r w:rsidR="0009044A">
        <w:t xml:space="preserve">, </w:t>
      </w:r>
      <w:r>
        <w:t>defined in WIOA §121(h)(4), and additional costs</w:t>
      </w:r>
      <w:r w:rsidR="0009044A">
        <w:t xml:space="preserve">, </w:t>
      </w:r>
      <w:r>
        <w:t>defined in WIOA §1</w:t>
      </w:r>
      <w:r w:rsidR="0009044A">
        <w:t>21(i)</w:t>
      </w:r>
      <w:r w:rsidR="00E6418B">
        <w:t>.</w:t>
      </w:r>
    </w:p>
    <w:p w14:paraId="2BFE01DE" w14:textId="77777777" w:rsidR="009F227B" w:rsidRDefault="009F227B" w:rsidP="009F227B"/>
    <w:p w14:paraId="027ED780" w14:textId="0126281D" w:rsidR="0095308E" w:rsidRDefault="009F227B" w:rsidP="00E6418B">
      <w:pPr>
        <w:spacing w:after="240"/>
        <w:ind w:left="360"/>
      </w:pPr>
      <w:r>
        <w:t xml:space="preserve">WIOA requires all </w:t>
      </w:r>
      <w:r w:rsidR="00C231C2">
        <w:t>workforce partner</w:t>
      </w:r>
      <w:r>
        <w:t xml:space="preserve">s to share infrastructure costs and certain additional costs of the </w:t>
      </w:r>
      <w:r w:rsidR="00965CFC">
        <w:t>comprehensive center</w:t>
      </w:r>
      <w:r w:rsidR="0095308E">
        <w:t>s and affiliate sites to support the maintenance and operation of the one-stop delivery system.</w:t>
      </w:r>
      <w:r w:rsidR="00777A7E">
        <w:t xml:space="preserve"> </w:t>
      </w:r>
      <w:r w:rsidR="00B0731A">
        <w:t xml:space="preserve">However, </w:t>
      </w:r>
      <w:r w:rsidR="00E24F56">
        <w:t xml:space="preserve">a </w:t>
      </w:r>
      <w:r w:rsidR="00C231C2">
        <w:t>workforce partner</w:t>
      </w:r>
      <w:r w:rsidR="00B0731A">
        <w:t xml:space="preserve"> cannot use </w:t>
      </w:r>
      <w:r w:rsidR="00D33F8A">
        <w:t>f</w:t>
      </w:r>
      <w:r w:rsidR="00B0731A">
        <w:t xml:space="preserve">ederal funds to pay more than its allocable share of </w:t>
      </w:r>
      <w:r w:rsidR="00FD7C99">
        <w:t>one-stop operating</w:t>
      </w:r>
      <w:r w:rsidR="00B0731A">
        <w:t xml:space="preserve"> costs</w:t>
      </w:r>
      <w:r w:rsidR="00FD7C99">
        <w:t>.</w:t>
      </w:r>
      <w:r w:rsidR="00777A7E">
        <w:t xml:space="preserve"> </w:t>
      </w:r>
      <w:r w:rsidR="00FD7C99">
        <w:t>Therefore, in accordance with WIOA and its implementing regulations, and the Uniform Guidance, all contributions must be based on the respective partner’s proportionate use of the system and relative benefit received.</w:t>
      </w:r>
    </w:p>
    <w:p w14:paraId="2B078D5C" w14:textId="3978B0D2" w:rsidR="00063C8A" w:rsidRDefault="0001653D" w:rsidP="00E6418B">
      <w:pPr>
        <w:spacing w:after="240"/>
        <w:ind w:left="360"/>
      </w:pPr>
      <w:r>
        <w:t xml:space="preserve">WIOA encourages </w:t>
      </w:r>
      <w:r w:rsidR="00C231C2">
        <w:t>workforce partner</w:t>
      </w:r>
      <w:r w:rsidR="00800FF4">
        <w:t xml:space="preserve">s </w:t>
      </w:r>
      <w:r>
        <w:t>t</w:t>
      </w:r>
      <w:r w:rsidR="00800FF4">
        <w:t xml:space="preserve">o negotiate infrastructure costs and additional costs of operating a local </w:t>
      </w:r>
      <w:r w:rsidR="007F6D20">
        <w:t>workforce</w:t>
      </w:r>
      <w:r w:rsidR="00800FF4">
        <w:t xml:space="preserve"> delivery system in good faith and in a transparent </w:t>
      </w:r>
      <w:r w:rsidR="00800FF4">
        <w:lastRenderedPageBreak/>
        <w:t>manner.</w:t>
      </w:r>
      <w:r w:rsidR="00777A7E">
        <w:t xml:space="preserve"> </w:t>
      </w:r>
      <w:r w:rsidR="00800FF4">
        <w:t xml:space="preserve">Infrastructure and additional costs are a necessary foundation for </w:t>
      </w:r>
      <w:r w:rsidR="00F42932">
        <w:t xml:space="preserve">the nation’s </w:t>
      </w:r>
      <w:r w:rsidR="00800FF4">
        <w:t>one-stop delivery system.</w:t>
      </w:r>
      <w:r w:rsidR="00777A7E">
        <w:t xml:space="preserve"> </w:t>
      </w:r>
      <w:r w:rsidR="00800FF4" w:rsidRPr="0027291A">
        <w:t xml:space="preserve">Through the sharing of infrastructure costs and additional costs, partners are empowered to build a robust </w:t>
      </w:r>
      <w:r w:rsidR="00F42932">
        <w:t>workforce</w:t>
      </w:r>
      <w:r w:rsidR="00800FF4" w:rsidRPr="0027291A">
        <w:t xml:space="preserve"> system.</w:t>
      </w:r>
      <w:r w:rsidR="00777A7E">
        <w:t xml:space="preserve"> </w:t>
      </w:r>
      <w:r w:rsidR="00800FF4" w:rsidRPr="0027291A">
        <w:t xml:space="preserve">By embracing the one-stop opportunities, </w:t>
      </w:r>
      <w:r w:rsidR="00C231C2">
        <w:t>workforce partner</w:t>
      </w:r>
      <w:r w:rsidR="00800FF4" w:rsidRPr="0027291A">
        <w:t>s are able to build community-benefiting bridges,</w:t>
      </w:r>
      <w:r w:rsidR="00800FF4">
        <w:t xml:space="preserve"> </w:t>
      </w:r>
      <w:r w:rsidR="00800FF4" w:rsidRPr="0027291A">
        <w:t>rather than silos of programmatic isolation. These partnerships may reduce administrative burden</w:t>
      </w:r>
      <w:r w:rsidR="00E24F56">
        <w:t>s</w:t>
      </w:r>
      <w:r w:rsidR="00800FF4" w:rsidRPr="0027291A">
        <w:t xml:space="preserve"> and costs and increase customer access and performance outcomes.</w:t>
      </w:r>
      <w:r w:rsidR="00777A7E">
        <w:t xml:space="preserve"> </w:t>
      </w:r>
      <w:r>
        <w:t xml:space="preserve">TWC also encourages </w:t>
      </w:r>
      <w:r w:rsidR="00C231C2">
        <w:t>workforce partner</w:t>
      </w:r>
      <w:r>
        <w:t>s carrying out services in a workforce area to work together in carrying out the vision of WIOA, including reaching local consensus on the funding of one-stop operating costs.</w:t>
      </w:r>
    </w:p>
    <w:p w14:paraId="5BC6C4E2" w14:textId="131CF98C" w:rsidR="00063C8A" w:rsidRPr="005E4CC3" w:rsidRDefault="00284868" w:rsidP="00953B05">
      <w:pPr>
        <w:ind w:left="360"/>
        <w:rPr>
          <w:rStyle w:val="SubtleEmphasis"/>
          <w:b/>
          <w:i w:val="0"/>
          <w:color w:val="auto"/>
        </w:rPr>
      </w:pPr>
      <w:r w:rsidRPr="002971B2">
        <w:rPr>
          <w:rStyle w:val="SubtleEmphasis"/>
          <w:b/>
          <w:i w:val="0"/>
          <w:color w:val="auto"/>
        </w:rPr>
        <w:t>One-Stop</w:t>
      </w:r>
      <w:r w:rsidR="00063C8A" w:rsidRPr="002971B2">
        <w:rPr>
          <w:rStyle w:val="SubtleEmphasis"/>
          <w:b/>
          <w:i w:val="0"/>
          <w:color w:val="auto"/>
        </w:rPr>
        <w:t xml:space="preserve"> O</w:t>
      </w:r>
      <w:r w:rsidRPr="002971B2">
        <w:rPr>
          <w:rStyle w:val="SubtleEmphasis"/>
          <w:b/>
          <w:i w:val="0"/>
          <w:color w:val="auto"/>
        </w:rPr>
        <w:t>perating Costs</w:t>
      </w:r>
    </w:p>
    <w:p w14:paraId="71655E8F" w14:textId="7B2ACDCF" w:rsidR="007975A6" w:rsidRDefault="00093195" w:rsidP="007975A6">
      <w:pPr>
        <w:spacing w:after="240"/>
        <w:ind w:left="360"/>
        <w:contextualSpacing/>
      </w:pPr>
      <w:r w:rsidRPr="004F093D">
        <w:rPr>
          <w:rStyle w:val="SubtleEmphasis"/>
          <w:i w:val="0"/>
          <w:color w:val="auto"/>
        </w:rPr>
        <w:t>As stated above, u</w:t>
      </w:r>
      <w:r w:rsidRPr="00BE428B">
        <w:rPr>
          <w:rStyle w:val="SubtleEmphasis"/>
          <w:i w:val="0"/>
          <w:color w:val="auto"/>
        </w:rPr>
        <w:t>nder</w:t>
      </w:r>
      <w:r w:rsidRPr="002971B2">
        <w:rPr>
          <w:rStyle w:val="SubtleEmphasis"/>
          <w:i w:val="0"/>
          <w:color w:val="auto"/>
        </w:rPr>
        <w:t xml:space="preserve"> WIOA, one-stop operating costs </w:t>
      </w:r>
      <w:r w:rsidRPr="002971B2">
        <w:t>consist of infrastructure costs and certain additional costs.</w:t>
      </w:r>
      <w:r w:rsidR="00777A7E">
        <w:t xml:space="preserve"> </w:t>
      </w:r>
      <w:r w:rsidRPr="002971B2">
        <w:rPr>
          <w:rStyle w:val="SubtleEmphasis"/>
          <w:i w:val="0"/>
          <w:color w:val="auto"/>
        </w:rPr>
        <w:t xml:space="preserve">In connection with the funding of these costs, </w:t>
      </w:r>
      <w:r w:rsidR="00C231C2">
        <w:rPr>
          <w:rStyle w:val="SubtleEmphasis"/>
          <w:i w:val="0"/>
          <w:color w:val="auto"/>
        </w:rPr>
        <w:t>workforce partner</w:t>
      </w:r>
      <w:r w:rsidRPr="002971B2">
        <w:rPr>
          <w:rStyle w:val="SubtleEmphasis"/>
          <w:i w:val="0"/>
          <w:color w:val="auto"/>
        </w:rPr>
        <w:t>s must agree on and include in the MOU a one-stop operating budget and IFA.</w:t>
      </w:r>
      <w:r w:rsidR="00777A7E">
        <w:rPr>
          <w:rStyle w:val="SubtleEmphasis"/>
          <w:i w:val="0"/>
          <w:color w:val="auto"/>
        </w:rPr>
        <w:t xml:space="preserve"> </w:t>
      </w:r>
      <w:r w:rsidRPr="002971B2">
        <w:rPr>
          <w:rStyle w:val="SubtleEmphasis"/>
          <w:i w:val="0"/>
          <w:color w:val="auto"/>
        </w:rPr>
        <w:t>TWC suggests that a practical starting point for reaching agreement on the funding of one-stop operating costs begin with identifying what the one-stop operating costs are, how they are defined, and the total dollar values attached to</w:t>
      </w:r>
      <w:r w:rsidRPr="005E4CC3">
        <w:rPr>
          <w:rStyle w:val="SubtleEmphasis"/>
          <w:i w:val="0"/>
          <w:color w:val="auto"/>
        </w:rPr>
        <w:t xml:space="preserve"> those costs.</w:t>
      </w:r>
      <w:r w:rsidRPr="004F093D">
        <w:rPr>
          <w:rStyle w:val="SubtleEmphasis"/>
          <w:i w:val="0"/>
          <w:color w:val="auto"/>
        </w:rPr>
        <w:t xml:space="preserve"> </w:t>
      </w:r>
      <w:r w:rsidR="007975A6">
        <w:rPr>
          <w:rStyle w:val="SubtleEmphasis"/>
          <w:i w:val="0"/>
          <w:color w:val="auto"/>
        </w:rPr>
        <w:t>A</w:t>
      </w:r>
      <w:r w:rsidR="007975A6">
        <w:t xml:space="preserve"> diagram showing the organization of one-stop operating costs is available in </w:t>
      </w:r>
      <w:bookmarkStart w:id="232" w:name="AppendixIV"/>
      <w:r w:rsidR="00E24F56">
        <w:fldChar w:fldCharType="begin"/>
      </w:r>
      <w:r w:rsidR="009328D8">
        <w:instrText>HYPERLINK  \l "_APPENDIX_C:_ONE-STOP"</w:instrText>
      </w:r>
      <w:r w:rsidR="00E24F56">
        <w:fldChar w:fldCharType="separate"/>
      </w:r>
      <w:bookmarkEnd w:id="232"/>
      <w:r w:rsidR="009328D8">
        <w:rPr>
          <w:rStyle w:val="Hyperlink"/>
        </w:rPr>
        <w:t>Appendix C</w:t>
      </w:r>
      <w:r w:rsidR="00E24F56">
        <w:fldChar w:fldCharType="end"/>
      </w:r>
      <w:r w:rsidR="007975A6">
        <w:t>.</w:t>
      </w:r>
      <w:r w:rsidR="00777A7E">
        <w:t xml:space="preserve"> </w:t>
      </w:r>
    </w:p>
    <w:p w14:paraId="35E6AA08" w14:textId="6D15C11B" w:rsidR="0069258C" w:rsidRPr="00965CFC" w:rsidRDefault="0069258C" w:rsidP="00454CF2">
      <w:pPr>
        <w:spacing w:before="480" w:after="120"/>
        <w:ind w:left="360"/>
        <w:rPr>
          <w:rStyle w:val="SubtleEmphasis"/>
          <w:i w:val="0"/>
          <w:color w:val="auto"/>
        </w:rPr>
      </w:pPr>
      <w:r w:rsidRPr="00A81FF0">
        <w:rPr>
          <w:rStyle w:val="SubtleEmphasis"/>
          <w:b/>
          <w:i w:val="0"/>
          <w:color w:val="auto"/>
        </w:rPr>
        <w:t>Involvement of Fiscal Staff</w:t>
      </w:r>
    </w:p>
    <w:p w14:paraId="58C578BF" w14:textId="7E59262B" w:rsidR="0069258C" w:rsidRPr="000B005B" w:rsidRDefault="0069258C" w:rsidP="00953B05">
      <w:pPr>
        <w:autoSpaceDE w:val="0"/>
        <w:autoSpaceDN w:val="0"/>
        <w:adjustRightInd w:val="0"/>
        <w:ind w:left="360"/>
      </w:pPr>
      <w:r w:rsidRPr="00965CFC">
        <w:rPr>
          <w:rStyle w:val="SubtleEmphasis"/>
          <w:i w:val="0"/>
          <w:color w:val="auto"/>
        </w:rPr>
        <w:t>Consistent with</w:t>
      </w:r>
      <w:r w:rsidR="00BC3E67">
        <w:rPr>
          <w:rStyle w:val="SubtleEmphasis"/>
          <w:i w:val="0"/>
          <w:color w:val="auto"/>
        </w:rPr>
        <w:t xml:space="preserve"> Chapter I-1 of</w:t>
      </w:r>
      <w:r w:rsidRPr="00BE428B">
        <w:rPr>
          <w:rStyle w:val="SubtleEmphasis"/>
          <w:i w:val="0"/>
          <w:color w:val="auto"/>
        </w:rPr>
        <w:t xml:space="preserve"> the</w:t>
      </w:r>
      <w:r w:rsidR="00E70C44">
        <w:rPr>
          <w:rStyle w:val="SubtleEmphasis"/>
          <w:i w:val="0"/>
          <w:color w:val="auto"/>
        </w:rPr>
        <w:t xml:space="preserve"> </w:t>
      </w:r>
      <w:hyperlink r:id="rId12" w:history="1">
        <w:r w:rsidR="00E70C44">
          <w:rPr>
            <w:rStyle w:val="Hyperlink"/>
          </w:rPr>
          <w:t>One-Stop TAG</w:t>
        </w:r>
      </w:hyperlink>
      <w:r w:rsidR="00570112">
        <w:rPr>
          <w:rStyle w:val="SubtleEmphasis"/>
          <w:i w:val="0"/>
          <w:color w:val="auto"/>
        </w:rPr>
        <w:t>,</w:t>
      </w:r>
      <w:r w:rsidRPr="000B005B">
        <w:t xml:space="preserve"> </w:t>
      </w:r>
      <w:r w:rsidR="006364C4">
        <w:t xml:space="preserve">Part I, </w:t>
      </w:r>
      <w:r w:rsidRPr="000B005B">
        <w:t xml:space="preserve">TWC suggests that </w:t>
      </w:r>
      <w:r w:rsidR="00C231C2">
        <w:t>workforce partner</w:t>
      </w:r>
      <w:r w:rsidRPr="000B005B">
        <w:t>s “should designate fiscal staff with a working knowledge of their program funding and operations to work together to identify, value, and negotiate” one-stop operating costs.</w:t>
      </w:r>
    </w:p>
    <w:p w14:paraId="06BC96C0" w14:textId="7711E1EB" w:rsidR="005C43EF" w:rsidRPr="005C43EF" w:rsidRDefault="00BC3E67" w:rsidP="00454CF2">
      <w:pPr>
        <w:spacing w:before="240" w:after="120"/>
        <w:ind w:left="360"/>
      </w:pPr>
      <w:r>
        <w:rPr>
          <w:rStyle w:val="SubtleEmphasis"/>
          <w:b/>
          <w:i w:val="0"/>
          <w:color w:val="auto"/>
        </w:rPr>
        <w:t>Infrastructure Costs</w:t>
      </w:r>
    </w:p>
    <w:p w14:paraId="3D9D10EA" w14:textId="5385CEC5" w:rsidR="00BB54DA" w:rsidRDefault="005C43EF" w:rsidP="00454CF2">
      <w:pPr>
        <w:ind w:left="360"/>
        <w:contextualSpacing/>
      </w:pPr>
      <w:r>
        <w:t xml:space="preserve">Infrastructure costs are </w:t>
      </w:r>
      <w:r w:rsidR="00BB54DA">
        <w:t>n</w:t>
      </w:r>
      <w:r>
        <w:t>on-</w:t>
      </w:r>
      <w:r w:rsidR="00BB54DA">
        <w:t>p</w:t>
      </w:r>
      <w:r>
        <w:t xml:space="preserve">ersonnel </w:t>
      </w:r>
      <w:r w:rsidR="00BB54DA">
        <w:t>c</w:t>
      </w:r>
      <w:r>
        <w:t>osts</w:t>
      </w:r>
      <w:r w:rsidR="00BB54DA">
        <w:t xml:space="preserve"> that are necessary for the general operation of the Workforce Solutions Office.</w:t>
      </w:r>
      <w:r w:rsidR="00777A7E">
        <w:t xml:space="preserve"> </w:t>
      </w:r>
      <w:r w:rsidR="00F82EB1">
        <w:t>Infrastructure costs include, but are not limited to</w:t>
      </w:r>
      <w:r w:rsidR="00465D35">
        <w:t>,</w:t>
      </w:r>
      <w:r w:rsidR="00F82EB1">
        <w:t xml:space="preserve"> the following </w:t>
      </w:r>
      <w:r w:rsidR="00BB54DA">
        <w:t>non-personnel costs:</w:t>
      </w:r>
      <w:r w:rsidR="00777A7E">
        <w:t xml:space="preserve"> </w:t>
      </w:r>
    </w:p>
    <w:p w14:paraId="5EBA99C2" w14:textId="7A78EA7C" w:rsidR="00BB54DA" w:rsidRDefault="00BB54DA" w:rsidP="002A085B">
      <w:pPr>
        <w:pStyle w:val="ListParagraph"/>
        <w:numPr>
          <w:ilvl w:val="0"/>
          <w:numId w:val="31"/>
        </w:numPr>
        <w:spacing w:after="240"/>
        <w:ind w:left="720"/>
      </w:pPr>
      <w:r>
        <w:t>The rental costs of the facilities</w:t>
      </w:r>
    </w:p>
    <w:p w14:paraId="75B71C7D" w14:textId="0BC88C8A" w:rsidR="00BB54DA" w:rsidRDefault="00BB54DA" w:rsidP="002A085B">
      <w:pPr>
        <w:pStyle w:val="ListParagraph"/>
        <w:numPr>
          <w:ilvl w:val="0"/>
          <w:numId w:val="31"/>
        </w:numPr>
        <w:spacing w:after="240"/>
        <w:ind w:left="720"/>
      </w:pPr>
      <w:r>
        <w:t>The costs of utilities and maintenance</w:t>
      </w:r>
    </w:p>
    <w:p w14:paraId="3EBACEEC" w14:textId="6670CFBA" w:rsidR="00BB54DA" w:rsidRDefault="00A01910" w:rsidP="002A085B">
      <w:pPr>
        <w:pStyle w:val="ListParagraph"/>
        <w:numPr>
          <w:ilvl w:val="0"/>
          <w:numId w:val="31"/>
        </w:numPr>
        <w:spacing w:after="240"/>
        <w:ind w:left="720"/>
      </w:pPr>
      <w:r>
        <w:t>The costs of e</w:t>
      </w:r>
      <w:r w:rsidR="00BB54DA">
        <w:t>quipment (including assessment-related products and assistive technology for individuals with disabilities)</w:t>
      </w:r>
    </w:p>
    <w:p w14:paraId="5D4A6E64" w14:textId="420E0ED9" w:rsidR="00BB54DA" w:rsidRDefault="00A01910" w:rsidP="002A085B">
      <w:pPr>
        <w:pStyle w:val="ListParagraph"/>
        <w:numPr>
          <w:ilvl w:val="0"/>
          <w:numId w:val="31"/>
        </w:numPr>
        <w:spacing w:after="240"/>
        <w:ind w:left="720"/>
      </w:pPr>
      <w:r>
        <w:t>The costs of t</w:t>
      </w:r>
      <w:r w:rsidR="00BB54DA">
        <w:t>echnology to facilitate access to the Workforce Solutions Office, including technology used for planning and outreach activities</w:t>
      </w:r>
    </w:p>
    <w:p w14:paraId="06FF7AFD" w14:textId="0DDCF899" w:rsidR="00482D3B" w:rsidRDefault="00F82EB1" w:rsidP="00454CF2">
      <w:pPr>
        <w:spacing w:after="240"/>
        <w:ind w:left="360"/>
      </w:pPr>
      <w:r>
        <w:t xml:space="preserve">WIOA </w:t>
      </w:r>
      <w:r w:rsidR="00F42932">
        <w:t>regulations</w:t>
      </w:r>
      <w:r w:rsidR="00B7551A">
        <w:t xml:space="preserve"> at 20 CFR</w:t>
      </w:r>
      <w:r w:rsidR="00F42932">
        <w:t xml:space="preserve"> </w:t>
      </w:r>
      <w:r>
        <w:t>§678.700</w:t>
      </w:r>
      <w:r w:rsidR="0000252E">
        <w:t xml:space="preserve"> indicate that</w:t>
      </w:r>
      <w:r>
        <w:t xml:space="preserve"> Boards may </w:t>
      </w:r>
      <w:r w:rsidR="0000252E">
        <w:t xml:space="preserve">also </w:t>
      </w:r>
      <w:r>
        <w:t>consider common identifier costs as infrastructure costs.</w:t>
      </w:r>
      <w:r w:rsidR="00777A7E">
        <w:t xml:space="preserve"> </w:t>
      </w:r>
      <w:r>
        <w:t>Common identifier costs may include costs associated with the development and use of the common identifier, such as signage and supplies used to support the general operation of Workforce Solutions Offices.</w:t>
      </w:r>
      <w:r w:rsidR="00777A7E">
        <w:t xml:space="preserve"> </w:t>
      </w:r>
      <w:r w:rsidR="0000252E">
        <w:t>The common identifier refers to the tagline “a proud partner of the American Job Center network.”</w:t>
      </w:r>
      <w:r w:rsidR="00777A7E">
        <w:t xml:space="preserve"> </w:t>
      </w:r>
      <w:r w:rsidR="00572E83">
        <w:t>R</w:t>
      </w:r>
      <w:r>
        <w:t xml:space="preserve">efer to </w:t>
      </w:r>
      <w:hyperlink w:anchor="_V._COMMON_IDENTIFIER" w:history="1">
        <w:r w:rsidR="004B1B24">
          <w:rPr>
            <w:rStyle w:val="Hyperlink"/>
          </w:rPr>
          <w:t>Part E</w:t>
        </w:r>
      </w:hyperlink>
      <w:r>
        <w:t xml:space="preserve"> of this </w:t>
      </w:r>
      <w:r w:rsidR="00CD0D3C">
        <w:t>g</w:t>
      </w:r>
      <w:r>
        <w:t xml:space="preserve">uide for more information on the </w:t>
      </w:r>
      <w:r w:rsidR="00D725D5">
        <w:t>“</w:t>
      </w:r>
      <w:r w:rsidR="00F0466C">
        <w:t>c</w:t>
      </w:r>
      <w:r>
        <w:t xml:space="preserve">ommon </w:t>
      </w:r>
      <w:r w:rsidR="00F0466C">
        <w:t>i</w:t>
      </w:r>
      <w:r>
        <w:t xml:space="preserve">dentifier for the Texas </w:t>
      </w:r>
      <w:r w:rsidR="00F0466C">
        <w:t>w</w:t>
      </w:r>
      <w:r>
        <w:t xml:space="preserve">orkforce </w:t>
      </w:r>
      <w:r w:rsidR="00F0466C">
        <w:t>s</w:t>
      </w:r>
      <w:r>
        <w:t>ystem.</w:t>
      </w:r>
      <w:r w:rsidR="00D725D5">
        <w:t>”</w:t>
      </w:r>
      <w:r w:rsidR="00482D3B">
        <w:t xml:space="preserve"> </w:t>
      </w:r>
    </w:p>
    <w:p w14:paraId="1032C502" w14:textId="0A8B85A7" w:rsidR="005C43EF" w:rsidRDefault="0000252E" w:rsidP="00953B05">
      <w:pPr>
        <w:spacing w:after="240"/>
        <w:ind w:left="360"/>
        <w:contextualSpacing/>
      </w:pPr>
      <w:r w:rsidRPr="00454CF2">
        <w:rPr>
          <w:u w:val="single"/>
        </w:rPr>
        <w:t>Non-personnel costs</w:t>
      </w:r>
      <w:r>
        <w:t xml:space="preserve"> are defined as</w:t>
      </w:r>
      <w:r w:rsidR="005C43EF">
        <w:t xml:space="preserve"> </w:t>
      </w:r>
      <w:r w:rsidR="005C43EF" w:rsidRPr="001472FD">
        <w:t>all costs that are not compensation for personal services.</w:t>
      </w:r>
      <w:r w:rsidR="00777A7E">
        <w:t xml:space="preserve"> </w:t>
      </w:r>
      <w:r w:rsidR="005C43EF" w:rsidRPr="001472FD">
        <w:t xml:space="preserve">For example, technology-related services performed by vendors or </w:t>
      </w:r>
      <w:r w:rsidR="005C43EF" w:rsidRPr="001472FD">
        <w:lastRenderedPageBreak/>
        <w:t xml:space="preserve">contractors are non-personnel costs and may be identified as infrastructure costs if they are necessary for the general operation of the </w:t>
      </w:r>
      <w:r w:rsidR="00C231C2">
        <w:t>Workforce Solutions Office</w:t>
      </w:r>
      <w:r w:rsidR="005C43EF" w:rsidRPr="001472FD">
        <w:t>.</w:t>
      </w:r>
      <w:r w:rsidR="00777A7E">
        <w:t xml:space="preserve"> </w:t>
      </w:r>
      <w:r w:rsidR="005C43EF" w:rsidRPr="001472FD">
        <w:t xml:space="preserve">Such costs may include service contracts with vendors or contractors, </w:t>
      </w:r>
      <w:r w:rsidR="00572E83">
        <w:t xml:space="preserve">as well as the costs for </w:t>
      </w:r>
      <w:r w:rsidR="005C43EF" w:rsidRPr="001472FD">
        <w:t>equipment and supplies.</w:t>
      </w:r>
    </w:p>
    <w:p w14:paraId="603099A6" w14:textId="77777777" w:rsidR="00540AFE" w:rsidRDefault="00540AFE" w:rsidP="00953B05">
      <w:pPr>
        <w:spacing w:after="240"/>
        <w:ind w:left="360"/>
        <w:contextualSpacing/>
      </w:pPr>
    </w:p>
    <w:p w14:paraId="43835EE1" w14:textId="6FAA69B7" w:rsidR="00540AFE" w:rsidRDefault="00540AFE" w:rsidP="00953B05">
      <w:pPr>
        <w:spacing w:after="240"/>
        <w:ind w:left="360"/>
        <w:contextualSpacing/>
      </w:pPr>
      <w:r w:rsidRPr="00454CF2">
        <w:rPr>
          <w:u w:val="single"/>
        </w:rPr>
        <w:t>Personnel costs</w:t>
      </w:r>
      <w:r>
        <w:t xml:space="preserve"> include </w:t>
      </w:r>
      <w:r w:rsidR="00642F34">
        <w:t xml:space="preserve">the </w:t>
      </w:r>
      <w:r>
        <w:t>salaries, wages, and fringe benefits of the employees of partner programs or their subrecipients</w:t>
      </w:r>
      <w:r w:rsidR="002E52CA">
        <w:t>, as described in 2 CFR</w:t>
      </w:r>
      <w:r>
        <w:t xml:space="preserve"> </w:t>
      </w:r>
      <w:r w:rsidR="002E52CA">
        <w:t>§200.430 (</w:t>
      </w:r>
      <w:r w:rsidR="002A7E90">
        <w:t>Compensation—</w:t>
      </w:r>
      <w:r w:rsidR="002E52CA">
        <w:t>person</w:t>
      </w:r>
      <w:ins w:id="233" w:author="Author">
        <w:r w:rsidR="00E97006">
          <w:t>nel</w:t>
        </w:r>
      </w:ins>
      <w:r w:rsidR="002E52CA">
        <w:t xml:space="preserve"> services) and 2 CFR §200.431 (</w:t>
      </w:r>
      <w:r w:rsidR="002A7E90">
        <w:t>Compensation—</w:t>
      </w:r>
      <w:r w:rsidR="002E52CA">
        <w:t>fringe benefits)</w:t>
      </w:r>
      <w:r w:rsidR="00CB6885">
        <w:t>,</w:t>
      </w:r>
      <w:r w:rsidR="002E52CA">
        <w:t xml:space="preserve"> </w:t>
      </w:r>
      <w:r w:rsidR="00CB6885">
        <w:t xml:space="preserve">under </w:t>
      </w:r>
      <w:r w:rsidR="002E52CA">
        <w:t>Uniform Guidance.</w:t>
      </w:r>
      <w:r w:rsidR="00777A7E">
        <w:t xml:space="preserve"> </w:t>
      </w:r>
      <w:r w:rsidR="002E52CA">
        <w:t xml:space="preserve">For example, </w:t>
      </w:r>
      <w:r w:rsidR="008F116C">
        <w:t xml:space="preserve">the costs of </w:t>
      </w:r>
      <w:r w:rsidR="002E52CA">
        <w:t xml:space="preserve">allocable </w:t>
      </w:r>
      <w:r w:rsidR="008F116C">
        <w:t xml:space="preserve">salaries </w:t>
      </w:r>
      <w:r w:rsidR="002E52CA">
        <w:t>and fringe benefit</w:t>
      </w:r>
      <w:r w:rsidR="008F116C">
        <w:t>s for a</w:t>
      </w:r>
      <w:r w:rsidR="002E52CA">
        <w:t xml:space="preserve"> workforce partner</w:t>
      </w:r>
      <w:r w:rsidR="008F116C">
        <w:t>’s</w:t>
      </w:r>
      <w:r w:rsidR="002E52CA">
        <w:t xml:space="preserve"> program staff who work on information technology systems (</w:t>
      </w:r>
      <w:r w:rsidR="00FD1C8A">
        <w:t>that is</w:t>
      </w:r>
      <w:r w:rsidR="0010350E">
        <w:t xml:space="preserve">, </w:t>
      </w:r>
      <w:r w:rsidR="002E52CA">
        <w:t xml:space="preserve">common performance and reporting outcomes) for use by the Workforce Solutions Office as a whole would be </w:t>
      </w:r>
      <w:r w:rsidR="008F116C">
        <w:t xml:space="preserve">considered </w:t>
      </w:r>
      <w:r w:rsidR="002E52CA">
        <w:t>personnel costs and would be identified as additional costs</w:t>
      </w:r>
      <w:r w:rsidR="00F42932">
        <w:t xml:space="preserve">, </w:t>
      </w:r>
      <w:r w:rsidR="002E52CA">
        <w:t>not infrastructure costs.</w:t>
      </w:r>
      <w:r w:rsidR="00777A7E">
        <w:t xml:space="preserve"> </w:t>
      </w:r>
      <w:r w:rsidR="002E52CA">
        <w:t>Similarly, the cost of a shared welcome desk in a Workforce Solutions Office is a personnel expense.</w:t>
      </w:r>
      <w:r w:rsidR="00777A7E">
        <w:t xml:space="preserve"> </w:t>
      </w:r>
      <w:r w:rsidR="00337AEE">
        <w:t>A personnel expense</w:t>
      </w:r>
      <w:r w:rsidR="00337AEE" w:rsidDel="00337AEE">
        <w:t xml:space="preserve"> </w:t>
      </w:r>
      <w:r w:rsidR="00337AEE">
        <w:t xml:space="preserve">would </w:t>
      </w:r>
      <w:r w:rsidR="002E52CA">
        <w:t>not be included in infrastructure costs but would be included</w:t>
      </w:r>
      <w:r w:rsidR="0069558D">
        <w:t xml:space="preserve"> as</w:t>
      </w:r>
      <w:r w:rsidR="002E52CA">
        <w:t xml:space="preserve"> a</w:t>
      </w:r>
      <w:r w:rsidR="0069558D">
        <w:t>n</w:t>
      </w:r>
      <w:r w:rsidR="002E52CA">
        <w:t xml:space="preserve"> additional cost</w:t>
      </w:r>
      <w:r w:rsidR="0069558D">
        <w:t xml:space="preserve"> in the one-stop operating budget.</w:t>
      </w:r>
      <w:r>
        <w:t xml:space="preserve"> </w:t>
      </w:r>
    </w:p>
    <w:p w14:paraId="165D6A6E" w14:textId="333EF226" w:rsidR="00845606" w:rsidRPr="00BE33BA" w:rsidRDefault="00790F61" w:rsidP="00454CF2">
      <w:pPr>
        <w:spacing w:before="480" w:after="120"/>
        <w:ind w:left="360"/>
        <w:rPr>
          <w:rFonts w:eastAsiaTheme="majorEastAsia"/>
          <w:u w:val="single"/>
        </w:rPr>
      </w:pPr>
      <w:r>
        <w:rPr>
          <w:rFonts w:eastAsiaTheme="majorEastAsia"/>
          <w:b/>
        </w:rPr>
        <w:t>Additional Costs</w:t>
      </w:r>
    </w:p>
    <w:p w14:paraId="607321C0" w14:textId="34DD2CE7" w:rsidR="0069558D" w:rsidRDefault="00C231C2" w:rsidP="00E6418B">
      <w:pPr>
        <w:spacing w:after="240"/>
        <w:ind w:left="360"/>
      </w:pPr>
      <w:r>
        <w:t>Workforce partner</w:t>
      </w:r>
      <w:r w:rsidR="00845606" w:rsidRPr="00E97209">
        <w:t xml:space="preserve">s must share in additional costs, which </w:t>
      </w:r>
      <w:r w:rsidR="005C43EF">
        <w:t xml:space="preserve">must </w:t>
      </w:r>
      <w:r w:rsidR="00845606" w:rsidRPr="00E97209">
        <w:t xml:space="preserve">include applicable career services and may include shared operating costs and </w:t>
      </w:r>
      <w:r w:rsidR="00C4709B">
        <w:t xml:space="preserve">the </w:t>
      </w:r>
      <w:r w:rsidR="00845606" w:rsidRPr="00E97209">
        <w:t xml:space="preserve">shared services that are necessary for the general operation of the </w:t>
      </w:r>
      <w:r>
        <w:t>Workforce Solutions Office</w:t>
      </w:r>
      <w:r w:rsidR="00845606" w:rsidRPr="00E97209">
        <w:t>.</w:t>
      </w:r>
      <w:r w:rsidR="00EF299D">
        <w:t xml:space="preserve"> </w:t>
      </w:r>
    </w:p>
    <w:p w14:paraId="3BE2AECC" w14:textId="77777777" w:rsidR="0069558D" w:rsidRPr="00454CF2" w:rsidRDefault="00EF299D" w:rsidP="00953B05">
      <w:pPr>
        <w:ind w:left="360"/>
        <w:rPr>
          <w:u w:val="single"/>
        </w:rPr>
      </w:pPr>
      <w:r w:rsidRPr="00D40C9F">
        <w:rPr>
          <w:u w:val="single"/>
        </w:rPr>
        <w:t xml:space="preserve">Applicable </w:t>
      </w:r>
      <w:r w:rsidR="0069558D" w:rsidRPr="00D40C9F">
        <w:rPr>
          <w:u w:val="single"/>
        </w:rPr>
        <w:t>Ca</w:t>
      </w:r>
      <w:r w:rsidR="0069558D" w:rsidRPr="00454CF2">
        <w:rPr>
          <w:u w:val="single"/>
        </w:rPr>
        <w:t>reer Services</w:t>
      </w:r>
    </w:p>
    <w:p w14:paraId="072FC6DC" w14:textId="1FDABFB4" w:rsidR="00845606" w:rsidRDefault="00C231C2" w:rsidP="00A22574">
      <w:pPr>
        <w:ind w:left="360"/>
      </w:pPr>
      <w:r>
        <w:t>Workforce partner</w:t>
      </w:r>
      <w:r w:rsidR="00845606">
        <w:t xml:space="preserve">s </w:t>
      </w:r>
      <w:r w:rsidR="00845606" w:rsidRPr="0071672A">
        <w:t xml:space="preserve">must </w:t>
      </w:r>
      <w:r w:rsidR="00EF299D" w:rsidRPr="0071672A">
        <w:t>share in the additional cost</w:t>
      </w:r>
      <w:r w:rsidR="00F52497" w:rsidRPr="0071672A">
        <w:t>s</w:t>
      </w:r>
      <w:r w:rsidR="00EF299D" w:rsidRPr="0071672A">
        <w:t xml:space="preserve"> of providing applicable career services and </w:t>
      </w:r>
      <w:r w:rsidR="00845606" w:rsidRPr="0071672A">
        <w:t>must ensure that a</w:t>
      </w:r>
      <w:r w:rsidR="00845606">
        <w:t xml:space="preserve">t least some </w:t>
      </w:r>
      <w:r w:rsidR="000236AD">
        <w:t xml:space="preserve">of the </w:t>
      </w:r>
      <w:r w:rsidR="00845606">
        <w:t>career services</w:t>
      </w:r>
      <w:r w:rsidR="00741B7A">
        <w:t xml:space="preserve"> described in WIOA §134(c)(2)</w:t>
      </w:r>
      <w:r w:rsidR="00845606">
        <w:t xml:space="preserve"> are provided at the </w:t>
      </w:r>
      <w:r>
        <w:t>Workforce Solutions Office</w:t>
      </w:r>
      <w:r w:rsidR="00845606">
        <w:t>.</w:t>
      </w:r>
      <w:r w:rsidR="00777A7E">
        <w:t xml:space="preserve"> </w:t>
      </w:r>
      <w:r w:rsidR="00741B7A">
        <w:t xml:space="preserve">Refer to </w:t>
      </w:r>
      <w:hyperlink w:anchor="_APPENDIX_A:_GLOSSARY" w:history="1">
        <w:r w:rsidR="004B1B24">
          <w:rPr>
            <w:rStyle w:val="Hyperlink"/>
          </w:rPr>
          <w:t>Appendix A</w:t>
        </w:r>
      </w:hyperlink>
      <w:r w:rsidR="00741B7A">
        <w:t xml:space="preserve"> of this </w:t>
      </w:r>
      <w:r w:rsidR="00CD0D3C">
        <w:t>g</w:t>
      </w:r>
      <w:r w:rsidR="00741B7A">
        <w:t xml:space="preserve">uide for a description of career services. </w:t>
      </w:r>
    </w:p>
    <w:p w14:paraId="4EEC8E4F" w14:textId="77777777" w:rsidR="00845606" w:rsidRDefault="00845606" w:rsidP="00953B05">
      <w:pPr>
        <w:spacing w:after="240"/>
        <w:ind w:left="360"/>
        <w:contextualSpacing/>
      </w:pPr>
    </w:p>
    <w:p w14:paraId="38E28B6B" w14:textId="660B6BF9" w:rsidR="00741B7A" w:rsidRPr="00454CF2" w:rsidRDefault="00741B7A" w:rsidP="00953B05">
      <w:pPr>
        <w:spacing w:after="240"/>
        <w:ind w:left="360"/>
        <w:contextualSpacing/>
        <w:rPr>
          <w:u w:val="single"/>
        </w:rPr>
      </w:pPr>
      <w:r w:rsidRPr="00454CF2">
        <w:rPr>
          <w:u w:val="single"/>
        </w:rPr>
        <w:t>Shared Services</w:t>
      </w:r>
    </w:p>
    <w:p w14:paraId="641C42DD" w14:textId="7139B6BB" w:rsidR="00845606" w:rsidRDefault="00845606" w:rsidP="00953B05">
      <w:pPr>
        <w:spacing w:after="240"/>
        <w:ind w:left="360"/>
        <w:contextualSpacing/>
      </w:pPr>
      <w:r>
        <w:t>The costs of shared services may include</w:t>
      </w:r>
      <w:r w:rsidR="00741B7A">
        <w:t xml:space="preserve"> the costs of services that are authorized for and may be commonly provided through the workforce partner programs to any individual, such as</w:t>
      </w:r>
      <w:r>
        <w:t xml:space="preserve"> initial intake, assessment of needs, appraisal of basic skills, identification of appropriate services to meet such needs, referrals to other </w:t>
      </w:r>
      <w:r w:rsidR="00C231C2">
        <w:t>workforce partner</w:t>
      </w:r>
      <w:r>
        <w:t xml:space="preserve">s, and </w:t>
      </w:r>
      <w:r w:rsidR="00741B7A">
        <w:t>other similar</w:t>
      </w:r>
      <w:r>
        <w:t xml:space="preserve"> services (WIOA §121(i)(2)</w:t>
      </w:r>
      <w:r w:rsidR="00741B7A">
        <w:t xml:space="preserve"> and</w:t>
      </w:r>
      <w:r>
        <w:t xml:space="preserve"> 20 CFR </w:t>
      </w:r>
      <w:r w:rsidR="005C43EF">
        <w:t>§</w:t>
      </w:r>
      <w:r>
        <w:t>678.760).</w:t>
      </w:r>
      <w:r w:rsidR="00777A7E">
        <w:t xml:space="preserve"> </w:t>
      </w:r>
      <w:r w:rsidR="00741B7A">
        <w:t>Shared services may also include business services.</w:t>
      </w:r>
      <w:r w:rsidR="00777A7E">
        <w:t xml:space="preserve"> </w:t>
      </w:r>
      <w:r>
        <w:t xml:space="preserve">Shared services may include personnel expenses associated with a shared welcome desk or greeter directing employers and customers to the services or staff available in that </w:t>
      </w:r>
      <w:r w:rsidR="00C231C2">
        <w:t>Workforce Solutions Office</w:t>
      </w:r>
      <w:r>
        <w:t>.</w:t>
      </w:r>
    </w:p>
    <w:p w14:paraId="2B3E1425" w14:textId="77777777" w:rsidR="00845606" w:rsidRDefault="00845606" w:rsidP="00953B05">
      <w:pPr>
        <w:spacing w:after="240"/>
        <w:ind w:left="360"/>
        <w:contextualSpacing/>
      </w:pPr>
    </w:p>
    <w:p w14:paraId="3139884C" w14:textId="072EABBF" w:rsidR="00741B7A" w:rsidRPr="00454CF2" w:rsidRDefault="00741B7A" w:rsidP="00953B05">
      <w:pPr>
        <w:spacing w:after="240"/>
        <w:ind w:left="360"/>
        <w:contextualSpacing/>
        <w:rPr>
          <w:u w:val="single"/>
        </w:rPr>
      </w:pPr>
      <w:r w:rsidRPr="00454CF2">
        <w:rPr>
          <w:u w:val="single"/>
        </w:rPr>
        <w:t>Shared Operating Costs</w:t>
      </w:r>
    </w:p>
    <w:p w14:paraId="4397E469" w14:textId="4E242A21" w:rsidR="008A2D2E" w:rsidRDefault="00741B7A" w:rsidP="00953B05">
      <w:pPr>
        <w:spacing w:after="240"/>
        <w:ind w:left="360"/>
      </w:pPr>
      <w:r>
        <w:t>Shared operating costs may include shared costs of the Board’s functions.</w:t>
      </w:r>
      <w:r w:rsidR="00777A7E">
        <w:t xml:space="preserve"> </w:t>
      </w:r>
      <w:r w:rsidR="002F2327">
        <w:t>Similarly, shared operating costs may include a portion of the costs of Board staff</w:t>
      </w:r>
      <w:r w:rsidR="00845606">
        <w:t xml:space="preserve"> </w:t>
      </w:r>
      <w:r w:rsidR="00E472F0">
        <w:t xml:space="preserve">who </w:t>
      </w:r>
      <w:r w:rsidR="002F2327">
        <w:t>perform functions that are not otherwise paid with WIOA Title I funds and support the general operations of Workforce Solutions Offices.</w:t>
      </w:r>
    </w:p>
    <w:p w14:paraId="7D423247" w14:textId="397E151F" w:rsidR="00845606" w:rsidRDefault="00845606" w:rsidP="00953B05">
      <w:pPr>
        <w:spacing w:after="240"/>
        <w:ind w:left="360"/>
        <w:contextualSpacing/>
      </w:pPr>
      <w:r>
        <w:t xml:space="preserve">As with any additional costs paid by </w:t>
      </w:r>
      <w:r w:rsidR="00C231C2">
        <w:t>workforce partner</w:t>
      </w:r>
      <w:r>
        <w:t xml:space="preserve"> programs for the operation of the </w:t>
      </w:r>
      <w:r w:rsidR="00F42932">
        <w:t>Texas workforce</w:t>
      </w:r>
      <w:r>
        <w:t xml:space="preserve"> system, these shared operating costs must be proportionate to the </w:t>
      </w:r>
      <w:r>
        <w:lastRenderedPageBreak/>
        <w:t xml:space="preserve">use of the </w:t>
      </w:r>
      <w:r w:rsidR="00C231C2">
        <w:t>workforce partner</w:t>
      </w:r>
      <w:r>
        <w:t xml:space="preserve"> program and consistent with the </w:t>
      </w:r>
      <w:r w:rsidR="00D33F8A">
        <w:t>f</w:t>
      </w:r>
      <w:r>
        <w:t xml:space="preserve">ederal </w:t>
      </w:r>
      <w:r w:rsidR="005E63DE">
        <w:t>c</w:t>
      </w:r>
      <w:r>
        <w:t xml:space="preserve">ost </w:t>
      </w:r>
      <w:r w:rsidR="005E63DE">
        <w:t>p</w:t>
      </w:r>
      <w:r>
        <w:t xml:space="preserve">rinciples of the </w:t>
      </w:r>
      <w:r w:rsidR="005E63DE">
        <w:t>u</w:t>
      </w:r>
      <w:r>
        <w:t xml:space="preserve">niform </w:t>
      </w:r>
      <w:r w:rsidR="005E63DE">
        <w:t>g</w:t>
      </w:r>
      <w:r>
        <w:t xml:space="preserve">uidance </w:t>
      </w:r>
      <w:r w:rsidR="002174DB">
        <w:t xml:space="preserve">established </w:t>
      </w:r>
      <w:r>
        <w:t>in 2 CFR Part 200.</w:t>
      </w:r>
    </w:p>
    <w:p w14:paraId="7A3CD662" w14:textId="0AC2AAC6" w:rsidR="008C766B" w:rsidRPr="006849DC" w:rsidRDefault="008C766B" w:rsidP="00B317D7">
      <w:pPr>
        <w:pStyle w:val="Heading3"/>
        <w:spacing w:before="240" w:after="120"/>
        <w:ind w:left="360"/>
      </w:pPr>
      <w:bookmarkStart w:id="234" w:name="_Toc483894688"/>
      <w:bookmarkStart w:id="235" w:name="_Toc487209031"/>
      <w:bookmarkStart w:id="236" w:name="_Toc24618743"/>
      <w:r w:rsidRPr="006849DC">
        <w:t>NEXT STEPS</w:t>
      </w:r>
      <w:r w:rsidR="00DF6767">
        <w:t>—</w:t>
      </w:r>
      <w:r w:rsidRPr="006849DC">
        <w:t>ONE-STOP OPERATING COSTS</w:t>
      </w:r>
      <w:bookmarkEnd w:id="234"/>
      <w:bookmarkEnd w:id="235"/>
      <w:bookmarkEnd w:id="236"/>
    </w:p>
    <w:p w14:paraId="535B2C2D" w14:textId="04A25961" w:rsidR="004343CC" w:rsidRDefault="008C766B" w:rsidP="00751E30">
      <w:pPr>
        <w:ind w:left="360"/>
        <w:contextualSpacing/>
      </w:pPr>
      <w:r>
        <w:t>Once the preliminary list of one-stop operating costs has been identified, the process of determining and documenting the allowability and allocability of the costs under each workforce partner program can begin by determining the function and benefit for each cost or group of costs.</w:t>
      </w:r>
      <w:r w:rsidR="00777A7E">
        <w:t xml:space="preserve"> </w:t>
      </w:r>
      <w:r w:rsidRPr="009242D3">
        <w:t>Th</w:t>
      </w:r>
      <w:r w:rsidR="00F52497" w:rsidRPr="009242D3">
        <w:t>is</w:t>
      </w:r>
      <w:r w:rsidRPr="009242D3">
        <w:t xml:space="preserve"> </w:t>
      </w:r>
      <w:r w:rsidR="00F52497" w:rsidRPr="009242D3">
        <w:t>documentation</w:t>
      </w:r>
      <w:r w:rsidRPr="009242D3">
        <w:t xml:space="preserve"> provide</w:t>
      </w:r>
      <w:r w:rsidR="00F52497" w:rsidRPr="009242D3">
        <w:t>s</w:t>
      </w:r>
      <w:r>
        <w:t xml:space="preserve"> each workforce partner with an understanding of how a particular one-stop operating cost benefits its particular program</w:t>
      </w:r>
      <w:r w:rsidR="004343CC">
        <w:t xml:space="preserve"> (One-Stop TAG, Chapter I-1)</w:t>
      </w:r>
      <w:r w:rsidR="00751E30">
        <w:t>.</w:t>
      </w:r>
    </w:p>
    <w:p w14:paraId="55F5912C" w14:textId="77777777" w:rsidR="00E3122C" w:rsidRDefault="00E3122C" w:rsidP="00751E30">
      <w:pPr>
        <w:ind w:left="360"/>
        <w:contextualSpacing/>
      </w:pPr>
    </w:p>
    <w:p w14:paraId="17E1F219" w14:textId="521167B9" w:rsidR="000E7602" w:rsidRDefault="004343CC" w:rsidP="00B317D7">
      <w:pPr>
        <w:ind w:left="360"/>
        <w:contextualSpacing/>
      </w:pPr>
      <w:r>
        <w:t>However, not all one-stop operating costs benefit all workforce partners.</w:t>
      </w:r>
      <w:r w:rsidR="00777A7E">
        <w:t xml:space="preserve"> </w:t>
      </w:r>
      <w:r>
        <w:t xml:space="preserve">For example, in </w:t>
      </w:r>
      <w:r w:rsidR="00E3122C">
        <w:t xml:space="preserve">a </w:t>
      </w:r>
      <w:r>
        <w:t xml:space="preserve">resource center, costs associated with printed forms and documents might benefit </w:t>
      </w:r>
      <w:r w:rsidR="00E3122C">
        <w:t xml:space="preserve">only one </w:t>
      </w:r>
      <w:r>
        <w:t>program.</w:t>
      </w:r>
      <w:r w:rsidR="00777A7E">
        <w:t xml:space="preserve"> </w:t>
      </w:r>
      <w:r w:rsidR="00E3122C">
        <w:t>T</w:t>
      </w:r>
      <w:r>
        <w:t>he resource center itself may benefit all one-stop partners,</w:t>
      </w:r>
      <w:r w:rsidR="00E3122C">
        <w:t xml:space="preserve"> but</w:t>
      </w:r>
      <w:r>
        <w:t xml:space="preserve"> </w:t>
      </w:r>
      <w:r w:rsidR="00E3122C">
        <w:t xml:space="preserve">providing certain printed forms and documents at </w:t>
      </w:r>
      <w:r>
        <w:t xml:space="preserve">the resource center does not mean that the cost </w:t>
      </w:r>
      <w:r w:rsidR="00E3122C">
        <w:t xml:space="preserve">of doing so </w:t>
      </w:r>
      <w:r>
        <w:t xml:space="preserve">must be shared by other workforce partners. </w:t>
      </w:r>
    </w:p>
    <w:p w14:paraId="09BBC114" w14:textId="77777777" w:rsidR="00B317D7" w:rsidRDefault="00B317D7" w:rsidP="00B317D7">
      <w:pPr>
        <w:ind w:left="360"/>
        <w:contextualSpacing/>
      </w:pPr>
    </w:p>
    <w:p w14:paraId="6EBD312C" w14:textId="61EFA0DE" w:rsidR="008C766B" w:rsidRDefault="00F341C3" w:rsidP="00B317D7">
      <w:pPr>
        <w:spacing w:before="240"/>
        <w:ind w:left="360"/>
        <w:contextualSpacing/>
      </w:pPr>
      <w:r>
        <w:rPr>
          <w:b/>
        </w:rPr>
        <w:t>Identify Dollar Values of One-Stop Operating Costs</w:t>
      </w:r>
    </w:p>
    <w:p w14:paraId="55B168BC" w14:textId="151F0E13" w:rsidR="00602700" w:rsidRDefault="00F341C3" w:rsidP="008C766B">
      <w:pPr>
        <w:spacing w:after="240"/>
        <w:ind w:left="360"/>
      </w:pPr>
      <w:r>
        <w:t>A necessary step in developing the one-stop operating budget and IFA is to identify the dollar values of one-stop operating costs.</w:t>
      </w:r>
      <w:r w:rsidR="00777A7E">
        <w:t xml:space="preserve"> </w:t>
      </w:r>
      <w:r w:rsidR="00602700">
        <w:t>If there is no hard cost information available for a particular cost, the amount can be estimated or based on averages.</w:t>
      </w:r>
      <w:r w:rsidR="00777A7E">
        <w:t xml:space="preserve"> </w:t>
      </w:r>
      <w:r w:rsidR="00602700">
        <w:t>After the costs are estimated, they can be refined through the budget development and cost allocation processes.</w:t>
      </w:r>
    </w:p>
    <w:p w14:paraId="1D18B017" w14:textId="49006CD7" w:rsidR="00602700" w:rsidRPr="00B317D7" w:rsidRDefault="00602700" w:rsidP="00B317D7">
      <w:pPr>
        <w:ind w:left="360"/>
      </w:pPr>
      <w:r>
        <w:t>Note: It is important that workforce partners do not develop values by assigning in advance the resources that each entity will need to provide to support the local workforce system.</w:t>
      </w:r>
      <w:r w:rsidR="00777A7E">
        <w:t xml:space="preserve"> </w:t>
      </w:r>
      <w:r>
        <w:t xml:space="preserve">Under </w:t>
      </w:r>
      <w:r w:rsidR="00EE4011">
        <w:t xml:space="preserve">the </w:t>
      </w:r>
      <w:r w:rsidR="00391ED6" w:rsidRPr="00391ED6">
        <w:t>Workforce In</w:t>
      </w:r>
      <w:r w:rsidR="00391ED6">
        <w:t>vestment</w:t>
      </w:r>
      <w:r w:rsidR="009040E7">
        <w:t xml:space="preserve"> Act</w:t>
      </w:r>
      <w:r>
        <w:t xml:space="preserve">, </w:t>
      </w:r>
      <w:r w:rsidR="006F33D2">
        <w:t>DOL</w:t>
      </w:r>
      <w:r>
        <w:t xml:space="preserve"> encountered a tendency for workforce partners to decide in advance how they will provide resources to fund costs, without first taking the step of defining what those resources should be or their dollar value.</w:t>
      </w:r>
      <w:r w:rsidR="00777A7E">
        <w:t xml:space="preserve"> </w:t>
      </w:r>
      <w:r>
        <w:t xml:space="preserve">DOL advised that the resources needed in the Workforce Solutions Office must first be identified before it can be </w:t>
      </w:r>
      <w:r w:rsidRPr="00B317D7">
        <w:t>determined how those resources will be funded.</w:t>
      </w:r>
    </w:p>
    <w:p w14:paraId="47242DFF" w14:textId="77777777" w:rsidR="00B317D7" w:rsidRDefault="00B317D7" w:rsidP="00B317D7">
      <w:pPr>
        <w:tabs>
          <w:tab w:val="left" w:pos="6167"/>
        </w:tabs>
        <w:spacing w:before="240" w:after="120"/>
        <w:ind w:left="360"/>
        <w:contextualSpacing/>
        <w:rPr>
          <w:b/>
        </w:rPr>
      </w:pPr>
    </w:p>
    <w:p w14:paraId="38BA93F7" w14:textId="32E6FFD2" w:rsidR="00602700" w:rsidRDefault="00602700" w:rsidP="00B317D7">
      <w:pPr>
        <w:tabs>
          <w:tab w:val="left" w:pos="6167"/>
        </w:tabs>
        <w:spacing w:before="240" w:after="120"/>
        <w:ind w:left="360"/>
        <w:contextualSpacing/>
        <w:rPr>
          <w:b/>
        </w:rPr>
      </w:pPr>
      <w:r w:rsidRPr="00B317D7">
        <w:rPr>
          <w:b/>
        </w:rPr>
        <w:t>Allowable Cost Considerations</w:t>
      </w:r>
    </w:p>
    <w:p w14:paraId="5736DCE1" w14:textId="1409EB32" w:rsidR="00D20AF8" w:rsidRDefault="00D20AF8" w:rsidP="008C766B">
      <w:pPr>
        <w:spacing w:after="240"/>
        <w:ind w:left="360"/>
      </w:pPr>
      <w:r>
        <w:t>A workforce partner’s contribution must be an allowable, reasonable, necessary, and allocable cost to the partner program, consistent with Uniform Guidance.</w:t>
      </w:r>
    </w:p>
    <w:p w14:paraId="0940976C" w14:textId="15BFAAB4" w:rsidR="00D20AF8" w:rsidRDefault="00D20AF8" w:rsidP="008C766B">
      <w:pPr>
        <w:spacing w:after="240"/>
        <w:ind w:left="360"/>
        <w:contextualSpacing/>
      </w:pPr>
      <w:r>
        <w:t>Each workforce partner b</w:t>
      </w:r>
      <w:r w:rsidR="00D725D5">
        <w:t>e</w:t>
      </w:r>
      <w:r>
        <w:t xml:space="preserve">ars </w:t>
      </w:r>
      <w:r w:rsidR="00212074">
        <w:t xml:space="preserve">the </w:t>
      </w:r>
      <w:r>
        <w:t xml:space="preserve">responsibility </w:t>
      </w:r>
      <w:r w:rsidR="00212074">
        <w:t xml:space="preserve">of </w:t>
      </w:r>
      <w:r>
        <w:t>determining whether a particular one-stop operating cost is allowable under its own program requirements and ensuring that costs receive consistent treatment across programs.</w:t>
      </w:r>
      <w:r w:rsidR="00777A7E">
        <w:t xml:space="preserve"> </w:t>
      </w:r>
      <w:r>
        <w:t xml:space="preserve">Unless a particular cost is prohibited by program legislation, regulations, or applicable cost principles, the one-stop operating costs should be allowable for all required workforce partners. </w:t>
      </w:r>
    </w:p>
    <w:p w14:paraId="58E2921E" w14:textId="77777777" w:rsidR="00D20AF8" w:rsidRDefault="00D20AF8" w:rsidP="008C766B">
      <w:pPr>
        <w:spacing w:after="240"/>
        <w:ind w:left="360"/>
        <w:contextualSpacing/>
      </w:pPr>
    </w:p>
    <w:p w14:paraId="40F9568F" w14:textId="6276879F" w:rsidR="00C25E6F" w:rsidRDefault="00D20AF8" w:rsidP="008C766B">
      <w:pPr>
        <w:spacing w:after="240"/>
        <w:ind w:left="360"/>
      </w:pPr>
      <w:r>
        <w:t xml:space="preserve">If a particular one-stop operating cost is unallowable under the program regulations of a particular workforce partner, </w:t>
      </w:r>
      <w:r w:rsidR="00A21CB8" w:rsidRPr="009242D3">
        <w:t>the partner must provide the appropriate citation, and</w:t>
      </w:r>
      <w:r w:rsidRPr="009242D3">
        <w:t xml:space="preserve"> </w:t>
      </w:r>
      <w:r w:rsidR="00A21CB8" w:rsidRPr="009242D3">
        <w:t>the operating cost</w:t>
      </w:r>
      <w:r w:rsidRPr="009242D3">
        <w:t xml:space="preserve"> must still be all</w:t>
      </w:r>
      <w:r>
        <w:t xml:space="preserve">ocated to all programs (except where the cost does </w:t>
      </w:r>
      <w:r>
        <w:lastRenderedPageBreak/>
        <w:t>not benefit a particular workforce partner program).</w:t>
      </w:r>
      <w:r w:rsidR="00777A7E">
        <w:t xml:space="preserve"> </w:t>
      </w:r>
      <w:r>
        <w:t xml:space="preserve">In such </w:t>
      </w:r>
      <w:r w:rsidR="00D725D5">
        <w:t xml:space="preserve">a </w:t>
      </w:r>
      <w:r>
        <w:t>case, the workforce partner under whose program the cost is unallowable would be responsible for identifying a non-</w:t>
      </w:r>
      <w:r w:rsidR="00E93A98">
        <w:t>f</w:t>
      </w:r>
      <w:r>
        <w:t>ederal source of funds to cover the cost.</w:t>
      </w:r>
      <w:r w:rsidR="00777A7E">
        <w:t xml:space="preserve"> </w:t>
      </w:r>
      <w:r>
        <w:t>The cost could not be allocated to only those workforce partners under whose programs the cost is allowable, as this would signify that they had paid</w:t>
      </w:r>
      <w:r w:rsidR="00C25E6F">
        <w:t xml:space="preserve"> more than their fair share of the cost</w:t>
      </w:r>
      <w:r w:rsidR="00964114">
        <w:t xml:space="preserve">, which is in violation of the </w:t>
      </w:r>
      <w:r w:rsidR="00D33F8A">
        <w:t>f</w:t>
      </w:r>
      <w:r w:rsidR="00C25E6F">
        <w:t>ederal cost principles.</w:t>
      </w:r>
    </w:p>
    <w:p w14:paraId="4BEBE612" w14:textId="6892FD92" w:rsidR="00A21CB8" w:rsidRDefault="00241B43" w:rsidP="00EC40DE">
      <w:pPr>
        <w:spacing w:after="240"/>
        <w:ind w:left="360"/>
      </w:pPr>
      <w:r w:rsidRPr="009242D3">
        <w:t>An e</w:t>
      </w:r>
      <w:r w:rsidR="00A21CB8" w:rsidRPr="009242D3">
        <w:t>xample</w:t>
      </w:r>
      <w:r w:rsidRPr="009242D3">
        <w:t xml:space="preserve"> from the One-Stop TAG, Chapter I-3</w:t>
      </w:r>
      <w:r w:rsidR="00DD6651" w:rsidRPr="009242D3">
        <w:t xml:space="preserve">, page </w:t>
      </w:r>
      <w:r w:rsidR="00E63A43" w:rsidRPr="009242D3">
        <w:t>10</w:t>
      </w:r>
      <w:r w:rsidRPr="009242D3">
        <w:t xml:space="preserve">, </w:t>
      </w:r>
      <w:r w:rsidR="002B750E" w:rsidRPr="009242D3">
        <w:t xml:space="preserve">explains </w:t>
      </w:r>
      <w:r w:rsidRPr="009242D3">
        <w:t>that o</w:t>
      </w:r>
      <w:r w:rsidR="00A21CB8" w:rsidRPr="009242D3">
        <w:t xml:space="preserve">ne of the shared costs of </w:t>
      </w:r>
      <w:r w:rsidR="002B750E" w:rsidRPr="009242D3">
        <w:t xml:space="preserve">a </w:t>
      </w:r>
      <w:r w:rsidR="00A21CB8" w:rsidRPr="009242D3">
        <w:t xml:space="preserve">Workforce Solutions Office is printing. </w:t>
      </w:r>
      <w:r w:rsidRPr="009242D3">
        <w:t>In this example, t</w:t>
      </w:r>
      <w:r w:rsidR="00A21CB8" w:rsidRPr="009242D3">
        <w:t xml:space="preserve">he printing costs are for brochures listing all the participating partner programs. Printing costs are </w:t>
      </w:r>
      <w:r w:rsidR="00DD6651" w:rsidRPr="009242D3">
        <w:t xml:space="preserve">not allowed </w:t>
      </w:r>
      <w:r w:rsidR="00A21CB8" w:rsidRPr="009242D3">
        <w:t xml:space="preserve">under Partner X’s program regulations. The costs are allocated among all partner </w:t>
      </w:r>
      <w:r w:rsidRPr="009242D3">
        <w:t>program</w:t>
      </w:r>
      <w:r w:rsidR="00A21CB8" w:rsidRPr="009242D3">
        <w:t xml:space="preserve">s, as they and the services they provide are all contained in the brochure. In this example, </w:t>
      </w:r>
      <w:r w:rsidRPr="009242D3">
        <w:t>Partner</w:t>
      </w:r>
      <w:r w:rsidR="00A21CB8" w:rsidRPr="009242D3">
        <w:t xml:space="preserve"> X would need to identify a non-Federal source of revenue </w:t>
      </w:r>
      <w:r w:rsidRPr="009242D3">
        <w:t>to pay</w:t>
      </w:r>
      <w:r w:rsidR="00A21CB8" w:rsidRPr="009242D3">
        <w:t xml:space="preserve"> its share of the cost.</w:t>
      </w:r>
    </w:p>
    <w:p w14:paraId="40FB4F59" w14:textId="1CA9DC5F" w:rsidR="00F341C3" w:rsidRPr="00F341C3" w:rsidRDefault="00C25E6F" w:rsidP="00B317D7">
      <w:pPr>
        <w:ind w:left="360"/>
        <w:contextualSpacing/>
      </w:pPr>
      <w:r>
        <w:t xml:space="preserve">Additionally, if the one-stop operating costs relate to the purchase of equipment, capital improvements, or other services requiring the approval of the awarding agency, that approval requirement must be met by the </w:t>
      </w:r>
      <w:r w:rsidR="007137FF">
        <w:t>entity</w:t>
      </w:r>
      <w:r>
        <w:t xml:space="preserve"> providing the resource.</w:t>
      </w:r>
      <w:r w:rsidR="00602700">
        <w:t xml:space="preserve"> </w:t>
      </w:r>
    </w:p>
    <w:p w14:paraId="758F3D94" w14:textId="2A9852A9" w:rsidR="007975A6" w:rsidRDefault="007975A6" w:rsidP="00B317D7">
      <w:pPr>
        <w:pStyle w:val="Heading3"/>
        <w:spacing w:before="240" w:after="120"/>
        <w:ind w:left="360"/>
      </w:pPr>
      <w:bookmarkStart w:id="237" w:name="_Toc483475429"/>
      <w:bookmarkStart w:id="238" w:name="_Toc483501944"/>
      <w:bookmarkStart w:id="239" w:name="_Toc483502515"/>
      <w:bookmarkStart w:id="240" w:name="_Toc357450037"/>
      <w:bookmarkStart w:id="241" w:name="_Toc357452102"/>
      <w:bookmarkStart w:id="242" w:name="_Toc357452862"/>
      <w:bookmarkStart w:id="243" w:name="_Toc357453289"/>
      <w:bookmarkStart w:id="244" w:name="_Toc357453378"/>
      <w:bookmarkStart w:id="245" w:name="_Toc357453508"/>
      <w:bookmarkStart w:id="246" w:name="_Toc357453888"/>
      <w:bookmarkStart w:id="247" w:name="_Toc483894689"/>
      <w:bookmarkStart w:id="248" w:name="_Toc487209032"/>
      <w:bookmarkStart w:id="249" w:name="_Toc24618744"/>
      <w:r w:rsidRPr="00761F47">
        <w:t>FUNDING ONE-STOP OPERATING COSTS</w:t>
      </w:r>
      <w:bookmarkEnd w:id="237"/>
      <w:bookmarkEnd w:id="238"/>
      <w:bookmarkEnd w:id="239"/>
      <w:bookmarkEnd w:id="240"/>
      <w:bookmarkEnd w:id="241"/>
      <w:bookmarkEnd w:id="242"/>
      <w:bookmarkEnd w:id="243"/>
      <w:bookmarkEnd w:id="244"/>
      <w:bookmarkEnd w:id="245"/>
      <w:bookmarkEnd w:id="246"/>
      <w:bookmarkEnd w:id="247"/>
      <w:bookmarkEnd w:id="248"/>
      <w:bookmarkEnd w:id="249"/>
    </w:p>
    <w:p w14:paraId="288ECDE0" w14:textId="560F5CD3" w:rsidR="003A6DB9" w:rsidRDefault="003A6DB9" w:rsidP="00454CF2">
      <w:pPr>
        <w:ind w:left="360"/>
      </w:pPr>
      <w:r>
        <w:t xml:space="preserve">Under </w:t>
      </w:r>
      <w:r w:rsidR="00D725D5">
        <w:t>20 CFR</w:t>
      </w:r>
      <w:r w:rsidR="007975A6">
        <w:t xml:space="preserve"> §678.700(c)</w:t>
      </w:r>
      <w:r>
        <w:t>,</w:t>
      </w:r>
      <w:r w:rsidR="007975A6">
        <w:t xml:space="preserve"> each entity</w:t>
      </w:r>
      <w:r>
        <w:t xml:space="preserve"> that carries out a program or activities in a Workforce Solutions Office must use a portion of the funds available for the program and activities to maintain the local workforce system, including payment of the infrastructure costs of the Workforce Solutions Offices. </w:t>
      </w:r>
    </w:p>
    <w:p w14:paraId="5C195CB7" w14:textId="77777777" w:rsidR="008D1995" w:rsidRDefault="008D1995" w:rsidP="00454CF2">
      <w:pPr>
        <w:ind w:left="360"/>
      </w:pPr>
    </w:p>
    <w:p w14:paraId="5406BE3B" w14:textId="403B0889" w:rsidR="008D1995" w:rsidRDefault="004A61DD" w:rsidP="00454CF2">
      <w:pPr>
        <w:ind w:left="360"/>
      </w:pPr>
      <w:r>
        <w:t xml:space="preserve">As required by </w:t>
      </w:r>
      <w:r w:rsidR="008D1995">
        <w:t>WIOA §121(h)(1)(A)(i)</w:t>
      </w:r>
      <w:r>
        <w:t>,</w:t>
      </w:r>
      <w:r w:rsidR="008D1995">
        <w:t xml:space="preserve"> the methods for funding infrastructure costs will be established by the </w:t>
      </w:r>
      <w:r w:rsidR="00045122">
        <w:t>local infrastructure funding mechanism (</w:t>
      </w:r>
      <w:r w:rsidR="008D1995">
        <w:t>LFM</w:t>
      </w:r>
      <w:r w:rsidR="00045122">
        <w:t>)</w:t>
      </w:r>
      <w:r w:rsidR="00964114">
        <w:t xml:space="preserve">; however, </w:t>
      </w:r>
      <w:r w:rsidR="008D1995">
        <w:t xml:space="preserve">if </w:t>
      </w:r>
      <w:r w:rsidR="00DC2469">
        <w:t xml:space="preserve">a </w:t>
      </w:r>
      <w:r w:rsidR="008D1995">
        <w:t xml:space="preserve">consensus agreement on the methods </w:t>
      </w:r>
      <w:r w:rsidR="00964114">
        <w:t>cannot be</w:t>
      </w:r>
      <w:r w:rsidR="008D1995">
        <w:t xml:space="preserve"> reached under </w:t>
      </w:r>
      <w:r w:rsidR="00B75A6A">
        <w:t>the</w:t>
      </w:r>
      <w:r w:rsidR="008D1995">
        <w:t xml:space="preserve"> LFM, the </w:t>
      </w:r>
      <w:r w:rsidR="00964114">
        <w:t xml:space="preserve">methods for funding infrastructure costs will be established by the </w:t>
      </w:r>
      <w:r w:rsidR="00045122">
        <w:t>state infrastructure funding mechanism (</w:t>
      </w:r>
      <w:r w:rsidR="008D1995">
        <w:t>SFM</w:t>
      </w:r>
      <w:r w:rsidR="00045122">
        <w:t>)</w:t>
      </w:r>
      <w:r w:rsidR="00964114">
        <w:t>.</w:t>
      </w:r>
    </w:p>
    <w:p w14:paraId="149722D3" w14:textId="77777777" w:rsidR="003A6DB9" w:rsidRDefault="003A6DB9" w:rsidP="00B317D7">
      <w:pPr>
        <w:spacing w:before="240"/>
        <w:ind w:left="360"/>
        <w:rPr>
          <w:b/>
        </w:rPr>
      </w:pPr>
      <w:r>
        <w:rPr>
          <w:b/>
        </w:rPr>
        <w:t>Funding Additional Costs</w:t>
      </w:r>
    </w:p>
    <w:p w14:paraId="5087DFE6" w14:textId="125A0AFB" w:rsidR="00964114" w:rsidRDefault="003A6DB9" w:rsidP="0005004C">
      <w:pPr>
        <w:spacing w:after="240"/>
        <w:ind w:left="360"/>
      </w:pPr>
      <w:r>
        <w:t xml:space="preserve">In addition to jointly funding infrastructure costs, workforce partners must use a portion of </w:t>
      </w:r>
      <w:r w:rsidR="002321BB">
        <w:t xml:space="preserve">the </w:t>
      </w:r>
      <w:r>
        <w:t xml:space="preserve">funds made available under their programs’ authorizing </w:t>
      </w:r>
      <w:r w:rsidR="00D33F8A">
        <w:t>f</w:t>
      </w:r>
      <w:r>
        <w:t xml:space="preserve">ederal law (or fairly evaluated in-kind contributions) to pay the additional costs </w:t>
      </w:r>
      <w:r w:rsidR="002321BB">
        <w:t xml:space="preserve">related </w:t>
      </w:r>
      <w:r>
        <w:t>to the operation of the local workforce system.</w:t>
      </w:r>
      <w:r w:rsidR="00777A7E">
        <w:t xml:space="preserve"> </w:t>
      </w:r>
      <w:r w:rsidR="00964114">
        <w:t>These other costs must include applicable career services and may include other costs, including shared services.</w:t>
      </w:r>
    </w:p>
    <w:p w14:paraId="438698BC" w14:textId="558FC885" w:rsidR="007975A6" w:rsidRDefault="00964114" w:rsidP="00454CF2">
      <w:pPr>
        <w:ind w:left="360"/>
      </w:pPr>
      <w:r>
        <w:t xml:space="preserve">Additional costs must be allocated according to the proportion of benefit received by each of the workforce partners, consistent with the </w:t>
      </w:r>
      <w:r w:rsidR="00763DB5">
        <w:t>f</w:t>
      </w:r>
      <w:r>
        <w:t xml:space="preserve">ederal law authorizing the workforce partner’s program and </w:t>
      </w:r>
      <w:r w:rsidR="002321BB">
        <w:t xml:space="preserve">according to </w:t>
      </w:r>
      <w:r w:rsidR="006D082C">
        <w:t xml:space="preserve">the </w:t>
      </w:r>
      <w:r w:rsidR="00763DB5">
        <w:t>f</w:t>
      </w:r>
      <w:r>
        <w:t xml:space="preserve">ederal </w:t>
      </w:r>
      <w:r w:rsidR="00EA6CE5">
        <w:t>c</w:t>
      </w:r>
      <w:r>
        <w:t xml:space="preserve">ost </w:t>
      </w:r>
      <w:r w:rsidR="00EA6CE5">
        <w:t>p</w:t>
      </w:r>
      <w:r>
        <w:t>rinciples in 2 CFR Part 200.</w:t>
      </w:r>
    </w:p>
    <w:p w14:paraId="3B8CD76F" w14:textId="080C89B6" w:rsidR="00305E14" w:rsidRDefault="00305E14" w:rsidP="00015C3F">
      <w:pPr>
        <w:pStyle w:val="Heading3"/>
        <w:spacing w:after="120"/>
        <w:ind w:left="360"/>
      </w:pPr>
      <w:bookmarkStart w:id="250" w:name="_INFRASTRUCTURE_COSTS_–"/>
      <w:bookmarkStart w:id="251" w:name="_INFRASTRUCTURE_COSTS—FUNDING_OPTION"/>
      <w:bookmarkStart w:id="252" w:name="_Toc483475430"/>
      <w:bookmarkStart w:id="253" w:name="_Toc483501945"/>
      <w:bookmarkStart w:id="254" w:name="_Toc483502516"/>
      <w:bookmarkStart w:id="255" w:name="_Toc357450038"/>
      <w:bookmarkStart w:id="256" w:name="_Toc357452103"/>
      <w:bookmarkStart w:id="257" w:name="_Toc357452863"/>
      <w:bookmarkStart w:id="258" w:name="_Toc357453290"/>
      <w:bookmarkStart w:id="259" w:name="_Toc357453379"/>
      <w:bookmarkStart w:id="260" w:name="_Toc357453509"/>
      <w:bookmarkStart w:id="261" w:name="_Toc357453889"/>
      <w:bookmarkStart w:id="262" w:name="_Toc483894690"/>
      <w:bookmarkStart w:id="263" w:name="_Toc487209033"/>
      <w:bookmarkStart w:id="264" w:name="_Toc24618745"/>
      <w:bookmarkEnd w:id="250"/>
      <w:bookmarkEnd w:id="251"/>
      <w:r>
        <w:t>INFRASTRUCTURE COSTS</w:t>
      </w:r>
      <w:r w:rsidR="00015C3F">
        <w:t>—</w:t>
      </w:r>
      <w:r>
        <w:t>FUNDING OPTIONS</w:t>
      </w:r>
      <w:bookmarkEnd w:id="252"/>
      <w:bookmarkEnd w:id="253"/>
      <w:bookmarkEnd w:id="254"/>
      <w:bookmarkEnd w:id="255"/>
      <w:bookmarkEnd w:id="256"/>
      <w:bookmarkEnd w:id="257"/>
      <w:bookmarkEnd w:id="258"/>
      <w:bookmarkEnd w:id="259"/>
      <w:bookmarkEnd w:id="260"/>
      <w:bookmarkEnd w:id="261"/>
      <w:bookmarkEnd w:id="262"/>
      <w:bookmarkEnd w:id="263"/>
      <w:bookmarkEnd w:id="264"/>
      <w:r>
        <w:t xml:space="preserve"> </w:t>
      </w:r>
    </w:p>
    <w:p w14:paraId="5584204B" w14:textId="7B347346" w:rsidR="00751E30" w:rsidRDefault="00E0669E" w:rsidP="0005004C">
      <w:pPr>
        <w:spacing w:after="240"/>
        <w:ind w:left="360"/>
      </w:pPr>
      <w:r>
        <w:t xml:space="preserve">Boards must </w:t>
      </w:r>
      <w:r w:rsidR="00751E30">
        <w:t xml:space="preserve">be aware that permissible types of funds used for infrastructure costs and the additional costs of operating a local workforce system may differ depending on </w:t>
      </w:r>
      <w:r w:rsidR="00751E30">
        <w:lastRenderedPageBreak/>
        <w:t>the workforce partner program’s authorizing law and implementing regulations (i.e. a workforce partner’s program or administrative funds).</w:t>
      </w:r>
    </w:p>
    <w:p w14:paraId="5F28D939" w14:textId="7F7FF367" w:rsidR="0031373A" w:rsidRDefault="00751E30" w:rsidP="00454CF2">
      <w:pPr>
        <w:ind w:left="360"/>
      </w:pPr>
      <w:r>
        <w:t xml:space="preserve">As </w:t>
      </w:r>
      <w:r w:rsidR="00511EA0">
        <w:t xml:space="preserve">required by </w:t>
      </w:r>
      <w:r>
        <w:t>WIOA §121(c)(2)(A)(ii), 20 CFR §678.720</w:t>
      </w:r>
      <w:r w:rsidR="00053E52">
        <w:t>,</w:t>
      </w:r>
      <w:r>
        <w:t xml:space="preserve"> and §678.760(c)</w:t>
      </w:r>
      <w:r w:rsidR="0031373A">
        <w:t xml:space="preserve">, infrastructure costs under the LFM and additional costs may be </w:t>
      </w:r>
      <w:r w:rsidR="00053E52">
        <w:t xml:space="preserve">paid for using </w:t>
      </w:r>
      <w:r w:rsidR="0031373A">
        <w:t>any of the following:</w:t>
      </w:r>
    </w:p>
    <w:p w14:paraId="1710533C" w14:textId="12F5CB55" w:rsidR="00751E30" w:rsidRDefault="0031373A" w:rsidP="002A085B">
      <w:pPr>
        <w:pStyle w:val="ListParagraph"/>
        <w:numPr>
          <w:ilvl w:val="0"/>
          <w:numId w:val="32"/>
        </w:numPr>
        <w:ind w:left="720"/>
      </w:pPr>
      <w:r>
        <w:t>Cash contributions, noncash contributions, and third-party in-kind contributions</w:t>
      </w:r>
    </w:p>
    <w:p w14:paraId="5AD67B37" w14:textId="7711B0A2" w:rsidR="0031373A" w:rsidRDefault="0031373A" w:rsidP="002A085B">
      <w:pPr>
        <w:pStyle w:val="ListParagraph"/>
        <w:numPr>
          <w:ilvl w:val="0"/>
          <w:numId w:val="32"/>
        </w:numPr>
        <w:ind w:left="720"/>
      </w:pPr>
      <w:r>
        <w:t>Funding from philanthropic organizations or other private entities</w:t>
      </w:r>
    </w:p>
    <w:p w14:paraId="0865EB4F" w14:textId="59B51FE7" w:rsidR="0031373A" w:rsidRDefault="0031373A" w:rsidP="002A085B">
      <w:pPr>
        <w:pStyle w:val="ListParagraph"/>
        <w:numPr>
          <w:ilvl w:val="0"/>
          <w:numId w:val="32"/>
        </w:numPr>
        <w:ind w:left="720"/>
      </w:pPr>
      <w:r>
        <w:t>Other alternative funding options</w:t>
      </w:r>
    </w:p>
    <w:p w14:paraId="2E0972FB" w14:textId="77777777" w:rsidR="00305E14" w:rsidRDefault="00305E14" w:rsidP="00454CF2">
      <w:pPr>
        <w:ind w:left="360"/>
      </w:pPr>
    </w:p>
    <w:p w14:paraId="112EDA6B" w14:textId="2D731EAC" w:rsidR="00F9137C" w:rsidRDefault="003765D9" w:rsidP="0005004C">
      <w:pPr>
        <w:spacing w:after="240"/>
        <w:ind w:left="360"/>
        <w:rPr>
          <w:u w:val="single"/>
        </w:rPr>
      </w:pPr>
      <w:r>
        <w:t xml:space="preserve">Some workforce partner programs may have </w:t>
      </w:r>
      <w:r w:rsidR="00D80827">
        <w:t xml:space="preserve">statutes or regulations that prohibit </w:t>
      </w:r>
      <w:r>
        <w:t xml:space="preserve">using certain types of contributions or </w:t>
      </w:r>
      <w:r w:rsidR="00053E52">
        <w:t xml:space="preserve">govern </w:t>
      </w:r>
      <w:r>
        <w:t>how the partner program may treat the contributions for fiscal accountability purposes under the respective workforce partner program’s requirements.</w:t>
      </w:r>
    </w:p>
    <w:p w14:paraId="72EC8714" w14:textId="1E21F2E0" w:rsidR="00FA086B" w:rsidRPr="009F5720" w:rsidRDefault="00FA086B" w:rsidP="00FA086B">
      <w:pPr>
        <w:ind w:left="360"/>
      </w:pPr>
      <w:r w:rsidRPr="009F5720">
        <w:t>For example, Vocational Rehabilitation (VR) may not use third-party in-kind contributions for match purposes under the VR program.</w:t>
      </w:r>
      <w:r w:rsidR="00777A7E">
        <w:t xml:space="preserve"> </w:t>
      </w:r>
      <w:r w:rsidRPr="009F5720">
        <w:t xml:space="preserve">However, 34 CFR §361.60 </w:t>
      </w:r>
      <w:r w:rsidR="00D80827">
        <w:t xml:space="preserve">does not prohibit </w:t>
      </w:r>
      <w:r w:rsidRPr="009F5720">
        <w:t>VR from using third-party in-kind contributions to pay for its share of one-stop operating costs, including infrastructure costs.</w:t>
      </w:r>
    </w:p>
    <w:p w14:paraId="27A9C26A" w14:textId="77777777" w:rsidR="00FA086B" w:rsidRDefault="00FA086B" w:rsidP="00454CF2">
      <w:pPr>
        <w:ind w:left="360"/>
        <w:rPr>
          <w:u w:val="single"/>
        </w:rPr>
      </w:pPr>
    </w:p>
    <w:p w14:paraId="5B552494" w14:textId="21F2D111" w:rsidR="003765D9" w:rsidRDefault="003765D9" w:rsidP="00454CF2">
      <w:pPr>
        <w:ind w:left="360"/>
      </w:pPr>
      <w:r>
        <w:rPr>
          <w:u w:val="single"/>
        </w:rPr>
        <w:t>Cash Contributions</w:t>
      </w:r>
    </w:p>
    <w:p w14:paraId="2D24D71B" w14:textId="02EECB4B" w:rsidR="003765D9" w:rsidRDefault="008A064C" w:rsidP="00454CF2">
      <w:pPr>
        <w:ind w:left="360"/>
      </w:pPr>
      <w:r>
        <w:t xml:space="preserve">As </w:t>
      </w:r>
      <w:r w:rsidR="00511EA0">
        <w:t xml:space="preserve">required by </w:t>
      </w:r>
      <w:r w:rsidR="003765D9">
        <w:t>20 CFR §678.720(c)</w:t>
      </w:r>
      <w:r>
        <w:t>,</w:t>
      </w:r>
      <w:r w:rsidR="003765D9">
        <w:t xml:space="preserve"> cash contributions </w:t>
      </w:r>
      <w:r w:rsidR="00614AB2">
        <w:t>that are</w:t>
      </w:r>
      <w:r w:rsidR="003765D9">
        <w:t xml:space="preserve"> provided to the Board or its designee by workforce </w:t>
      </w:r>
      <w:r w:rsidR="00614AB2">
        <w:t xml:space="preserve">partners, may be provided </w:t>
      </w:r>
      <w:r w:rsidR="003765D9">
        <w:t>directly, by an interagency transfer</w:t>
      </w:r>
      <w:r>
        <w:t>, or by a third party.</w:t>
      </w:r>
    </w:p>
    <w:p w14:paraId="7BBBA257" w14:textId="77777777" w:rsidR="003765D9" w:rsidRDefault="003765D9" w:rsidP="00454CF2">
      <w:pPr>
        <w:ind w:left="360"/>
      </w:pPr>
    </w:p>
    <w:p w14:paraId="73F098F0" w14:textId="5F48354D" w:rsidR="008A064C" w:rsidRDefault="003765D9" w:rsidP="00454CF2">
      <w:pPr>
        <w:ind w:left="360"/>
      </w:pPr>
      <w:r>
        <w:rPr>
          <w:u w:val="single"/>
        </w:rPr>
        <w:t>Non</w:t>
      </w:r>
      <w:r w:rsidR="00545FC5">
        <w:rPr>
          <w:u w:val="single"/>
        </w:rPr>
        <w:t>c</w:t>
      </w:r>
      <w:r>
        <w:rPr>
          <w:u w:val="single"/>
        </w:rPr>
        <w:t>ash</w:t>
      </w:r>
      <w:r w:rsidR="008A064C">
        <w:rPr>
          <w:u w:val="single"/>
        </w:rPr>
        <w:t xml:space="preserve"> Contributions</w:t>
      </w:r>
    </w:p>
    <w:p w14:paraId="61C31983" w14:textId="7887E760" w:rsidR="008A064C" w:rsidRDefault="00457754" w:rsidP="00454CF2">
      <w:pPr>
        <w:ind w:left="360"/>
      </w:pPr>
      <w:r>
        <w:t xml:space="preserve">As </w:t>
      </w:r>
      <w:r w:rsidR="00511EA0">
        <w:t>required by</w:t>
      </w:r>
      <w:r>
        <w:t xml:space="preserve"> </w:t>
      </w:r>
      <w:r w:rsidR="008A064C">
        <w:t>20 CFR §678.720(c)(2)</w:t>
      </w:r>
      <w:r>
        <w:t>,</w:t>
      </w:r>
      <w:r w:rsidR="008A064C">
        <w:t xml:space="preserve"> noncash contributions </w:t>
      </w:r>
      <w:r w:rsidR="00327A5A">
        <w:t xml:space="preserve">comprise </w:t>
      </w:r>
      <w:r w:rsidR="008A064C">
        <w:t>the following:</w:t>
      </w:r>
    </w:p>
    <w:p w14:paraId="7B4B32CB" w14:textId="322AF6B2" w:rsidR="003765D9" w:rsidRDefault="008A064C" w:rsidP="002A085B">
      <w:pPr>
        <w:pStyle w:val="ListParagraph"/>
        <w:numPr>
          <w:ilvl w:val="0"/>
          <w:numId w:val="33"/>
        </w:numPr>
        <w:ind w:left="720"/>
      </w:pPr>
      <w:r>
        <w:t xml:space="preserve">Expenditures incurred by workforce partners on behalf of the Workforce Solutions </w:t>
      </w:r>
      <w:r w:rsidR="00327A5A">
        <w:t>Office</w:t>
      </w:r>
    </w:p>
    <w:p w14:paraId="78719132" w14:textId="5F2A8C5D" w:rsidR="008A064C" w:rsidRDefault="008A064C" w:rsidP="002A085B">
      <w:pPr>
        <w:pStyle w:val="ListParagraph"/>
        <w:numPr>
          <w:ilvl w:val="0"/>
          <w:numId w:val="33"/>
        </w:numPr>
        <w:ind w:left="720"/>
      </w:pPr>
      <w:r>
        <w:t>Goods or services contributed by a workforce partner program and used by the Workforce Solutions Office</w:t>
      </w:r>
    </w:p>
    <w:p w14:paraId="12258198" w14:textId="77777777" w:rsidR="008A064C" w:rsidRDefault="008A064C" w:rsidP="008A064C">
      <w:pPr>
        <w:ind w:left="360"/>
      </w:pPr>
    </w:p>
    <w:p w14:paraId="0A74C623" w14:textId="13DD2B23" w:rsidR="00A37BED" w:rsidRDefault="008A064C" w:rsidP="008A064C">
      <w:pPr>
        <w:ind w:left="360"/>
      </w:pPr>
      <w:r>
        <w:t xml:space="preserve">Noncash contributions, especially goods or services contributed by a workforce partner program, must be valued consistent with 2 CFR </w:t>
      </w:r>
      <w:r w:rsidR="008F1141">
        <w:t>§</w:t>
      </w:r>
      <w:r>
        <w:t>200.306 and must be reconciled on a regular basis (monthly or quarterly) to ensure th</w:t>
      </w:r>
      <w:r w:rsidR="005E08F7">
        <w:t>at all</w:t>
      </w:r>
      <w:r>
        <w:t xml:space="preserve"> noncash contribution</w:t>
      </w:r>
      <w:r w:rsidR="005E08F7">
        <w:t>s</w:t>
      </w:r>
      <w:r>
        <w:t xml:space="preserve"> </w:t>
      </w:r>
      <w:r w:rsidR="005E08F7">
        <w:t>are</w:t>
      </w:r>
      <w:r>
        <w:t xml:space="preserve"> fairly evaluated and meet the workforce partners’ proportionate share.</w:t>
      </w:r>
      <w:r w:rsidR="00777A7E">
        <w:t xml:space="preserve"> </w:t>
      </w:r>
    </w:p>
    <w:p w14:paraId="3FCFF012" w14:textId="77777777" w:rsidR="00A37BED" w:rsidRDefault="00A37BED" w:rsidP="008A064C">
      <w:pPr>
        <w:ind w:left="360"/>
      </w:pPr>
    </w:p>
    <w:p w14:paraId="0131DB1D" w14:textId="6FDC11B4" w:rsidR="008A064C" w:rsidRDefault="005E08F7" w:rsidP="008A064C">
      <w:pPr>
        <w:ind w:left="360"/>
      </w:pPr>
      <w:r>
        <w:t>Below are e</w:t>
      </w:r>
      <w:r w:rsidR="007E03CA">
        <w:t>xamples of noncash contributions</w:t>
      </w:r>
      <w:r w:rsidR="006A71E6">
        <w:t>, in accordance with Uniform Guidance at 2 CFR §200.306</w:t>
      </w:r>
      <w:r w:rsidR="007E03CA">
        <w:t>:</w:t>
      </w:r>
    </w:p>
    <w:p w14:paraId="4D7DE8BA" w14:textId="77777777" w:rsidR="00F9137C" w:rsidRDefault="00F9137C" w:rsidP="00E73767">
      <w:pPr>
        <w:pStyle w:val="ListParagraph"/>
      </w:pPr>
    </w:p>
    <w:p w14:paraId="725607B3" w14:textId="2F8FA4C9" w:rsidR="00F9137C" w:rsidRDefault="009A7000" w:rsidP="002A085B">
      <w:pPr>
        <w:pStyle w:val="ListParagraph"/>
        <w:numPr>
          <w:ilvl w:val="0"/>
          <w:numId w:val="34"/>
        </w:numPr>
        <w:spacing w:after="240"/>
        <w:ind w:left="720" w:hanging="360"/>
        <w:contextualSpacing w:val="0"/>
      </w:pPr>
      <w:r>
        <w:t>F</w:t>
      </w:r>
      <w:r w:rsidR="007E03CA">
        <w:t xml:space="preserve">or </w:t>
      </w:r>
      <w:r w:rsidR="006C431A">
        <w:t>PY’</w:t>
      </w:r>
      <w:r w:rsidR="00D114A0">
        <w:t>17</w:t>
      </w:r>
      <w:r w:rsidR="007E03CA">
        <w:t>, a workforce partner’s proportionate use of the Workforce Solutions Office results in a contribution of $15,000.</w:t>
      </w:r>
      <w:r w:rsidR="00777A7E">
        <w:t xml:space="preserve"> </w:t>
      </w:r>
      <w:r w:rsidR="007E03CA">
        <w:t xml:space="preserve">The workforce partner does not have sufficient cash resources to fully fund its share and wishes to donate to the Workforce Solutions Office (not for its own individual use) gently used surplus </w:t>
      </w:r>
      <w:r w:rsidR="007E03CA">
        <w:lastRenderedPageBreak/>
        <w:t>office furniture.</w:t>
      </w:r>
      <w:r w:rsidR="00777A7E">
        <w:t xml:space="preserve"> </w:t>
      </w:r>
      <w:r w:rsidR="007E03CA">
        <w:t>The furniture is needed in the Workforce Solutions Office. The office furniture was purchased in 2015 for $18,000 using unrestricted or non-</w:t>
      </w:r>
      <w:r w:rsidR="00E73B3C">
        <w:t>f</w:t>
      </w:r>
      <w:r w:rsidR="007E03CA">
        <w:t>ederal funds.</w:t>
      </w:r>
      <w:r w:rsidR="00777A7E">
        <w:t xml:space="preserve"> </w:t>
      </w:r>
      <w:r w:rsidR="007E03CA">
        <w:t>The office furniture has a current fair market value of $10,000 and a depreciated value of $11,000.</w:t>
      </w:r>
      <w:r w:rsidR="00777A7E">
        <w:t xml:space="preserve"> </w:t>
      </w:r>
      <w:r w:rsidR="006A71E6">
        <w:t>The value of the contribution must be the lesser of the current fair market value or the value of the remaining life of the property as recorded in the workforce partner’s accounting records at the time of donation, unless approval has been granted in accordance with 2 CFR §200.306(d)(2).</w:t>
      </w:r>
      <w:r w:rsidR="00777A7E">
        <w:t xml:space="preserve"> </w:t>
      </w:r>
      <w:r w:rsidR="006A71E6">
        <w:t>The workforce partner would be able to count the $10,000 value as part of its $15,000 contribution and would be required to use additional resources for the remaining $5,000 balance of its share.</w:t>
      </w:r>
      <w:r w:rsidR="00777A7E">
        <w:t xml:space="preserve"> </w:t>
      </w:r>
      <w:r w:rsidR="006A71E6">
        <w:t xml:space="preserve">This one-time, noncash contribution is recognized by the workforce partner during the </w:t>
      </w:r>
      <w:r w:rsidR="005E08F7">
        <w:t xml:space="preserve">program </w:t>
      </w:r>
      <w:r w:rsidR="006A71E6">
        <w:t>year in which the contribution is made.</w:t>
      </w:r>
    </w:p>
    <w:p w14:paraId="6F8E67E2" w14:textId="31BDD680" w:rsidR="00527A91" w:rsidRDefault="006A71E6" w:rsidP="002A085B">
      <w:pPr>
        <w:pStyle w:val="ListParagraph"/>
        <w:numPr>
          <w:ilvl w:val="0"/>
          <w:numId w:val="34"/>
        </w:numPr>
        <w:ind w:left="720" w:hanging="360"/>
      </w:pPr>
      <w:r>
        <w:t>Using the above example, the workforce partner does not donate the gently used office furniture,</w:t>
      </w:r>
      <w:r w:rsidR="00C73573">
        <w:t xml:space="preserve"> </w:t>
      </w:r>
      <w:r>
        <w:t>but loans the furniture for general use by workforce partners at the Workforce Solutions Office.</w:t>
      </w:r>
      <w:r w:rsidR="00777A7E">
        <w:t xml:space="preserve"> </w:t>
      </w:r>
      <w:r>
        <w:t xml:space="preserve">The office furniture is on a </w:t>
      </w:r>
      <w:r w:rsidR="0046575B">
        <w:t>five</w:t>
      </w:r>
      <w:r>
        <w:t>-year depreciation schedule.</w:t>
      </w:r>
      <w:r w:rsidR="00777A7E">
        <w:t xml:space="preserve"> </w:t>
      </w:r>
      <w:r>
        <w:t xml:space="preserve">The annual depreciation is $3,700 and the annual fair rental value is </w:t>
      </w:r>
      <w:r w:rsidR="007137FF">
        <w:t>$</w:t>
      </w:r>
      <w:r>
        <w:t>3,500.</w:t>
      </w:r>
      <w:r w:rsidR="00777A7E">
        <w:t xml:space="preserve"> </w:t>
      </w:r>
      <w:r w:rsidR="0046575B">
        <w:t xml:space="preserve">As </w:t>
      </w:r>
      <w:r w:rsidR="00511EA0">
        <w:t>required by</w:t>
      </w:r>
      <w:r w:rsidR="00511EA0" w:rsidDel="0046575B">
        <w:t xml:space="preserve"> </w:t>
      </w:r>
      <w:r>
        <w:t xml:space="preserve">2 CFR §200.306(i)(4), the workforce partner may count $3,500 as part of its noncash </w:t>
      </w:r>
      <w:r w:rsidR="00614AB2">
        <w:t>c</w:t>
      </w:r>
      <w:r>
        <w:t>ontribution for that year.</w:t>
      </w:r>
      <w:r w:rsidR="00777A7E">
        <w:t xml:space="preserve"> </w:t>
      </w:r>
      <w:r w:rsidR="00527A91">
        <w:t>As with any depreciable asset, an assessment of its fair rental value must be done each year in which the equipment is loaned to the Workforce Solutions Office.</w:t>
      </w:r>
      <w:r w:rsidR="00777A7E">
        <w:t xml:space="preserve"> </w:t>
      </w:r>
      <w:r w:rsidR="00527A91">
        <w:t>The workforce partners must determine annually whether the Workforce Solutions Office still requires the use of the office furniture and that this cost is built into the IFA.</w:t>
      </w:r>
    </w:p>
    <w:p w14:paraId="584A7374" w14:textId="77777777" w:rsidR="00527A91" w:rsidRDefault="00527A91" w:rsidP="00527A91">
      <w:pPr>
        <w:ind w:left="360"/>
      </w:pPr>
    </w:p>
    <w:p w14:paraId="08BC660A" w14:textId="152C4277" w:rsidR="007E03CA" w:rsidRDefault="00527A91" w:rsidP="00421232">
      <w:pPr>
        <w:ind w:left="270"/>
      </w:pPr>
      <w:r>
        <w:rPr>
          <w:u w:val="single"/>
        </w:rPr>
        <w:t>Third-Party In-Kind Contributions</w:t>
      </w:r>
    </w:p>
    <w:p w14:paraId="0CC8F521" w14:textId="287CF04A" w:rsidR="00527A91" w:rsidRDefault="00527A91" w:rsidP="006D082C">
      <w:pPr>
        <w:ind w:left="270"/>
      </w:pPr>
      <w:r>
        <w:t xml:space="preserve">Third-party in-kind contributions are contributions of space, equipment, technology, non-personnel services, or other like items </w:t>
      </w:r>
      <w:r w:rsidR="00F372DD">
        <w:t xml:space="preserve">made by a partner that is not part of the workforce system to reduce the infrastructure costs incurred by </w:t>
      </w:r>
      <w:r>
        <w:t>either of the following:</w:t>
      </w:r>
    </w:p>
    <w:p w14:paraId="0F1BF4CD" w14:textId="48344C56" w:rsidR="00527A91" w:rsidRDefault="00527A91" w:rsidP="002A085B">
      <w:pPr>
        <w:pStyle w:val="ListParagraph"/>
        <w:numPr>
          <w:ilvl w:val="0"/>
          <w:numId w:val="35"/>
        </w:numPr>
      </w:pPr>
      <w:r>
        <w:t>The Workforce Solutions Office in general, not a specific workforce partner</w:t>
      </w:r>
    </w:p>
    <w:p w14:paraId="306906BD" w14:textId="6558B9BD" w:rsidR="00527A91" w:rsidRDefault="00527A91" w:rsidP="002A085B">
      <w:pPr>
        <w:pStyle w:val="ListParagraph"/>
        <w:numPr>
          <w:ilvl w:val="0"/>
          <w:numId w:val="35"/>
        </w:numPr>
      </w:pPr>
      <w:r>
        <w:t>A particular workforce partner’s proportionate share of infrastructure costs</w:t>
      </w:r>
    </w:p>
    <w:p w14:paraId="17DA6E04" w14:textId="77777777" w:rsidR="00527A91" w:rsidRDefault="00527A91" w:rsidP="00E55971">
      <w:pPr>
        <w:ind w:left="360"/>
      </w:pPr>
    </w:p>
    <w:p w14:paraId="266ECBD7" w14:textId="69C95F91" w:rsidR="00BA543A" w:rsidRPr="00BA543A" w:rsidRDefault="00BA543A" w:rsidP="00BA543A">
      <w:pPr>
        <w:spacing w:after="240"/>
        <w:ind w:left="360"/>
      </w:pPr>
      <w:r w:rsidRPr="00D209B8">
        <w:t xml:space="preserve">Boards </w:t>
      </w:r>
      <w:r w:rsidR="00EC40DE" w:rsidRPr="00D209B8">
        <w:t>can</w:t>
      </w:r>
      <w:r w:rsidRPr="00D209B8">
        <w:t>not accept third-part</w:t>
      </w:r>
      <w:r w:rsidR="00EC40DE" w:rsidRPr="00D209B8">
        <w:t>y</w:t>
      </w:r>
      <w:r w:rsidRPr="00D209B8">
        <w:t xml:space="preserve"> in-kind contributions if they do not have an established need for the contribution of space, equipment, etc</w:t>
      </w:r>
      <w:r w:rsidR="00A424CB">
        <w:t>.</w:t>
      </w:r>
      <w:r w:rsidRPr="00D209B8">
        <w:t xml:space="preserve"> offered by a partner who is not part of the workforce system.</w:t>
      </w:r>
      <w:r w:rsidRPr="00BA543A">
        <w:t xml:space="preserve">  </w:t>
      </w:r>
    </w:p>
    <w:p w14:paraId="4B43C82F" w14:textId="74E7D6CA" w:rsidR="00E55971" w:rsidRDefault="00527A91" w:rsidP="00421232">
      <w:pPr>
        <w:spacing w:after="240"/>
        <w:ind w:left="360"/>
      </w:pPr>
      <w:r>
        <w:t xml:space="preserve">Third-party in-kind </w:t>
      </w:r>
      <w:r w:rsidRPr="00960D3D">
        <w:t xml:space="preserve">contributions </w:t>
      </w:r>
      <w:r w:rsidR="00BA543A" w:rsidRPr="00960D3D">
        <w:t>that are accepted</w:t>
      </w:r>
      <w:r w:rsidRPr="00960D3D">
        <w:t xml:space="preserve"> must be valued consistent with 2 CFR §200.306 and reconciled on a regular basis to ensure</w:t>
      </w:r>
      <w:r w:rsidR="00BD04F2">
        <w:t xml:space="preserve"> that</w:t>
      </w:r>
      <w:r>
        <w:t xml:space="preserve"> the contributions are fairly evaluated and meet the proportionate share of the </w:t>
      </w:r>
      <w:r w:rsidR="00E55971">
        <w:t>workforce partner’s infrastructure costs.</w:t>
      </w:r>
      <w:r w:rsidR="00241B43">
        <w:t xml:space="preserve">  </w:t>
      </w:r>
    </w:p>
    <w:p w14:paraId="02638D5E" w14:textId="77777777" w:rsidR="00E55971" w:rsidRDefault="00E55971" w:rsidP="00E55971">
      <w:pPr>
        <w:ind w:left="360"/>
      </w:pPr>
      <w:r>
        <w:t>Examples of third-party in-kind contributions follow:</w:t>
      </w:r>
    </w:p>
    <w:p w14:paraId="39665B79" w14:textId="77777777" w:rsidR="00F9137C" w:rsidRDefault="00F9137C" w:rsidP="00E73767">
      <w:pPr>
        <w:pStyle w:val="ListParagraph"/>
      </w:pPr>
    </w:p>
    <w:p w14:paraId="4FB1314D" w14:textId="5B6C6E47" w:rsidR="00527A91" w:rsidRDefault="008C6887" w:rsidP="002A085B">
      <w:pPr>
        <w:pStyle w:val="ListParagraph"/>
        <w:numPr>
          <w:ilvl w:val="0"/>
          <w:numId w:val="36"/>
        </w:numPr>
        <w:ind w:left="720" w:hanging="360"/>
      </w:pPr>
      <w:r>
        <w:t xml:space="preserve">A </w:t>
      </w:r>
      <w:r w:rsidR="00E55971">
        <w:t>local county government that is not a workforce partner has a vacant building and would like to donate the space for use as a Workforce Solutions Office.</w:t>
      </w:r>
      <w:r w:rsidR="00777A7E">
        <w:t xml:space="preserve"> </w:t>
      </w:r>
      <w:r w:rsidR="00E55971">
        <w:t>This in-kind contribution would not be associated with one specific workforce partner, but rather would go to support the Workforce Solutions Office</w:t>
      </w:r>
      <w:r w:rsidR="00BD04F2">
        <w:t>,</w:t>
      </w:r>
      <w:r w:rsidR="00E55971">
        <w:t xml:space="preserve"> generally</w:t>
      </w:r>
      <w:r w:rsidR="00BD04F2">
        <w:t>,</w:t>
      </w:r>
      <w:r w:rsidR="00E55971">
        <w:t xml:space="preserve"> and would be factored into the underlying budget and cost pools used to determine </w:t>
      </w:r>
      <w:r w:rsidR="00E55971">
        <w:lastRenderedPageBreak/>
        <w:t>proportionate share of the workforce partners, meaning that each workforce partner’s proportionate share may be lower.</w:t>
      </w:r>
      <w:r w:rsidR="00777A7E">
        <w:t xml:space="preserve"> </w:t>
      </w:r>
      <w:r w:rsidR="00E55971">
        <w:t>The valuation of donated space by a third party must be in accordance with 2 CFR §200.306(i)(3).</w:t>
      </w:r>
      <w:r w:rsidR="00777A7E">
        <w:t xml:space="preserve"> </w:t>
      </w:r>
      <w:r w:rsidR="00E55971">
        <w:t>The annual fair rental value of comparable space in the same locality, as established by an independent appraisal</w:t>
      </w:r>
      <w:r w:rsidR="00BD04F2">
        <w:t>,</w:t>
      </w:r>
      <w:r w:rsidR="00E55971">
        <w:t xml:space="preserve"> is $77,000.</w:t>
      </w:r>
      <w:r w:rsidR="00777A7E">
        <w:t xml:space="preserve"> </w:t>
      </w:r>
      <w:r w:rsidR="00E55971">
        <w:t>As with all noncash and third-party in-kind contributions, the value at which the space has been appraised is the amount accounted for in the infrastructure budget.</w:t>
      </w:r>
      <w:r w:rsidR="00777A7E">
        <w:t xml:space="preserve"> </w:t>
      </w:r>
      <w:r w:rsidR="00E55971">
        <w:t>The workforce partners may use this donation of space as an offset toward the entire budget for infrastructure, thus reducing the workforce partners’ individual contributions.</w:t>
      </w:r>
      <w:r w:rsidR="00777A7E">
        <w:t xml:space="preserve"> </w:t>
      </w:r>
      <w:r w:rsidR="00E55971">
        <w:t>The valuation of the donated space must be assessed again each subsequent year.</w:t>
      </w:r>
    </w:p>
    <w:p w14:paraId="26CFF080" w14:textId="77777777" w:rsidR="00F9137C" w:rsidRDefault="00F9137C" w:rsidP="00E73767">
      <w:pPr>
        <w:pStyle w:val="ListParagraph"/>
      </w:pPr>
    </w:p>
    <w:p w14:paraId="00619B19" w14:textId="1001747C" w:rsidR="00D91D30" w:rsidRDefault="00876263" w:rsidP="002A085B">
      <w:pPr>
        <w:pStyle w:val="ListParagraph"/>
        <w:numPr>
          <w:ilvl w:val="0"/>
          <w:numId w:val="36"/>
        </w:numPr>
        <w:ind w:left="720" w:hanging="360"/>
      </w:pPr>
      <w:r>
        <w:t>An employer provides assistive technology equipment to a workforce partner program located in a Workforce Solutions Office.</w:t>
      </w:r>
      <w:r w:rsidR="00777A7E">
        <w:t xml:space="preserve"> </w:t>
      </w:r>
      <w:r>
        <w:t xml:space="preserve">The acquisition cost at the time of purchase by the employer </w:t>
      </w:r>
      <w:r w:rsidR="009B4BFA">
        <w:t>was $6,800, and</w:t>
      </w:r>
      <w:r w:rsidR="00327A5A">
        <w:t>,</w:t>
      </w:r>
      <w:r w:rsidR="009B4BFA">
        <w:t xml:space="preserve"> at the time of </w:t>
      </w:r>
      <w:r>
        <w:t>donation, the fair market value was assessed as $4,500.</w:t>
      </w:r>
      <w:r w:rsidR="00777A7E">
        <w:t xml:space="preserve"> </w:t>
      </w:r>
      <w:r>
        <w:t>If the assistive technology equipment was in the Workforce Solutions Office’s budget for infrastructure costs, the workforce partner could use the fair market value of the donation toward its contribution.</w:t>
      </w:r>
      <w:r w:rsidR="00777A7E">
        <w:t xml:space="preserve"> </w:t>
      </w:r>
      <w:r w:rsidR="00BD04F2">
        <w:t xml:space="preserve">As </w:t>
      </w:r>
      <w:r>
        <w:t>2 CFR §200.306(g) states</w:t>
      </w:r>
      <w:r w:rsidR="00BD04F2">
        <w:t>,</w:t>
      </w:r>
      <w:r>
        <w:t xml:space="preserve"> the equipment must be valued at no more than the fair market value ($4,500) at the time of donation.</w:t>
      </w:r>
    </w:p>
    <w:p w14:paraId="51B99134" w14:textId="77777777" w:rsidR="00E73767" w:rsidRDefault="00E73767" w:rsidP="00E73767">
      <w:pPr>
        <w:pStyle w:val="ListParagraph"/>
      </w:pPr>
    </w:p>
    <w:p w14:paraId="489A7DEB" w14:textId="2BBE0A4F" w:rsidR="00876263" w:rsidRPr="00527A91" w:rsidRDefault="00876263" w:rsidP="002A085B">
      <w:pPr>
        <w:pStyle w:val="ListParagraph"/>
        <w:numPr>
          <w:ilvl w:val="0"/>
          <w:numId w:val="36"/>
        </w:numPr>
        <w:ind w:left="720" w:hanging="360"/>
      </w:pPr>
      <w:r>
        <w:t>A local literacy foundation wants to donate gently used computer equipment to the local Workforce Solutions Office</w:t>
      </w:r>
      <w:r w:rsidR="009B4BFA">
        <w:t xml:space="preserve"> to support the infrastructure cost contribution of the designated </w:t>
      </w:r>
      <w:r w:rsidR="00AB696E" w:rsidRPr="00AB696E">
        <w:t>Adult Education and Literacy</w:t>
      </w:r>
      <w:r w:rsidR="00AB696E">
        <w:t xml:space="preserve"> (</w:t>
      </w:r>
      <w:r w:rsidR="009B4BFA">
        <w:t>AEL</w:t>
      </w:r>
      <w:r w:rsidR="00AB696E">
        <w:t>)</w:t>
      </w:r>
      <w:r w:rsidR="009B4BFA">
        <w:t xml:space="preserve"> partner program in the local community.</w:t>
      </w:r>
      <w:r w:rsidR="00777A7E">
        <w:t xml:space="preserve"> </w:t>
      </w:r>
      <w:r w:rsidR="009B4BFA">
        <w:t>Computer equipment is part of the one-stop operating budget.</w:t>
      </w:r>
      <w:r w:rsidR="00777A7E">
        <w:t xml:space="preserve"> </w:t>
      </w:r>
      <w:r w:rsidR="009B4BFA">
        <w:t>The fair market value of the computer equipment is valued at $9,200 at the time of donation.</w:t>
      </w:r>
      <w:r w:rsidR="00777A7E">
        <w:t xml:space="preserve"> </w:t>
      </w:r>
      <w:r w:rsidR="009B4BFA">
        <w:t>The AEL partner program’s proportionate use of the Workforce Solutions Office is determined to be $12,500.</w:t>
      </w:r>
      <w:r w:rsidR="00777A7E">
        <w:t xml:space="preserve"> </w:t>
      </w:r>
      <w:r w:rsidR="009B4BFA">
        <w:t>The AEL partner program may use the fair market value of this equipment toward its infrastructure cost contribution for that program year.</w:t>
      </w:r>
      <w:r w:rsidR="00777A7E">
        <w:t xml:space="preserve"> </w:t>
      </w:r>
      <w:r w:rsidR="009B4BFA">
        <w:t>The AEL partner program is required to contribute an additional $3,300 in resources to pay its remaining share of infrastructure costs.</w:t>
      </w:r>
    </w:p>
    <w:p w14:paraId="178A0668" w14:textId="64E14DD7" w:rsidR="007E03CA" w:rsidRDefault="007E03CA" w:rsidP="008A064C">
      <w:pPr>
        <w:ind w:left="360"/>
      </w:pPr>
      <w:r>
        <w:t xml:space="preserve"> </w:t>
      </w:r>
    </w:p>
    <w:p w14:paraId="0F7E8D5A" w14:textId="3F95F579" w:rsidR="00AF5C9F" w:rsidRDefault="00AF5C9F" w:rsidP="008A064C">
      <w:pPr>
        <w:ind w:left="360"/>
      </w:pPr>
      <w:r>
        <w:rPr>
          <w:u w:val="single"/>
        </w:rPr>
        <w:t>Valuation of Non</w:t>
      </w:r>
      <w:r w:rsidR="00545FC5">
        <w:rPr>
          <w:u w:val="single"/>
        </w:rPr>
        <w:t>c</w:t>
      </w:r>
      <w:r>
        <w:rPr>
          <w:u w:val="single"/>
        </w:rPr>
        <w:t>ash and Third-Party In-Kind Contributions</w:t>
      </w:r>
    </w:p>
    <w:p w14:paraId="0A2C9DFC" w14:textId="6407D95B" w:rsidR="006F33D2" w:rsidRDefault="00AF5C9F" w:rsidP="008A064C">
      <w:pPr>
        <w:ind w:left="360"/>
      </w:pPr>
      <w:r>
        <w:t>Noncash and third-party in-kind contributions must be fairly evaluated in accordance with Uniform Guidance at 2 CFR §200.306 and must be in the agreed</w:t>
      </w:r>
      <w:r w:rsidR="005E08F7">
        <w:t>-</w:t>
      </w:r>
      <w:r>
        <w:t>upon one-stop operating budget that must contain an infrastructure cost budget and an additional cost budget.</w:t>
      </w:r>
      <w:r w:rsidR="00777A7E">
        <w:t xml:space="preserve"> </w:t>
      </w:r>
      <w:r>
        <w:t xml:space="preserve">To ensure that noncash and third-party </w:t>
      </w:r>
      <w:r w:rsidR="00966C91">
        <w:t>in-kind contributions are fairly evaluated, workforce partners should agree on which sources or companies they will use to assess or appraise the fair market value or fair rental value of such contributions.</w:t>
      </w:r>
    </w:p>
    <w:p w14:paraId="092B614C" w14:textId="77777777" w:rsidR="006F33D2" w:rsidRDefault="006F33D2" w:rsidP="008A064C">
      <w:pPr>
        <w:ind w:left="360"/>
      </w:pPr>
    </w:p>
    <w:p w14:paraId="66285D4F" w14:textId="09530909" w:rsidR="006F33D2" w:rsidRDefault="006F33D2" w:rsidP="00421232">
      <w:pPr>
        <w:spacing w:after="240"/>
        <w:ind w:left="360"/>
      </w:pPr>
      <w:r>
        <w:t xml:space="preserve">When considering the use of noncash and third-party in-kind contributions, </w:t>
      </w:r>
      <w:r w:rsidR="00215D1C">
        <w:t>w</w:t>
      </w:r>
      <w:r>
        <w:t xml:space="preserve">orkforce partners should first come together to determine </w:t>
      </w:r>
      <w:r w:rsidR="00087CB1">
        <w:t>what the Workforce Solutions Office needs the most</w:t>
      </w:r>
      <w:r>
        <w:t>.</w:t>
      </w:r>
      <w:r w:rsidR="00777A7E">
        <w:t xml:space="preserve"> </w:t>
      </w:r>
      <w:r>
        <w:t xml:space="preserve">If a workforce partner offers to donate equipment, but the Workforce Solutions Office has no need for the equipment, the donation of equipment does not qualify as that workforce partner’s funding contribution for its share of one-stop </w:t>
      </w:r>
      <w:r>
        <w:lastRenderedPageBreak/>
        <w:t>operating costs.</w:t>
      </w:r>
      <w:r w:rsidR="00777A7E">
        <w:t xml:space="preserve"> </w:t>
      </w:r>
      <w:r>
        <w:t>Additionally, the MOU should specify the entity responsible for determining fair market value</w:t>
      </w:r>
      <w:r w:rsidR="00511EA0">
        <w:t>,</w:t>
      </w:r>
      <w:r>
        <w:t xml:space="preserve"> and workforce partners should also agree on the standard for valuation.</w:t>
      </w:r>
      <w:r w:rsidR="00777A7E">
        <w:t xml:space="preserve"> </w:t>
      </w:r>
      <w:r>
        <w:t>A letter from a donor specifying fair market value is not sufficient in and of itself to support the valuation of a noncash or in-kind contribution.</w:t>
      </w:r>
    </w:p>
    <w:p w14:paraId="35A10801" w14:textId="77777777" w:rsidR="00BB7BC3" w:rsidRDefault="006E6ABD" w:rsidP="008A064C">
      <w:pPr>
        <w:ind w:left="360"/>
      </w:pPr>
      <w:r>
        <w:t>As required by 20 CFR §678.720(c)(5), a</w:t>
      </w:r>
      <w:r w:rsidR="006F33D2">
        <w:t>ll workforce partner contribution</w:t>
      </w:r>
      <w:r>
        <w:t>s</w:t>
      </w:r>
      <w:r w:rsidR="006F33D2">
        <w:t xml:space="preserve">, regardless of type, must be reconciled on a regular basis (monthly or quarterly), comparing actual expenses incurred to relative benefits received, to ensure </w:t>
      </w:r>
      <w:r w:rsidR="00511EA0">
        <w:t xml:space="preserve">that </w:t>
      </w:r>
      <w:r w:rsidR="006F33D2">
        <w:t>each workforce partner program is contributing its proportionate share in accordance with the terms of the MOU.</w:t>
      </w:r>
      <w:r w:rsidR="00777A7E">
        <w:t xml:space="preserve"> </w:t>
      </w:r>
    </w:p>
    <w:p w14:paraId="5130BB10" w14:textId="77777777" w:rsidR="00BB7BC3" w:rsidRDefault="00BB7BC3" w:rsidP="008A064C">
      <w:pPr>
        <w:ind w:left="360"/>
      </w:pPr>
    </w:p>
    <w:p w14:paraId="7FCA99AB" w14:textId="383CA4A5" w:rsidR="006E6ABD" w:rsidRDefault="00BB7BC3" w:rsidP="008A064C">
      <w:pPr>
        <w:ind w:left="360"/>
      </w:pPr>
      <w:r>
        <w:t xml:space="preserve">As </w:t>
      </w:r>
      <w:r w:rsidR="006E6ABD">
        <w:t xml:space="preserve">cited in 2 CFR Part 200, all workforce partner contributions, regardless of the source, must be reconciled and adjusted accordingly on a regular basis (monthly or quarterly) to ensure </w:t>
      </w:r>
      <w:r w:rsidR="007B695C">
        <w:t xml:space="preserve">that </w:t>
      </w:r>
      <w:r w:rsidR="006E6ABD">
        <w:t>each workforce partner</w:t>
      </w:r>
      <w:r w:rsidR="006F33D2">
        <w:t xml:space="preserve"> </w:t>
      </w:r>
      <w:r w:rsidR="006E6ABD">
        <w:t>is contributing no more than its proportionate share</w:t>
      </w:r>
      <w:r w:rsidR="00511EA0">
        <w:t>,</w:t>
      </w:r>
      <w:r w:rsidR="006E6ABD">
        <w:t xml:space="preserve"> based on </w:t>
      </w:r>
      <w:r w:rsidR="00511EA0">
        <w:t xml:space="preserve">the </w:t>
      </w:r>
      <w:r w:rsidR="006E6ABD">
        <w:t>relative benefits received.</w:t>
      </w:r>
      <w:r w:rsidR="00966C91">
        <w:t xml:space="preserve"> </w:t>
      </w:r>
    </w:p>
    <w:p w14:paraId="1A763DB8" w14:textId="6DAF9464" w:rsidR="006E6ABD" w:rsidRDefault="006E6ABD" w:rsidP="00045122">
      <w:pPr>
        <w:pStyle w:val="Heading3"/>
        <w:spacing w:after="120"/>
        <w:ind w:left="360"/>
      </w:pPr>
      <w:bookmarkStart w:id="265" w:name="_Toc483475431"/>
      <w:bookmarkStart w:id="266" w:name="_Toc483501946"/>
      <w:bookmarkStart w:id="267" w:name="_Toc483502517"/>
      <w:bookmarkStart w:id="268" w:name="_Toc357450039"/>
      <w:bookmarkStart w:id="269" w:name="_Toc357452104"/>
      <w:bookmarkStart w:id="270" w:name="_Toc357452864"/>
      <w:bookmarkStart w:id="271" w:name="_Toc357453291"/>
      <w:bookmarkStart w:id="272" w:name="_Toc357453380"/>
      <w:bookmarkStart w:id="273" w:name="_Toc357453510"/>
      <w:bookmarkStart w:id="274" w:name="_Toc357453890"/>
      <w:bookmarkStart w:id="275" w:name="_Toc483894691"/>
      <w:bookmarkStart w:id="276" w:name="_Toc487209034"/>
      <w:bookmarkStart w:id="277" w:name="_Toc24618746"/>
      <w:r>
        <w:t>FUNDING INFRASTRUCTURE COSTS UNDER THE LFM</w:t>
      </w:r>
      <w:bookmarkEnd w:id="265"/>
      <w:bookmarkEnd w:id="266"/>
      <w:bookmarkEnd w:id="267"/>
      <w:bookmarkEnd w:id="268"/>
      <w:bookmarkEnd w:id="269"/>
      <w:bookmarkEnd w:id="270"/>
      <w:bookmarkEnd w:id="271"/>
      <w:bookmarkEnd w:id="272"/>
      <w:bookmarkEnd w:id="273"/>
      <w:bookmarkEnd w:id="274"/>
      <w:bookmarkEnd w:id="275"/>
      <w:bookmarkEnd w:id="276"/>
      <w:bookmarkEnd w:id="277"/>
      <w:r>
        <w:t xml:space="preserve"> </w:t>
      </w:r>
    </w:p>
    <w:p w14:paraId="0524F644" w14:textId="44C5C179" w:rsidR="00DC4465" w:rsidRDefault="00DC4465" w:rsidP="008A064C">
      <w:pPr>
        <w:ind w:left="360"/>
      </w:pPr>
      <w:r>
        <w:t>The source of funds used to pay for one-stop operating costs depends on the requirements regarding the use of funds under authorizing statute and regulations for the workforce partner program that is contributing the funding.</w:t>
      </w:r>
      <w:r w:rsidR="00777A7E">
        <w:t xml:space="preserve"> </w:t>
      </w:r>
      <w:r>
        <w:t>Funding the costs of one-stop operations may come from f</w:t>
      </w:r>
      <w:r w:rsidR="005E08F7">
        <w:t>u</w:t>
      </w:r>
      <w:r>
        <w:t xml:space="preserve">nds classified as administrative, programmatic, or both, depending on the workforce partner’s program requirements. </w:t>
      </w:r>
    </w:p>
    <w:p w14:paraId="36192DCC" w14:textId="77777777" w:rsidR="00DC4465" w:rsidRDefault="00DC4465" w:rsidP="008A064C">
      <w:pPr>
        <w:ind w:left="360"/>
      </w:pPr>
    </w:p>
    <w:p w14:paraId="7D360FE8" w14:textId="57AD941E" w:rsidR="00E52AD0" w:rsidRDefault="00DC4465" w:rsidP="00421232">
      <w:pPr>
        <w:spacing w:after="240"/>
        <w:ind w:left="360"/>
      </w:pPr>
      <w:r>
        <w:t>The use of workforce partners’ program funds to pay for infrastructure costs must confo</w:t>
      </w:r>
      <w:r w:rsidR="00F979D5">
        <w:t>r</w:t>
      </w:r>
      <w:r>
        <w:t>m</w:t>
      </w:r>
      <w:r w:rsidR="00F979D5">
        <w:t xml:space="preserve"> to the relevant partner’s authorizing statutes and regulations</w:t>
      </w:r>
      <w:r w:rsidR="0054142D">
        <w:t>,</w:t>
      </w:r>
      <w:r w:rsidR="00F979D5">
        <w:t xml:space="preserve"> including statutory limitations on administrative costs.</w:t>
      </w:r>
      <w:r w:rsidR="00777A7E">
        <w:t xml:space="preserve"> </w:t>
      </w:r>
      <w:r w:rsidR="009B1A3F">
        <w:t xml:space="preserve">Contributions made using administrative funds may not exceed the amount available for administrative costs under the authorizing statute or regulations of the workforce partner program, and no partner may contribute more than its proportionate </w:t>
      </w:r>
      <w:r w:rsidR="00B03237">
        <w:t>share based on relative benefit and use by the program consistent with 2 CFR Part 200 (Uniform Guidance).</w:t>
      </w:r>
      <w:r w:rsidR="00777A7E">
        <w:t xml:space="preserve"> </w:t>
      </w:r>
      <w:r w:rsidR="0047739F">
        <w:t>Refer to</w:t>
      </w:r>
      <w:r w:rsidR="00AE3ED1">
        <w:t xml:space="preserve"> </w:t>
      </w:r>
      <w:hyperlink w:anchor="_APPENDIX_IV:_INFRASTRUCTURE" w:history="1">
        <w:r w:rsidR="00614AB2" w:rsidRPr="00614AB2">
          <w:rPr>
            <w:rStyle w:val="Hyperlink"/>
          </w:rPr>
          <w:t>Appendix D</w:t>
        </w:r>
      </w:hyperlink>
      <w:r w:rsidR="00B75A6A" w:rsidRPr="00B75A6A">
        <w:t xml:space="preserve"> </w:t>
      </w:r>
      <w:r w:rsidR="0047739F">
        <w:t>– Infrastructure Costs – Funding Sources for more information on the classification of funding sources for infrastructure costs by workforce partner program.</w:t>
      </w:r>
    </w:p>
    <w:p w14:paraId="1E0D30AB" w14:textId="7B10CD7C" w:rsidR="00E52AD0" w:rsidRDefault="00E52AD0" w:rsidP="00B317D7">
      <w:pPr>
        <w:spacing w:before="240" w:after="120"/>
        <w:ind w:left="360"/>
      </w:pPr>
      <w:r>
        <w:rPr>
          <w:b/>
        </w:rPr>
        <w:t>Funding Additional Costs</w:t>
      </w:r>
    </w:p>
    <w:p w14:paraId="4EA8052F" w14:textId="326E0F9A" w:rsidR="00E52AD0" w:rsidRPr="00E52AD0" w:rsidRDefault="00E52AD0" w:rsidP="008A064C">
      <w:pPr>
        <w:ind w:left="360"/>
      </w:pPr>
      <w:r>
        <w:t>The funds that workforce partners use to pay the additional costs of a local workforce system must be consistent with WIOA and its implementing regulations governing that particular workforce partner’s program.</w:t>
      </w:r>
      <w:r w:rsidR="00777A7E">
        <w:t xml:space="preserve"> </w:t>
      </w:r>
      <w:r>
        <w:t xml:space="preserve">Any shared services or other </w:t>
      </w:r>
      <w:r w:rsidR="00E527DE">
        <w:t xml:space="preserve">shared </w:t>
      </w:r>
      <w:r>
        <w:t xml:space="preserve">operating costs that are jointly funded by workforce partners must be funded with administrative funds or program funds according to the </w:t>
      </w:r>
      <w:r w:rsidR="00E00B5F">
        <w:t xml:space="preserve">type of cost to be funded and the classification of that cost under each respective workforce partner’s authorizing regulations. </w:t>
      </w:r>
    </w:p>
    <w:p w14:paraId="5C5DDC62" w14:textId="7049561F" w:rsidR="00412346" w:rsidRPr="007D4C02" w:rsidRDefault="00412346" w:rsidP="006849DC">
      <w:pPr>
        <w:pStyle w:val="Heading2"/>
        <w:numPr>
          <w:ilvl w:val="3"/>
          <w:numId w:val="3"/>
        </w:numPr>
        <w:spacing w:before="360" w:after="240"/>
        <w:rPr>
          <w:rFonts w:cs="Times New Roman"/>
        </w:rPr>
      </w:pPr>
      <w:bookmarkStart w:id="278" w:name="_Toc483475432"/>
      <w:bookmarkStart w:id="279" w:name="_Toc483501947"/>
      <w:bookmarkStart w:id="280" w:name="_Toc483502518"/>
      <w:bookmarkStart w:id="281" w:name="_Toc357450040"/>
      <w:bookmarkStart w:id="282" w:name="_Toc357452105"/>
      <w:bookmarkStart w:id="283" w:name="_Toc357452865"/>
      <w:bookmarkStart w:id="284" w:name="_Toc357453292"/>
      <w:bookmarkStart w:id="285" w:name="_Toc357453381"/>
      <w:bookmarkStart w:id="286" w:name="_Toc357453511"/>
      <w:bookmarkStart w:id="287" w:name="_Toc357453891"/>
      <w:bookmarkStart w:id="288" w:name="_Toc483894692"/>
      <w:bookmarkStart w:id="289" w:name="_Toc487209035"/>
      <w:bookmarkStart w:id="290" w:name="_Toc24618747"/>
      <w:r w:rsidRPr="007D4C02">
        <w:rPr>
          <w:rFonts w:cs="Times New Roman"/>
        </w:rPr>
        <w:t>ONE-STOP OPERATING BUDGET</w:t>
      </w:r>
      <w:bookmarkEnd w:id="216"/>
      <w:bookmarkEnd w:id="217"/>
      <w:bookmarkEnd w:id="218"/>
      <w:bookmarkEnd w:id="278"/>
      <w:bookmarkEnd w:id="279"/>
      <w:bookmarkEnd w:id="280"/>
      <w:bookmarkEnd w:id="281"/>
      <w:bookmarkEnd w:id="282"/>
      <w:bookmarkEnd w:id="283"/>
      <w:bookmarkEnd w:id="284"/>
      <w:bookmarkEnd w:id="285"/>
      <w:bookmarkEnd w:id="286"/>
      <w:bookmarkEnd w:id="287"/>
      <w:bookmarkEnd w:id="288"/>
      <w:bookmarkEnd w:id="289"/>
      <w:bookmarkEnd w:id="290"/>
    </w:p>
    <w:p w14:paraId="4CCC4E38" w14:textId="59ADCC88" w:rsidR="00A015E9" w:rsidRDefault="0064432E" w:rsidP="00B317D7">
      <w:pPr>
        <w:spacing w:after="240"/>
        <w:ind w:left="360"/>
      </w:pPr>
      <w:r>
        <w:t xml:space="preserve">The operating budget is the financial plan to which the </w:t>
      </w:r>
      <w:r w:rsidR="00C231C2">
        <w:t>workforce partner</w:t>
      </w:r>
      <w:r>
        <w:t xml:space="preserve">s, </w:t>
      </w:r>
      <w:r w:rsidR="00B251C2">
        <w:t xml:space="preserve">the </w:t>
      </w:r>
      <w:r w:rsidR="00B251C2" w:rsidRPr="00B251C2">
        <w:t>chief elected officials</w:t>
      </w:r>
      <w:r w:rsidR="00B251C2">
        <w:t xml:space="preserve"> (</w:t>
      </w:r>
      <w:r>
        <w:t>CEOs</w:t>
      </w:r>
      <w:r w:rsidR="00B251C2">
        <w:t>)</w:t>
      </w:r>
      <w:r>
        <w:t>, and Boards have agreed in the MOU</w:t>
      </w:r>
      <w:r w:rsidR="00F314A3">
        <w:t xml:space="preserve"> will be used to achieve </w:t>
      </w:r>
      <w:r w:rsidR="00F314A3">
        <w:lastRenderedPageBreak/>
        <w:t>their goals of service delivery throughout the local workforce area.</w:t>
      </w:r>
      <w:r w:rsidR="00777A7E">
        <w:t xml:space="preserve"> </w:t>
      </w:r>
      <w:r w:rsidR="00412346">
        <w:t xml:space="preserve">The one-stop operating budget </w:t>
      </w:r>
      <w:r w:rsidR="00E00B5F">
        <w:t xml:space="preserve">shows the </w:t>
      </w:r>
      <w:r w:rsidR="00E57F3B">
        <w:t>agreed-upon</w:t>
      </w:r>
      <w:r w:rsidR="00E00B5F">
        <w:t xml:space="preserve"> one-stop operating costs </w:t>
      </w:r>
      <w:r w:rsidR="00087CB1">
        <w:t>for</w:t>
      </w:r>
      <w:r w:rsidR="00E00B5F">
        <w:t xml:space="preserve"> the workforce area</w:t>
      </w:r>
      <w:r w:rsidR="00A015E9">
        <w:t>.</w:t>
      </w:r>
      <w:r w:rsidR="00777A7E">
        <w:t xml:space="preserve"> </w:t>
      </w:r>
      <w:r w:rsidR="00A015E9">
        <w:t xml:space="preserve">One-stop operating costs are the infrastructure costs and certain additional costs of operating the comprehensive center and affiliate sites in the </w:t>
      </w:r>
      <w:r w:rsidR="005244BE">
        <w:t xml:space="preserve">workforce </w:t>
      </w:r>
      <w:r w:rsidR="00A015E9">
        <w:t>area.</w:t>
      </w:r>
      <w:r w:rsidR="00777A7E">
        <w:t xml:space="preserve"> </w:t>
      </w:r>
      <w:r w:rsidR="00A015E9">
        <w:t>The one-stop operating budget has close ties to the IFA</w:t>
      </w:r>
      <w:r w:rsidR="005244BE">
        <w:t>,</w:t>
      </w:r>
      <w:r w:rsidR="00A015E9">
        <w:t xml:space="preserve"> and both are required components of the MOU.</w:t>
      </w:r>
      <w:r w:rsidR="00777A7E">
        <w:t xml:space="preserve"> </w:t>
      </w:r>
      <w:r w:rsidR="00A015E9">
        <w:t xml:space="preserve">A sample one-stop operating budget and supporting schedules are included in the </w:t>
      </w:r>
      <w:hyperlink r:id="rId13" w:history="1">
        <w:r w:rsidR="00A015E9" w:rsidRPr="00047BA3">
          <w:rPr>
            <w:rStyle w:val="Hyperlink"/>
          </w:rPr>
          <w:t>Sample MOU and Infrastructure Costs Toolkit</w:t>
        </w:r>
      </w:hyperlink>
      <w:r w:rsidR="00A015E9" w:rsidRPr="00A015E9">
        <w:rPr>
          <w:rStyle w:val="Hyperlink"/>
          <w:u w:val="none"/>
        </w:rPr>
        <w:t>.</w:t>
      </w:r>
    </w:p>
    <w:p w14:paraId="6C944587" w14:textId="776DE636" w:rsidR="00A015E9" w:rsidRDefault="00F314A3" w:rsidP="00B317D7">
      <w:pPr>
        <w:ind w:left="360"/>
        <w:contextualSpacing/>
        <w:rPr>
          <w:b/>
        </w:rPr>
      </w:pPr>
      <w:r>
        <w:rPr>
          <w:b/>
        </w:rPr>
        <w:t>Definition of the One-Stop Operating Budget</w:t>
      </w:r>
    </w:p>
    <w:p w14:paraId="7FE3FE0E" w14:textId="7DC4DA62" w:rsidR="00C730AA" w:rsidRDefault="00F314A3" w:rsidP="00421232">
      <w:pPr>
        <w:spacing w:after="240"/>
        <w:ind w:left="360"/>
      </w:pPr>
      <w:r>
        <w:t>WIOA §121(c)(2)(A) requires</w:t>
      </w:r>
      <w:r w:rsidR="0007284E">
        <w:t xml:space="preserve"> that</w:t>
      </w:r>
      <w:r>
        <w:t xml:space="preserve"> each MOU contain provisions describing </w:t>
      </w:r>
      <w:r w:rsidR="00C730AA">
        <w:t xml:space="preserve">how </w:t>
      </w:r>
      <w:r>
        <w:t>the cost</w:t>
      </w:r>
      <w:r w:rsidR="007316A5">
        <w:t>s</w:t>
      </w:r>
      <w:r>
        <w:t xml:space="preserve"> of </w:t>
      </w:r>
      <w:r w:rsidR="002672F0">
        <w:t xml:space="preserve">the </w:t>
      </w:r>
      <w:r w:rsidR="0007284E">
        <w:t xml:space="preserve">services to </w:t>
      </w:r>
      <w:r w:rsidR="007316A5">
        <w:t xml:space="preserve">be provided through </w:t>
      </w:r>
      <w:r w:rsidR="002672F0">
        <w:t xml:space="preserve">the local workforce system and the operating costs of the </w:t>
      </w:r>
      <w:r w:rsidR="0007284E">
        <w:t>workforce system will be funded.</w:t>
      </w:r>
      <w:r w:rsidR="00777A7E">
        <w:t xml:space="preserve"> </w:t>
      </w:r>
      <w:r w:rsidR="006F4148">
        <w:t xml:space="preserve">Furthermore, 20 CFR §678.755(b) </w:t>
      </w:r>
      <w:r w:rsidR="009A1352">
        <w:t>requires</w:t>
      </w:r>
      <w:r w:rsidR="006F4148">
        <w:t xml:space="preserve"> Boards and workforce partners </w:t>
      </w:r>
      <w:r w:rsidR="009A1352">
        <w:t xml:space="preserve">to </w:t>
      </w:r>
      <w:r w:rsidR="006F4148">
        <w:t>establish</w:t>
      </w:r>
      <w:r w:rsidR="007316A5">
        <w:t>,</w:t>
      </w:r>
      <w:r w:rsidR="006F4148">
        <w:t xml:space="preserve"> in the MOU</w:t>
      </w:r>
      <w:r w:rsidR="007316A5">
        <w:t>,</w:t>
      </w:r>
      <w:r>
        <w:t xml:space="preserve"> </w:t>
      </w:r>
      <w:r w:rsidR="009A1352">
        <w:t>how they will fund the infrastructure costs and other shared costs of the Workforce Solutions Offices</w:t>
      </w:r>
      <w:r w:rsidR="00C730AA">
        <w:t>.</w:t>
      </w:r>
      <w:r w:rsidR="00777A7E">
        <w:t xml:space="preserve"> </w:t>
      </w:r>
      <w:r w:rsidR="007316A5">
        <w:t>I</w:t>
      </w:r>
      <w:r w:rsidR="009A1352">
        <w:t xml:space="preserve">n the MOU, Boards and workforce partners must </w:t>
      </w:r>
      <w:r w:rsidR="00C730AA">
        <w:t xml:space="preserve">also </w:t>
      </w:r>
      <w:r w:rsidR="009A1352">
        <w:t>include identification of an infrastructure and shared services budget.</w:t>
      </w:r>
      <w:r w:rsidR="00777A7E">
        <w:t xml:space="preserve"> </w:t>
      </w:r>
      <w:r w:rsidR="009A1352">
        <w:t>Th</w:t>
      </w:r>
      <w:r w:rsidR="007316A5">
        <w:t>is</w:t>
      </w:r>
      <w:r w:rsidR="009A1352">
        <w:t xml:space="preserve"> infrastructure and shared services budget is </w:t>
      </w:r>
      <w:r w:rsidR="00C730AA">
        <w:t>also known as the</w:t>
      </w:r>
      <w:r w:rsidR="009A1352">
        <w:t xml:space="preserve"> one-stop operating budget.</w:t>
      </w:r>
    </w:p>
    <w:p w14:paraId="4E25A9DD" w14:textId="0726812A" w:rsidR="00F314A3" w:rsidRPr="00F314A3" w:rsidRDefault="00C730AA" w:rsidP="00421232">
      <w:pPr>
        <w:spacing w:after="240"/>
        <w:ind w:left="360"/>
      </w:pPr>
      <w:r>
        <w:t>The one-stop operating budget and supporting schedules must be included in the MOU (20 CFR §678.760(e)).</w:t>
      </w:r>
      <w:r w:rsidR="00777A7E">
        <w:t xml:space="preserve"> </w:t>
      </w:r>
      <w:r>
        <w:t>The one-stop operating budget shows each contributing workforce partner’s allocable share of the operating costs of the workforce system.</w:t>
      </w:r>
      <w:r w:rsidR="00777A7E">
        <w:t xml:space="preserve"> </w:t>
      </w:r>
      <w:r>
        <w:t>Supporting schedules show the cost allocation methodology and basis used to arrive at those amounts.</w:t>
      </w:r>
    </w:p>
    <w:p w14:paraId="30A92031" w14:textId="44C2BB2F" w:rsidR="009A1352" w:rsidRDefault="009A1352" w:rsidP="00953B05">
      <w:pPr>
        <w:spacing w:after="120"/>
        <w:ind w:left="360"/>
        <w:contextualSpacing/>
      </w:pPr>
      <w:r>
        <w:t xml:space="preserve">The one-stop operating budget </w:t>
      </w:r>
      <w:r w:rsidR="00412346">
        <w:t>may be considered the master budget that contains a set of individual budgets or components</w:t>
      </w:r>
      <w:r>
        <w:t xml:space="preserve"> that consist of costs that are specifically identified in WIOA statute</w:t>
      </w:r>
      <w:r w:rsidR="00412346">
        <w:t xml:space="preserve">, </w:t>
      </w:r>
      <w:r>
        <w:t>namely</w:t>
      </w:r>
      <w:r w:rsidR="00D665FB">
        <w:t>,</w:t>
      </w:r>
      <w:r>
        <w:t xml:space="preserve"> the following</w:t>
      </w:r>
      <w:r w:rsidR="00412346">
        <w:t>:</w:t>
      </w:r>
    </w:p>
    <w:p w14:paraId="3FC0F18B" w14:textId="4335880F" w:rsidR="009A1352" w:rsidRDefault="009A1352" w:rsidP="002A085B">
      <w:pPr>
        <w:pStyle w:val="ListParagraph"/>
        <w:numPr>
          <w:ilvl w:val="0"/>
          <w:numId w:val="38"/>
        </w:numPr>
        <w:spacing w:after="120"/>
        <w:ind w:left="720" w:hanging="360"/>
      </w:pPr>
      <w:r>
        <w:t>Infrastructure costs, defined in WIOA §121(h)(4), which must be detailed in a separate IFA</w:t>
      </w:r>
    </w:p>
    <w:p w14:paraId="1E469E67" w14:textId="77B1742C" w:rsidR="00412346" w:rsidRDefault="009A1352" w:rsidP="002A085B">
      <w:pPr>
        <w:pStyle w:val="ListParagraph"/>
        <w:numPr>
          <w:ilvl w:val="0"/>
          <w:numId w:val="38"/>
        </w:numPr>
        <w:spacing w:after="120"/>
        <w:ind w:left="720" w:hanging="360"/>
      </w:pPr>
      <w:r>
        <w:t xml:space="preserve">Additional costs, which must include applicable career services and may include shared operating costs and shared services that are related to the operation of the workforce system </w:t>
      </w:r>
      <w:r w:rsidR="00C730AA">
        <w:t>but do not constitute infrastructure costs (WIOA §121(i))</w:t>
      </w:r>
    </w:p>
    <w:p w14:paraId="62D48F2C" w14:textId="56EB0342" w:rsidR="00412346" w:rsidRDefault="00412346" w:rsidP="0044203F">
      <w:pPr>
        <w:ind w:left="360"/>
      </w:pPr>
      <w:r w:rsidRPr="003420BC">
        <w:t xml:space="preserve">While each of these components covers different cost categories, an operating budget would be incomplete if any of these cost categories were omitted, </w:t>
      </w:r>
      <w:r w:rsidR="005E08F7">
        <w:t>because</w:t>
      </w:r>
      <w:r w:rsidRPr="003420BC">
        <w:t xml:space="preserve"> all components are necessary to maintain a fully functioning and successful local </w:t>
      </w:r>
      <w:r w:rsidR="009A1352">
        <w:t>workforce</w:t>
      </w:r>
      <w:r w:rsidRPr="003420BC">
        <w:t xml:space="preserve"> system.</w:t>
      </w:r>
      <w:r w:rsidR="00777A7E">
        <w:t xml:space="preserve"> </w:t>
      </w:r>
      <w:r w:rsidRPr="003420BC">
        <w:t xml:space="preserve">Therefore, </w:t>
      </w:r>
      <w:r w:rsidR="00362FB2">
        <w:t xml:space="preserve">whenever possible, </w:t>
      </w:r>
      <w:r>
        <w:t>TWC</w:t>
      </w:r>
      <w:r w:rsidRPr="003420BC">
        <w:t xml:space="preserve"> strongly </w:t>
      </w:r>
      <w:r>
        <w:t xml:space="preserve">encourages </w:t>
      </w:r>
      <w:r w:rsidRPr="003420BC">
        <w:t>B</w:t>
      </w:r>
      <w:r>
        <w:t>oard</w:t>
      </w:r>
      <w:r w:rsidRPr="003420BC">
        <w:t xml:space="preserve">s, </w:t>
      </w:r>
      <w:r w:rsidR="00C231C2">
        <w:t>workforce partner</w:t>
      </w:r>
      <w:r w:rsidRPr="003420BC">
        <w:t xml:space="preserve">s, and CEOs </w:t>
      </w:r>
      <w:r>
        <w:t xml:space="preserve">to </w:t>
      </w:r>
      <w:r w:rsidRPr="003420BC">
        <w:t xml:space="preserve">negotiate the IFA, along with additional costs, when developing the operating budget for the local </w:t>
      </w:r>
      <w:r w:rsidR="009A1352">
        <w:t>workforce</w:t>
      </w:r>
      <w:r w:rsidRPr="003420BC">
        <w:t xml:space="preserve"> system.</w:t>
      </w:r>
      <w:r w:rsidR="00777A7E">
        <w:t xml:space="preserve"> </w:t>
      </w:r>
      <w:r w:rsidRPr="003420BC">
        <w:t>The overall one-stop operating budget must be included in the MOU.</w:t>
      </w:r>
      <w:r w:rsidR="00777A7E">
        <w:t xml:space="preserve"> </w:t>
      </w:r>
    </w:p>
    <w:p w14:paraId="54E4E5FF" w14:textId="57AA9CD6" w:rsidR="00B100DC" w:rsidRDefault="00B100DC" w:rsidP="00B317D7">
      <w:pPr>
        <w:widowControl w:val="0"/>
        <w:autoSpaceDE w:val="0"/>
        <w:autoSpaceDN w:val="0"/>
        <w:adjustRightInd w:val="0"/>
        <w:spacing w:before="240" w:after="120"/>
        <w:ind w:left="360"/>
      </w:pPr>
      <w:r>
        <w:rPr>
          <w:b/>
        </w:rPr>
        <w:t>Evaluating the One-Stop Operating Budget</w:t>
      </w:r>
    </w:p>
    <w:p w14:paraId="474FA332" w14:textId="7CF95E7A" w:rsidR="00B100DC" w:rsidRDefault="004E2C14" w:rsidP="004F1091">
      <w:pPr>
        <w:widowControl w:val="0"/>
        <w:autoSpaceDE w:val="0"/>
        <w:autoSpaceDN w:val="0"/>
        <w:adjustRightInd w:val="0"/>
        <w:spacing w:after="120"/>
        <w:ind w:left="360"/>
      </w:pPr>
      <w:r>
        <w:t xml:space="preserve">The following </w:t>
      </w:r>
      <w:r w:rsidR="009F0BE9">
        <w:t xml:space="preserve">are </w:t>
      </w:r>
      <w:proofErr w:type="gramStart"/>
      <w:r w:rsidR="00FA086B">
        <w:t>factors</w:t>
      </w:r>
      <w:proofErr w:type="gramEnd"/>
      <w:r w:rsidR="00FA086B">
        <w:t xml:space="preserve"> </w:t>
      </w:r>
      <w:r w:rsidR="007137FF">
        <w:t>that</w:t>
      </w:r>
      <w:r w:rsidR="00FA086B">
        <w:t xml:space="preserve"> </w:t>
      </w:r>
      <w:r>
        <w:t xml:space="preserve">workforce partners </w:t>
      </w:r>
      <w:r w:rsidR="007137FF">
        <w:t>may</w:t>
      </w:r>
      <w:r>
        <w:t xml:space="preserve"> consider </w:t>
      </w:r>
      <w:r w:rsidR="005640E8">
        <w:t xml:space="preserve">before </w:t>
      </w:r>
      <w:r>
        <w:t>finalizing the one-stop operating budget.</w:t>
      </w:r>
      <w:r w:rsidR="00777A7E">
        <w:t xml:space="preserve"> </w:t>
      </w:r>
      <w:r>
        <w:t xml:space="preserve">Because the one-stop operating budget represents the financial plan </w:t>
      </w:r>
      <w:r w:rsidR="00BB1520">
        <w:t>from</w:t>
      </w:r>
      <w:r>
        <w:t xml:space="preserve"> which workforce partners, CEOs, and Boards negotiate agreement, workforce partners may want to ask the following questions and</w:t>
      </w:r>
      <w:r w:rsidR="00FA086B">
        <w:t xml:space="preserve">, if </w:t>
      </w:r>
      <w:r w:rsidR="00FA086B">
        <w:lastRenderedPageBreak/>
        <w:t>appropriate,</w:t>
      </w:r>
      <w:r>
        <w:t xml:space="preserve"> make adjustments to the one-stop operating budget</w:t>
      </w:r>
      <w:r w:rsidR="009F0BE9">
        <w:t>:</w:t>
      </w:r>
      <w:r w:rsidR="00777A7E">
        <w:t xml:space="preserve"> </w:t>
      </w:r>
    </w:p>
    <w:p w14:paraId="0BC92509" w14:textId="2CCC4CD3" w:rsidR="004E2C14" w:rsidRDefault="004E2C14" w:rsidP="002A085B">
      <w:pPr>
        <w:pStyle w:val="ListBullet"/>
        <w:numPr>
          <w:ilvl w:val="0"/>
          <w:numId w:val="37"/>
        </w:numPr>
        <w:autoSpaceDE w:val="0"/>
        <w:autoSpaceDN w:val="0"/>
        <w:adjustRightInd w:val="0"/>
        <w:spacing w:after="120"/>
        <w:ind w:left="720"/>
      </w:pPr>
      <w:r>
        <w:t xml:space="preserve">How </w:t>
      </w:r>
      <w:r w:rsidR="00455C77">
        <w:t>vali</w:t>
      </w:r>
      <w:r>
        <w:t>d are the assumptions used in calculating the budget figures?</w:t>
      </w:r>
      <w:r w:rsidR="00777A7E">
        <w:t xml:space="preserve"> </w:t>
      </w:r>
      <w:r>
        <w:t>Are the assumptions used consistently across the whole budget?</w:t>
      </w:r>
      <w:r w:rsidR="00777A7E">
        <w:t xml:space="preserve"> </w:t>
      </w:r>
      <w:r w:rsidR="00455C77">
        <w:t>For e</w:t>
      </w:r>
      <w:r>
        <w:t>xample</w:t>
      </w:r>
      <w:r w:rsidR="00455C77">
        <w:t xml:space="preserve">, </w:t>
      </w:r>
      <w:r>
        <w:t xml:space="preserve">assumptions </w:t>
      </w:r>
      <w:r w:rsidR="009F0BE9">
        <w:t xml:space="preserve">made when </w:t>
      </w:r>
      <w:r>
        <w:t xml:space="preserve">developing the budget </w:t>
      </w:r>
      <w:r w:rsidR="00455C77">
        <w:t>might include</w:t>
      </w:r>
      <w:r>
        <w:t xml:space="preserve"> the number of customers using the center on a monthly basis, the need for audio-visual equipment, the need for staff to provide common services or conduct intake and eligibility determinations, </w:t>
      </w:r>
      <w:r w:rsidR="009F0BE9">
        <w:t xml:space="preserve">the need for </w:t>
      </w:r>
      <w:r>
        <w:t xml:space="preserve">maintenance, </w:t>
      </w:r>
      <w:r w:rsidR="00F8340F">
        <w:t xml:space="preserve">and the </w:t>
      </w:r>
      <w:r>
        <w:t xml:space="preserve">utility costs </w:t>
      </w:r>
      <w:r w:rsidR="009F0BE9">
        <w:t xml:space="preserve">that may be incurred </w:t>
      </w:r>
      <w:r>
        <w:t xml:space="preserve">based on </w:t>
      </w:r>
      <w:r w:rsidR="009F0BE9">
        <w:t xml:space="preserve">the </w:t>
      </w:r>
      <w:r>
        <w:t xml:space="preserve">weather, </w:t>
      </w:r>
      <w:r w:rsidR="005A04FB">
        <w:t>and so on.</w:t>
      </w:r>
    </w:p>
    <w:p w14:paraId="72FCE5FF" w14:textId="44D299A5" w:rsidR="00226C58" w:rsidRDefault="00455C77" w:rsidP="002A085B">
      <w:pPr>
        <w:pStyle w:val="ListBullet"/>
        <w:numPr>
          <w:ilvl w:val="0"/>
          <w:numId w:val="37"/>
        </w:numPr>
        <w:autoSpaceDE w:val="0"/>
        <w:autoSpaceDN w:val="0"/>
        <w:adjustRightInd w:val="0"/>
        <w:spacing w:after="120"/>
        <w:ind w:left="720"/>
      </w:pPr>
      <w:r>
        <w:t>What supporting information or documentation was used in developing the budget?</w:t>
      </w:r>
      <w:r w:rsidR="00777A7E">
        <w:t xml:space="preserve"> </w:t>
      </w:r>
      <w:r>
        <w:t>How accurate was the information?</w:t>
      </w:r>
      <w:r w:rsidR="00777A7E">
        <w:t xml:space="preserve"> </w:t>
      </w:r>
      <w:r>
        <w:t>Workforce partners, as a group, must decide what source of information will be used to determine the dollar amounts for each shared cost.</w:t>
      </w:r>
    </w:p>
    <w:p w14:paraId="6B05A78C" w14:textId="5DFFB408" w:rsidR="00226C58" w:rsidRDefault="00226C58" w:rsidP="002A085B">
      <w:pPr>
        <w:pStyle w:val="ListBullet"/>
        <w:numPr>
          <w:ilvl w:val="0"/>
          <w:numId w:val="37"/>
        </w:numPr>
        <w:autoSpaceDE w:val="0"/>
        <w:autoSpaceDN w:val="0"/>
        <w:adjustRightInd w:val="0"/>
        <w:ind w:left="720"/>
      </w:pPr>
      <w:r>
        <w:t xml:space="preserve">What process was used to develop </w:t>
      </w:r>
      <w:r w:rsidR="00FF4A3E">
        <w:t xml:space="preserve">the </w:t>
      </w:r>
      <w:r>
        <w:t>estimates used in developing the budgets?</w:t>
      </w:r>
      <w:r w:rsidR="00777A7E">
        <w:t xml:space="preserve"> </w:t>
      </w:r>
      <w:r>
        <w:t>Are controls in place to ensure accurate estimates based on supporting documentation rather than estimates tailor-made to generate a preconceived bottom line?</w:t>
      </w:r>
      <w:r w:rsidRPr="00226C58">
        <w:t xml:space="preserve"> </w:t>
      </w:r>
    </w:p>
    <w:p w14:paraId="6282395F" w14:textId="7243C43D" w:rsidR="00226C58" w:rsidRDefault="00226C58" w:rsidP="002A085B">
      <w:pPr>
        <w:pStyle w:val="ListBullet"/>
        <w:numPr>
          <w:ilvl w:val="0"/>
          <w:numId w:val="37"/>
        </w:numPr>
        <w:autoSpaceDE w:val="0"/>
        <w:autoSpaceDN w:val="0"/>
        <w:adjustRightInd w:val="0"/>
        <w:ind w:left="720"/>
      </w:pPr>
      <w:r>
        <w:t xml:space="preserve">How will possible changes in operation, client flow, need for services, </w:t>
      </w:r>
      <w:r w:rsidR="00835D8F">
        <w:t>and so on</w:t>
      </w:r>
      <w:r>
        <w:t>, influence the assumptions and calculations used in developing the budget?</w:t>
      </w:r>
    </w:p>
    <w:p w14:paraId="674AA6E7" w14:textId="77777777" w:rsidR="00226C58" w:rsidRDefault="00226C58" w:rsidP="002A085B">
      <w:pPr>
        <w:pStyle w:val="ListBullet"/>
        <w:numPr>
          <w:ilvl w:val="0"/>
          <w:numId w:val="37"/>
        </w:numPr>
        <w:autoSpaceDE w:val="0"/>
        <w:autoSpaceDN w:val="0"/>
        <w:adjustRightInd w:val="0"/>
        <w:ind w:left="720"/>
      </w:pPr>
      <w:r>
        <w:t>What is the impact of workforce partner agencies coming on board at different times or workforce partner agencies withdrawing from participation?</w:t>
      </w:r>
    </w:p>
    <w:p w14:paraId="43399935" w14:textId="44B04C27" w:rsidR="00226C58" w:rsidRPr="0032529A" w:rsidRDefault="00226C58" w:rsidP="002A085B">
      <w:pPr>
        <w:pStyle w:val="ListBullet"/>
        <w:numPr>
          <w:ilvl w:val="0"/>
          <w:numId w:val="37"/>
        </w:numPr>
        <w:autoSpaceDE w:val="0"/>
        <w:autoSpaceDN w:val="0"/>
        <w:adjustRightInd w:val="0"/>
        <w:spacing w:after="120"/>
        <w:ind w:left="720"/>
      </w:pPr>
      <w:r>
        <w:t>How closely does the overall budget and its specific numbers compare with similar or related budgets within the same area or organization?</w:t>
      </w:r>
      <w:r w:rsidR="00777A7E">
        <w:t xml:space="preserve"> </w:t>
      </w:r>
      <w:r w:rsidRPr="006943DC">
        <w:t xml:space="preserve">Note: </w:t>
      </w:r>
      <w:r>
        <w:t>This question may not be relevant during the first year of op</w:t>
      </w:r>
      <w:r w:rsidR="00C345BE">
        <w:t xml:space="preserve">eration as a workforce partner, </w:t>
      </w:r>
      <w:r>
        <w:t>but will be necessary to ask in subsequent program years or budget periods.</w:t>
      </w:r>
    </w:p>
    <w:p w14:paraId="73D63E3D" w14:textId="77777777" w:rsidR="00226C58" w:rsidRDefault="00226C58" w:rsidP="00226C58">
      <w:pPr>
        <w:pStyle w:val="ListBullet"/>
        <w:tabs>
          <w:tab w:val="clear" w:pos="360"/>
        </w:tabs>
        <w:autoSpaceDE w:val="0"/>
        <w:autoSpaceDN w:val="0"/>
        <w:adjustRightInd w:val="0"/>
        <w:ind w:firstLine="0"/>
      </w:pPr>
    </w:p>
    <w:p w14:paraId="0C3202CE" w14:textId="53F55AC1" w:rsidR="00226C58" w:rsidRDefault="009F5720" w:rsidP="00226C58">
      <w:pPr>
        <w:ind w:left="360"/>
      </w:pPr>
      <w:r>
        <w:t>Boards</w:t>
      </w:r>
      <w:r w:rsidR="00226C58">
        <w:t xml:space="preserve"> may use factors similar to those listed above when monitoring or otherwise evaluating the reasonableness of the one-stop operating budget.</w:t>
      </w:r>
    </w:p>
    <w:p w14:paraId="7D1EAAF5" w14:textId="1C918280" w:rsidR="00226C58" w:rsidRDefault="00226C58" w:rsidP="00226C58">
      <w:pPr>
        <w:pStyle w:val="ListBullet"/>
        <w:tabs>
          <w:tab w:val="clear" w:pos="360"/>
        </w:tabs>
        <w:autoSpaceDE w:val="0"/>
        <w:autoSpaceDN w:val="0"/>
        <w:adjustRightInd w:val="0"/>
        <w:ind w:firstLine="0"/>
      </w:pPr>
    </w:p>
    <w:p w14:paraId="2C2F112F" w14:textId="52469A32" w:rsidR="00226C58" w:rsidRDefault="00226C58" w:rsidP="00226C58">
      <w:pPr>
        <w:ind w:left="360"/>
      </w:pPr>
      <w:r>
        <w:t xml:space="preserve">The revenues that will fund the one-stop operating budget are the resources that each workforce partner will provide. </w:t>
      </w:r>
      <w:r w:rsidR="009F5720">
        <w:t>I</w:t>
      </w:r>
      <w:r>
        <w:t xml:space="preserve">t is important that the cost items and </w:t>
      </w:r>
      <w:r w:rsidR="005C3F05">
        <w:t xml:space="preserve">their </w:t>
      </w:r>
      <w:r>
        <w:t xml:space="preserve">amounts in the one-stop operating budget can be traced to </w:t>
      </w:r>
      <w:r w:rsidR="00CF21B1">
        <w:t xml:space="preserve">workforce </w:t>
      </w:r>
      <w:r>
        <w:t>partners’ own budgets and books of account.</w:t>
      </w:r>
      <w:r w:rsidR="00777A7E">
        <w:t xml:space="preserve"> </w:t>
      </w:r>
      <w:r>
        <w:t>The one-stop operating costs also need to be available for audit under the audit requirements of the Uniform Guidance.</w:t>
      </w:r>
    </w:p>
    <w:p w14:paraId="24B2F644" w14:textId="77777777" w:rsidR="00226C58" w:rsidRDefault="00226C58" w:rsidP="00226C58">
      <w:pPr>
        <w:ind w:left="360"/>
      </w:pPr>
    </w:p>
    <w:p w14:paraId="009E5F68" w14:textId="55CEE472" w:rsidR="00226C58" w:rsidRDefault="00226C58" w:rsidP="00226C58">
      <w:pPr>
        <w:ind w:left="360"/>
      </w:pPr>
      <w:r>
        <w:t xml:space="preserve">To </w:t>
      </w:r>
      <w:r w:rsidR="005C3F05">
        <w:t>make the costs available for audit</w:t>
      </w:r>
      <w:r>
        <w:t xml:space="preserve">, </w:t>
      </w:r>
      <w:r w:rsidR="00CF21B1">
        <w:t>workforce</w:t>
      </w:r>
      <w:r>
        <w:t xml:space="preserve"> partners might choose to code line items or object classes in a way that enables costs to be traced to each </w:t>
      </w:r>
      <w:r w:rsidR="00CF21B1">
        <w:t xml:space="preserve">workforce </w:t>
      </w:r>
      <w:r>
        <w:t xml:space="preserve">partner’s own budget. </w:t>
      </w:r>
      <w:r w:rsidR="00CF21B1">
        <w:t>Workforce p</w:t>
      </w:r>
      <w:r>
        <w:t xml:space="preserve">artners could develop a code that lists all </w:t>
      </w:r>
      <w:r w:rsidR="00B21EB8">
        <w:t xml:space="preserve">of </w:t>
      </w:r>
      <w:r>
        <w:t xml:space="preserve">the budget items in the one-stop operating budget and </w:t>
      </w:r>
      <w:r w:rsidR="007A3AC8">
        <w:t xml:space="preserve">provide a </w:t>
      </w:r>
      <w:r>
        <w:t>cross-reference to each one-stop partner’s budget items.</w:t>
      </w:r>
    </w:p>
    <w:p w14:paraId="0C87C6D8" w14:textId="77777777" w:rsidR="004E2C14" w:rsidRDefault="004E2C14" w:rsidP="00226C58">
      <w:pPr>
        <w:widowControl w:val="0"/>
        <w:autoSpaceDE w:val="0"/>
        <w:autoSpaceDN w:val="0"/>
        <w:adjustRightInd w:val="0"/>
        <w:ind w:left="360"/>
      </w:pPr>
    </w:p>
    <w:p w14:paraId="26D4FD8C" w14:textId="2B1B3A02" w:rsidR="00424B83" w:rsidRDefault="00424B83" w:rsidP="00B317D7">
      <w:pPr>
        <w:widowControl w:val="0"/>
        <w:autoSpaceDE w:val="0"/>
        <w:autoSpaceDN w:val="0"/>
        <w:adjustRightInd w:val="0"/>
        <w:spacing w:after="120"/>
        <w:ind w:left="360"/>
      </w:pPr>
      <w:r>
        <w:rPr>
          <w:b/>
        </w:rPr>
        <w:t>Modifications and Adjustments</w:t>
      </w:r>
    </w:p>
    <w:p w14:paraId="70838E77" w14:textId="77777777" w:rsidR="00B21EB8" w:rsidRDefault="00424B83" w:rsidP="00424B83">
      <w:pPr>
        <w:ind w:left="360"/>
      </w:pPr>
      <w:r>
        <w:t>Workforce partners must agree on the process used to modify or adjust the budget during the year and include a description of that process in the MOU</w:t>
      </w:r>
      <w:r w:rsidR="00FB4B5D">
        <w:t>s, or in the umbrella MOU, when appropriate</w:t>
      </w:r>
      <w:r>
        <w:t>.</w:t>
      </w:r>
      <w:r w:rsidR="00777A7E">
        <w:t xml:space="preserve"> </w:t>
      </w:r>
      <w:r>
        <w:t xml:space="preserve">The one-stop operating budget will not be a static </w:t>
      </w:r>
      <w:r>
        <w:lastRenderedPageBreak/>
        <w:t>document</w:t>
      </w:r>
      <w:r w:rsidR="009F5720">
        <w:t>;</w:t>
      </w:r>
      <w:r>
        <w:t xml:space="preserve"> </w:t>
      </w:r>
      <w:r w:rsidR="009F5720">
        <w:t>i</w:t>
      </w:r>
      <w:r>
        <w:t>t might require adjustment in response to periodic reconciliation against actual costs or for other reasons.</w:t>
      </w:r>
      <w:r w:rsidR="00777A7E">
        <w:t xml:space="preserve"> </w:t>
      </w:r>
    </w:p>
    <w:p w14:paraId="6E3DFF0A" w14:textId="77777777" w:rsidR="00B21EB8" w:rsidRDefault="00B21EB8" w:rsidP="00424B83">
      <w:pPr>
        <w:ind w:left="360"/>
      </w:pPr>
    </w:p>
    <w:p w14:paraId="0D540964" w14:textId="01FD51F6" w:rsidR="00424B83" w:rsidRDefault="00424B83" w:rsidP="00424B83">
      <w:pPr>
        <w:ind w:left="360"/>
      </w:pPr>
      <w:r>
        <w:t xml:space="preserve">The following are examples </w:t>
      </w:r>
      <w:r w:rsidR="00BB1520">
        <w:t xml:space="preserve">of </w:t>
      </w:r>
      <w:r>
        <w:t xml:space="preserve">reasons </w:t>
      </w:r>
      <w:r w:rsidR="00BB1520">
        <w:t xml:space="preserve">that </w:t>
      </w:r>
      <w:r>
        <w:t>a budget may require modifications or adjustments:</w:t>
      </w:r>
    </w:p>
    <w:p w14:paraId="3FB0AF5E" w14:textId="239F3EF9" w:rsidR="00424B83" w:rsidRDefault="00424B83" w:rsidP="002A085B">
      <w:pPr>
        <w:pStyle w:val="ListBullet"/>
        <w:numPr>
          <w:ilvl w:val="0"/>
          <w:numId w:val="39"/>
        </w:numPr>
        <w:ind w:left="720" w:hanging="360"/>
      </w:pPr>
      <w:r>
        <w:t xml:space="preserve">Identification of an opportunity to gain efficiencies by sharing the cost of a common service that each </w:t>
      </w:r>
      <w:r w:rsidR="00DF6A6E">
        <w:t xml:space="preserve">workforce </w:t>
      </w:r>
      <w:r>
        <w:t xml:space="preserve">partner previously provided on </w:t>
      </w:r>
      <w:r w:rsidR="00B21EB8">
        <w:t xml:space="preserve">its </w:t>
      </w:r>
      <w:r>
        <w:t>own</w:t>
      </w:r>
    </w:p>
    <w:p w14:paraId="321B3F23" w14:textId="2F3F96AC" w:rsidR="00424B83" w:rsidRDefault="00424B83" w:rsidP="002A085B">
      <w:pPr>
        <w:pStyle w:val="ListBullet"/>
        <w:numPr>
          <w:ilvl w:val="0"/>
          <w:numId w:val="39"/>
        </w:numPr>
        <w:ind w:left="720" w:hanging="360"/>
      </w:pPr>
      <w:r>
        <w:t xml:space="preserve">Changes in physical location of </w:t>
      </w:r>
      <w:r w:rsidR="00DF6A6E">
        <w:t>workforce</w:t>
      </w:r>
      <w:r>
        <w:t xml:space="preserve"> partners</w:t>
      </w:r>
    </w:p>
    <w:p w14:paraId="39BD011F" w14:textId="35841183" w:rsidR="00424B83" w:rsidRDefault="00424B83" w:rsidP="002A085B">
      <w:pPr>
        <w:pStyle w:val="ListBullet"/>
        <w:numPr>
          <w:ilvl w:val="0"/>
          <w:numId w:val="39"/>
        </w:numPr>
        <w:ind w:left="720" w:hanging="360"/>
      </w:pPr>
      <w:r>
        <w:t xml:space="preserve">Approval of an </w:t>
      </w:r>
      <w:r w:rsidR="00DF6A6E">
        <w:t xml:space="preserve">optional workforce </w:t>
      </w:r>
      <w:r>
        <w:t>partner</w:t>
      </w:r>
    </w:p>
    <w:p w14:paraId="77433C10" w14:textId="26A09DF1" w:rsidR="00424B83" w:rsidRDefault="00424B83" w:rsidP="002A085B">
      <w:pPr>
        <w:pStyle w:val="ListBullet"/>
        <w:numPr>
          <w:ilvl w:val="0"/>
          <w:numId w:val="39"/>
        </w:numPr>
        <w:ind w:left="720" w:hanging="360"/>
      </w:pPr>
      <w:r>
        <w:t>Refinement of estimated dollar amounts</w:t>
      </w:r>
      <w:r w:rsidR="0030618D">
        <w:t>,</w:t>
      </w:r>
      <w:r>
        <w:t xml:space="preserve"> as estimated costs become known</w:t>
      </w:r>
    </w:p>
    <w:p w14:paraId="69642EB7" w14:textId="77777777" w:rsidR="00424B83" w:rsidRDefault="00424B83" w:rsidP="00424B83">
      <w:pPr>
        <w:ind w:left="360"/>
      </w:pPr>
    </w:p>
    <w:p w14:paraId="43611AE4" w14:textId="6574683E" w:rsidR="00424B83" w:rsidRDefault="00424B83" w:rsidP="00424B83">
      <w:pPr>
        <w:autoSpaceDE w:val="0"/>
        <w:autoSpaceDN w:val="0"/>
        <w:adjustRightInd w:val="0"/>
        <w:ind w:left="360"/>
      </w:pPr>
      <w:r>
        <w:t>In some cases, a budget modification or adjustment might also require a modification to other parts of the MOU</w:t>
      </w:r>
      <w:r w:rsidR="00F8340F">
        <w:t xml:space="preserve">, </w:t>
      </w:r>
      <w:r w:rsidR="00DA1225">
        <w:t>f</w:t>
      </w:r>
      <w:r>
        <w:t xml:space="preserve">or instance, if the terms of the MOU require it, or </w:t>
      </w:r>
      <w:r w:rsidR="00DA1225">
        <w:t xml:space="preserve">if </w:t>
      </w:r>
      <w:r>
        <w:t>the event that caused the budget change also impacts other parts of the MOU.</w:t>
      </w:r>
      <w:r w:rsidR="00777A7E">
        <w:t xml:space="preserve"> </w:t>
      </w:r>
      <w:r w:rsidR="00DA1225">
        <w:t>In</w:t>
      </w:r>
      <w:r w:rsidR="002A085B">
        <w:t xml:space="preserve"> </w:t>
      </w:r>
      <w:r w:rsidR="00DA1225">
        <w:t>circumstances other than that</w:t>
      </w:r>
      <w:r w:rsidR="00DF6A6E">
        <w:t>, the workforce</w:t>
      </w:r>
      <w:r>
        <w:t xml:space="preserve"> partners can make a budget modification without modifying other parts of the MOU.</w:t>
      </w:r>
    </w:p>
    <w:p w14:paraId="7F5172B1" w14:textId="77777777" w:rsidR="00424B83" w:rsidRDefault="00424B83" w:rsidP="00424B83">
      <w:pPr>
        <w:autoSpaceDE w:val="0"/>
        <w:autoSpaceDN w:val="0"/>
        <w:adjustRightInd w:val="0"/>
        <w:ind w:left="360"/>
      </w:pPr>
    </w:p>
    <w:p w14:paraId="72A9F6A5" w14:textId="052AA1FF" w:rsidR="00424B83" w:rsidRDefault="00424B83" w:rsidP="00424B83">
      <w:pPr>
        <w:autoSpaceDE w:val="0"/>
        <w:autoSpaceDN w:val="0"/>
        <w:adjustRightInd w:val="0"/>
        <w:ind w:left="360"/>
      </w:pPr>
      <w:r>
        <w:t xml:space="preserve">Similarly, if other parts of the MOU are being modified independent of a budget modification, </w:t>
      </w:r>
      <w:r w:rsidR="00DF6A6E">
        <w:t xml:space="preserve">it is </w:t>
      </w:r>
      <w:r>
        <w:t>recommend</w:t>
      </w:r>
      <w:r w:rsidR="00DF6A6E">
        <w:t>ed</w:t>
      </w:r>
      <w:r>
        <w:t xml:space="preserve"> that </w:t>
      </w:r>
      <w:r w:rsidR="00DF6A6E">
        <w:t>the workforce</w:t>
      </w:r>
      <w:r>
        <w:t xml:space="preserve"> partners also review the one-stop operating costs, cost allocation process</w:t>
      </w:r>
      <w:r w:rsidR="00DF6A6E">
        <w:t>,</w:t>
      </w:r>
      <w:r>
        <w:t xml:space="preserve"> and IFA to determine whether such change also impacts the one-stop operating budget, and modify or adjust the budget accordingly, if needed.</w:t>
      </w:r>
      <w:r w:rsidR="00777A7E">
        <w:t xml:space="preserve"> </w:t>
      </w:r>
      <w:r>
        <w:t xml:space="preserve">Such </w:t>
      </w:r>
      <w:r w:rsidR="00DA1225">
        <w:t xml:space="preserve">a </w:t>
      </w:r>
      <w:r>
        <w:t xml:space="preserve">change might occur, for example, if an </w:t>
      </w:r>
      <w:r w:rsidR="00DF6A6E">
        <w:t>optional workforce</w:t>
      </w:r>
      <w:r>
        <w:t xml:space="preserve"> partner starts providing services or access to services at one or more </w:t>
      </w:r>
      <w:r w:rsidR="00DF6A6E">
        <w:t>Workforce Solutions Offices</w:t>
      </w:r>
      <w:r>
        <w:t>.</w:t>
      </w:r>
    </w:p>
    <w:p w14:paraId="7B01C8F1" w14:textId="77777777" w:rsidR="00DF6A6E" w:rsidRPr="00C5574A" w:rsidRDefault="00DF6A6E" w:rsidP="00B317D7">
      <w:pPr>
        <w:spacing w:before="240" w:after="120"/>
        <w:ind w:left="360"/>
        <w:rPr>
          <w:b/>
        </w:rPr>
      </w:pPr>
      <w:r w:rsidRPr="00C5574A">
        <w:rPr>
          <w:b/>
        </w:rPr>
        <w:t>Benefits</w:t>
      </w:r>
    </w:p>
    <w:p w14:paraId="5B04304D" w14:textId="1EAFC0EA" w:rsidR="0030618D" w:rsidRDefault="00DF6A6E" w:rsidP="00DF6A6E">
      <w:pPr>
        <w:ind w:left="360"/>
      </w:pPr>
      <w:r>
        <w:t>The one-stop operating budget can be used as a planning and management tool</w:t>
      </w:r>
      <w:r w:rsidR="0030618D">
        <w:t xml:space="preserve">. It </w:t>
      </w:r>
      <w:r>
        <w:t>supports</w:t>
      </w:r>
      <w:r w:rsidR="0030618D">
        <w:t xml:space="preserve"> the</w:t>
      </w:r>
      <w:r>
        <w:t xml:space="preserve"> integration of services by making all workforce partners aware of the one-stop operating costs.</w:t>
      </w:r>
      <w:r w:rsidR="00777A7E">
        <w:t xml:space="preserve"> </w:t>
      </w:r>
    </w:p>
    <w:p w14:paraId="7150CEC3" w14:textId="77777777" w:rsidR="0030618D" w:rsidRDefault="0030618D" w:rsidP="00DF6A6E">
      <w:pPr>
        <w:ind w:left="360"/>
      </w:pPr>
    </w:p>
    <w:p w14:paraId="4F956144" w14:textId="77777777" w:rsidR="00DA1225" w:rsidRDefault="00DF6A6E" w:rsidP="00DF6A6E">
      <w:pPr>
        <w:ind w:left="360"/>
      </w:pPr>
      <w:r>
        <w:t>Budgeting is viewed as a natural component of the overall workforce planning and management process, as demonstrated in the following list of budgeting benefits</w:t>
      </w:r>
      <w:r w:rsidR="00DA1225">
        <w:t>.</w:t>
      </w:r>
    </w:p>
    <w:p w14:paraId="0571A82D" w14:textId="77777777" w:rsidR="00DA1225" w:rsidRDefault="00DA1225" w:rsidP="00DF6A6E">
      <w:pPr>
        <w:ind w:left="360"/>
      </w:pPr>
    </w:p>
    <w:p w14:paraId="0E86B43E" w14:textId="5788A620" w:rsidR="00DF6A6E" w:rsidRDefault="00B5107D" w:rsidP="00DF6A6E">
      <w:pPr>
        <w:ind w:left="360"/>
      </w:pPr>
      <w:r w:rsidRPr="005E2E9E">
        <w:rPr>
          <w:u w:val="single"/>
        </w:rPr>
        <w:t xml:space="preserve">Benefits of </w:t>
      </w:r>
      <w:r w:rsidR="00027D13" w:rsidRPr="005E2E9E">
        <w:rPr>
          <w:u w:val="single"/>
        </w:rPr>
        <w:t>B</w:t>
      </w:r>
      <w:r w:rsidR="00DA1225" w:rsidRPr="005E2E9E">
        <w:rPr>
          <w:u w:val="single"/>
        </w:rPr>
        <w:t>udgeting</w:t>
      </w:r>
      <w:r w:rsidR="00DF6A6E" w:rsidRPr="00B5107D">
        <w:t>:</w:t>
      </w:r>
    </w:p>
    <w:p w14:paraId="48CDCACF" w14:textId="2BAD04CC" w:rsidR="00DF6A6E" w:rsidRDefault="00DF6A6E" w:rsidP="002A085B">
      <w:pPr>
        <w:pStyle w:val="ListBullet"/>
        <w:numPr>
          <w:ilvl w:val="0"/>
          <w:numId w:val="40"/>
        </w:numPr>
        <w:autoSpaceDE w:val="0"/>
        <w:autoSpaceDN w:val="0"/>
        <w:adjustRightInd w:val="0"/>
        <w:ind w:left="720" w:hanging="360"/>
      </w:pPr>
      <w:r>
        <w:t>Shows the Board and workforce partners all of the work of the workforce system</w:t>
      </w:r>
      <w:r w:rsidR="00D51E9B">
        <w:t>,</w:t>
      </w:r>
      <w:r>
        <w:t xml:space="preserve"> shows the programs in relation to one another</w:t>
      </w:r>
      <w:r w:rsidR="00D51E9B">
        <w:t>,</w:t>
      </w:r>
      <w:r>
        <w:t xml:space="preserve"> and illustrates the overall direction and effort of the system</w:t>
      </w:r>
      <w:r w:rsidR="00D51E9B">
        <w:t xml:space="preserve"> (</w:t>
      </w:r>
      <w:r>
        <w:t>because all of the workforce system’s projects, commitments, services</w:t>
      </w:r>
      <w:r w:rsidR="00D51E9B">
        <w:t>,</w:t>
      </w:r>
      <w:r>
        <w:t xml:space="preserve"> and customer flow are in some way reflected in the budget</w:t>
      </w:r>
      <w:r w:rsidR="00D51E9B">
        <w:t>)</w:t>
      </w:r>
    </w:p>
    <w:p w14:paraId="1B763C82" w14:textId="78B9C1A1" w:rsidR="00DF6A6E" w:rsidRDefault="00563BCF" w:rsidP="002A085B">
      <w:pPr>
        <w:pStyle w:val="ListBullet"/>
        <w:numPr>
          <w:ilvl w:val="0"/>
          <w:numId w:val="40"/>
        </w:numPr>
        <w:autoSpaceDE w:val="0"/>
        <w:autoSpaceDN w:val="0"/>
        <w:adjustRightInd w:val="0"/>
        <w:ind w:left="720" w:hanging="360"/>
      </w:pPr>
      <w:r>
        <w:t xml:space="preserve">Gives </w:t>
      </w:r>
      <w:r w:rsidR="00DF6A6E">
        <w:t>the Board and workforce partners a place to start when combining services or providing a more comprehensive system of services to customers</w:t>
      </w:r>
    </w:p>
    <w:p w14:paraId="4EB98300" w14:textId="094646B0" w:rsidR="0044203F" w:rsidRDefault="00DF6A6E" w:rsidP="002A085B">
      <w:pPr>
        <w:pStyle w:val="ListBullet"/>
        <w:numPr>
          <w:ilvl w:val="0"/>
          <w:numId w:val="40"/>
        </w:numPr>
        <w:autoSpaceDE w:val="0"/>
        <w:autoSpaceDN w:val="0"/>
        <w:adjustRightInd w:val="0"/>
        <w:ind w:left="720" w:hanging="360"/>
      </w:pPr>
      <w:r>
        <w:t>Shows all of the proposed one-stop operating costs, thus providing a picture of the resources that the system needs during the covered budget period</w:t>
      </w:r>
    </w:p>
    <w:p w14:paraId="3988CB49" w14:textId="269A2C99" w:rsidR="0044203F" w:rsidRDefault="0044203F" w:rsidP="002A085B">
      <w:pPr>
        <w:pStyle w:val="ListBullet"/>
        <w:numPr>
          <w:ilvl w:val="0"/>
          <w:numId w:val="40"/>
        </w:numPr>
        <w:autoSpaceDE w:val="0"/>
        <w:autoSpaceDN w:val="0"/>
        <w:adjustRightInd w:val="0"/>
        <w:ind w:left="720" w:hanging="360"/>
      </w:pPr>
      <w:r>
        <w:lastRenderedPageBreak/>
        <w:t>S</w:t>
      </w:r>
      <w:r w:rsidR="00DF6A6E">
        <w:t xml:space="preserve">upports economies of scale by providing a tool to evaluate how the needs of different services might be consolidated or </w:t>
      </w:r>
      <w:r w:rsidR="00BB1520">
        <w:t xml:space="preserve">how the needs of different services might </w:t>
      </w:r>
      <w:r w:rsidR="00DF6A6E">
        <w:t xml:space="preserve">make use of equipment, training resources, or personnel that </w:t>
      </w:r>
      <w:r w:rsidR="00BB1520">
        <w:t>could</w:t>
      </w:r>
      <w:r w:rsidR="00DF6A6E">
        <w:t xml:space="preserve"> otherwise be und</w:t>
      </w:r>
      <w:r>
        <w:t>erutilized</w:t>
      </w:r>
    </w:p>
    <w:p w14:paraId="23C2A633" w14:textId="16C14D1B" w:rsidR="00DF6A6E" w:rsidRPr="0044203F" w:rsidRDefault="0044203F" w:rsidP="002A085B">
      <w:pPr>
        <w:pStyle w:val="ListBullet"/>
        <w:numPr>
          <w:ilvl w:val="0"/>
          <w:numId w:val="40"/>
        </w:numPr>
        <w:autoSpaceDE w:val="0"/>
        <w:autoSpaceDN w:val="0"/>
        <w:adjustRightInd w:val="0"/>
        <w:ind w:left="720" w:hanging="360"/>
      </w:pPr>
      <w:r>
        <w:t>S</w:t>
      </w:r>
      <w:r w:rsidR="00DF6A6E">
        <w:t>erve</w:t>
      </w:r>
      <w:r>
        <w:t>s</w:t>
      </w:r>
      <w:r w:rsidR="00DF6A6E">
        <w:t xml:space="preserve"> as </w:t>
      </w:r>
      <w:r>
        <w:t>a checklist for use by workforce</w:t>
      </w:r>
      <w:r w:rsidR="00DF6A6E">
        <w:t xml:space="preserve"> partners to understand and approve the services being provided </w:t>
      </w:r>
      <w:r w:rsidR="00BB1520">
        <w:t>with</w:t>
      </w:r>
      <w:r w:rsidR="00DF6A6E">
        <w:t>in the system</w:t>
      </w:r>
    </w:p>
    <w:p w14:paraId="7D6EA926" w14:textId="77777777" w:rsidR="00DF6A6E" w:rsidRDefault="00DF6A6E" w:rsidP="0044203F">
      <w:pPr>
        <w:autoSpaceDE w:val="0"/>
        <w:autoSpaceDN w:val="0"/>
        <w:adjustRightInd w:val="0"/>
        <w:ind w:left="360"/>
        <w:rPr>
          <w:rFonts w:ascii="Symbol" w:hAnsi="Symbol" w:cs="Symbol"/>
        </w:rPr>
      </w:pPr>
    </w:p>
    <w:p w14:paraId="7BF1A64E" w14:textId="48E508F6" w:rsidR="00424B83" w:rsidRDefault="00E35B76" w:rsidP="004F1091">
      <w:pPr>
        <w:ind w:left="360"/>
      </w:pPr>
      <w:r>
        <w:t>D</w:t>
      </w:r>
      <w:r w:rsidR="00DF6A6E">
        <w:t>evelopment of the one-stop operating budget should involve careful review of</w:t>
      </w:r>
      <w:r w:rsidR="0044203F">
        <w:t xml:space="preserve"> p</w:t>
      </w:r>
      <w:r w:rsidR="00DF6A6E">
        <w:t>rograms, activities, and goals</w:t>
      </w:r>
      <w:r w:rsidR="0044203F">
        <w:t>,</w:t>
      </w:r>
      <w:r w:rsidR="00DF6A6E">
        <w:t xml:space="preserve"> and allow judgments to be made about which </w:t>
      </w:r>
      <w:r w:rsidR="0044203F">
        <w:t xml:space="preserve">programs, activities, and goals </w:t>
      </w:r>
      <w:r w:rsidR="00DF6A6E">
        <w:t>are relatively more important than others and what resources to commit to each one.</w:t>
      </w:r>
    </w:p>
    <w:p w14:paraId="1595AD12" w14:textId="2A1D4E01" w:rsidR="00C73573" w:rsidRDefault="00C73573" w:rsidP="004F1091">
      <w:pPr>
        <w:ind w:left="360"/>
      </w:pPr>
    </w:p>
    <w:p w14:paraId="41463443" w14:textId="09DAA843" w:rsidR="00C73573" w:rsidRPr="00424B83" w:rsidRDefault="00C73573" w:rsidP="004F1091">
      <w:pPr>
        <w:ind w:left="360"/>
      </w:pPr>
      <w:r>
        <w:t xml:space="preserve">As required by 20 CFR §678.755(b), the one-stop operating budget must be periodically reconciled against actual costs incurred and adjusted accordingly. </w:t>
      </w:r>
      <w:r w:rsidR="008D35B5">
        <w:t>See</w:t>
      </w:r>
      <w:r>
        <w:t xml:space="preserve"> </w:t>
      </w:r>
      <w:r w:rsidR="008D35B5">
        <w:t>Part D –</w:t>
      </w:r>
      <w:r>
        <w:t xml:space="preserve"> </w:t>
      </w:r>
      <w:hyperlink w:anchor="_BUDGET_CONTROLS" w:history="1">
        <w:r w:rsidRPr="00C73573">
          <w:rPr>
            <w:rStyle w:val="Hyperlink"/>
          </w:rPr>
          <w:t>Budget Controls</w:t>
        </w:r>
      </w:hyperlink>
      <w:r>
        <w:t xml:space="preserve"> for more information </w:t>
      </w:r>
      <w:r w:rsidR="008D35B5">
        <w:t>on</w:t>
      </w:r>
      <w:r>
        <w:t xml:space="preserve"> reconciliation requirements.</w:t>
      </w:r>
    </w:p>
    <w:p w14:paraId="23422B69" w14:textId="13163024" w:rsidR="00B134A2" w:rsidRPr="007D4C02" w:rsidRDefault="00B134A2" w:rsidP="001F5CEE">
      <w:pPr>
        <w:pStyle w:val="Heading2"/>
        <w:numPr>
          <w:ilvl w:val="3"/>
          <w:numId w:val="3"/>
        </w:numPr>
      </w:pPr>
      <w:bookmarkStart w:id="291" w:name="_Toc483475433"/>
      <w:bookmarkStart w:id="292" w:name="_Toc483501948"/>
      <w:bookmarkStart w:id="293" w:name="_Toc483502519"/>
      <w:bookmarkStart w:id="294" w:name="_Toc357450041"/>
      <w:bookmarkStart w:id="295" w:name="_Toc357452106"/>
      <w:bookmarkStart w:id="296" w:name="_Toc357452866"/>
      <w:bookmarkStart w:id="297" w:name="_Toc357453293"/>
      <w:bookmarkStart w:id="298" w:name="_Toc357453382"/>
      <w:bookmarkStart w:id="299" w:name="_Toc357453512"/>
      <w:bookmarkStart w:id="300" w:name="_Toc357453892"/>
      <w:bookmarkStart w:id="301" w:name="_Toc483894693"/>
      <w:bookmarkStart w:id="302" w:name="_Toc487209036"/>
      <w:bookmarkStart w:id="303" w:name="_Toc24618748"/>
      <w:r>
        <w:t>COST ALLOCATION METHODOLOGY</w:t>
      </w:r>
      <w:bookmarkEnd w:id="291"/>
      <w:bookmarkEnd w:id="292"/>
      <w:bookmarkEnd w:id="293"/>
      <w:bookmarkEnd w:id="294"/>
      <w:bookmarkEnd w:id="295"/>
      <w:bookmarkEnd w:id="296"/>
      <w:bookmarkEnd w:id="297"/>
      <w:bookmarkEnd w:id="298"/>
      <w:bookmarkEnd w:id="299"/>
      <w:bookmarkEnd w:id="300"/>
      <w:bookmarkEnd w:id="301"/>
      <w:bookmarkEnd w:id="302"/>
      <w:bookmarkEnd w:id="303"/>
      <w:r w:rsidRPr="007D4C02">
        <w:t xml:space="preserve"> </w:t>
      </w:r>
    </w:p>
    <w:p w14:paraId="28CA5A07" w14:textId="555EBCA3" w:rsidR="00BE427A" w:rsidRDefault="00BE427A" w:rsidP="00B12340">
      <w:pPr>
        <w:pStyle w:val="ListParagraph"/>
        <w:ind w:left="360"/>
      </w:pPr>
      <w:r>
        <w:t xml:space="preserve">The funding of one-stop operating costs must conform to cost principles </w:t>
      </w:r>
      <w:r w:rsidR="002E67C2">
        <w:t xml:space="preserve">established </w:t>
      </w:r>
      <w:r>
        <w:t>in Uniform Guidance, which specifically states</w:t>
      </w:r>
      <w:r w:rsidR="00B12340">
        <w:t xml:space="preserve"> that a</w:t>
      </w:r>
      <w:r>
        <w:t xml:space="preserve">ny costs paid for with </w:t>
      </w:r>
      <w:r w:rsidR="00E73B3C">
        <w:t>f</w:t>
      </w:r>
      <w:r>
        <w:t>ederal grant funds must comply with Subpart E, Federal Cost Principles</w:t>
      </w:r>
      <w:r w:rsidR="00DA2E6D">
        <w:t>,</w:t>
      </w:r>
      <w:r>
        <w:t xml:space="preserve"> at 2 CFR Part 200</w:t>
      </w:r>
      <w:r w:rsidR="00BB1520">
        <w:t xml:space="preserve"> (Uniform Guidance)</w:t>
      </w:r>
      <w:r>
        <w:t>.</w:t>
      </w:r>
      <w:r w:rsidR="00777A7E">
        <w:t xml:space="preserve"> </w:t>
      </w:r>
      <w:r>
        <w:t xml:space="preserve">The </w:t>
      </w:r>
      <w:r w:rsidR="00E73B3C">
        <w:t>f</w:t>
      </w:r>
      <w:r>
        <w:t xml:space="preserve">ederal </w:t>
      </w:r>
      <w:r w:rsidR="00BB1520">
        <w:t>c</w:t>
      </w:r>
      <w:r>
        <w:t xml:space="preserve">ost </w:t>
      </w:r>
      <w:r w:rsidR="00BB1520">
        <w:t>p</w:t>
      </w:r>
      <w:r>
        <w:t xml:space="preserve">rinciples, applicable to workforce partners that are </w:t>
      </w:r>
      <w:r w:rsidR="00E73B3C">
        <w:t>f</w:t>
      </w:r>
      <w:r>
        <w:t>ederally</w:t>
      </w:r>
      <w:r w:rsidR="00E73B3C">
        <w:t xml:space="preserve"> </w:t>
      </w:r>
      <w:r>
        <w:t xml:space="preserve">funded, provide general guidance to be used in developing cost allocation methodologies and in determining </w:t>
      </w:r>
      <w:r w:rsidR="007C62EA">
        <w:t xml:space="preserve">whether </w:t>
      </w:r>
      <w:r>
        <w:t xml:space="preserve">contributions toward infrastructure costs and additional costs are necessary, reasonable, and allocable to their program based </w:t>
      </w:r>
      <w:r w:rsidR="007C62EA">
        <w:t xml:space="preserve">on the </w:t>
      </w:r>
      <w:r>
        <w:t>relative benefits received.</w:t>
      </w:r>
      <w:r w:rsidR="00777A7E">
        <w:t xml:space="preserve"> </w:t>
      </w:r>
      <w:r>
        <w:t>Additionally, all costs must be allowable under, and allocable to, workforce partner program</w:t>
      </w:r>
      <w:r w:rsidR="00104688">
        <w:t>s</w:t>
      </w:r>
      <w:r>
        <w:t xml:space="preserve"> in accordance with the program’s authorizing statute and implementing regulations.</w:t>
      </w:r>
    </w:p>
    <w:p w14:paraId="75EC83D9" w14:textId="77777777" w:rsidR="00BE427A" w:rsidRDefault="00BE427A" w:rsidP="00BE427A">
      <w:pPr>
        <w:pStyle w:val="Normal2"/>
        <w:ind w:left="360"/>
      </w:pPr>
    </w:p>
    <w:p w14:paraId="0D8B1CB6" w14:textId="2E7789FD" w:rsidR="00BE427A" w:rsidRDefault="00BE427A" w:rsidP="00BE427A">
      <w:pPr>
        <w:pStyle w:val="Normal2"/>
        <w:ind w:left="360"/>
      </w:pPr>
      <w:r>
        <w:t>WIOA requires workforce partners to contribute funding to establish and maintain the local workforce system</w:t>
      </w:r>
      <w:r w:rsidR="00EA6C43">
        <w:t>,</w:t>
      </w:r>
      <w:r>
        <w:t xml:space="preserve"> based on each workforce partner’s proportionate use of the workforce system and the relative benefit received (WIOA §121(h)(1)(B)(i) and §121(h)(2)(C) and 20 CFR 678.420(b)).</w:t>
      </w:r>
      <w:r w:rsidR="00777A7E">
        <w:t xml:space="preserve"> </w:t>
      </w:r>
      <w:r>
        <w:t xml:space="preserve">Workforce partners must use a reasonable cost allocation methodology </w:t>
      </w:r>
      <w:r w:rsidR="00EA6C43">
        <w:t xml:space="preserve">to determine </w:t>
      </w:r>
      <w:r>
        <w:t>appropriate partner contributions based on proportionate use and relative benefits received.</w:t>
      </w:r>
    </w:p>
    <w:p w14:paraId="54CD5D38" w14:textId="77777777" w:rsidR="00BE427A" w:rsidRDefault="00BE427A" w:rsidP="00953B05">
      <w:pPr>
        <w:ind w:left="360"/>
      </w:pPr>
    </w:p>
    <w:p w14:paraId="39BCD4DD" w14:textId="09E39DBA" w:rsidR="00BE427A" w:rsidRDefault="00BE427A" w:rsidP="00953B05">
      <w:pPr>
        <w:ind w:left="360"/>
      </w:pPr>
      <w:r>
        <w:rPr>
          <w:b/>
        </w:rPr>
        <w:t>Proportionate Use</w:t>
      </w:r>
    </w:p>
    <w:p w14:paraId="10D135D5" w14:textId="5F000626" w:rsidR="00BE427A" w:rsidRDefault="00B12340" w:rsidP="00DE0E01">
      <w:pPr>
        <w:ind w:left="360"/>
      </w:pPr>
      <w:r>
        <w:t>P</w:t>
      </w:r>
      <w:r w:rsidR="00BE427A">
        <w:t xml:space="preserve">roportionate use refers to a </w:t>
      </w:r>
      <w:r w:rsidR="00D849BF">
        <w:t xml:space="preserve">workforce </w:t>
      </w:r>
      <w:r w:rsidR="00BE427A">
        <w:t xml:space="preserve">partner program contributing its fair share of the costs proportionate to </w:t>
      </w:r>
      <w:r w:rsidR="009F5720">
        <w:t>t</w:t>
      </w:r>
      <w:r w:rsidR="00BE427A">
        <w:t xml:space="preserve">he use of the </w:t>
      </w:r>
      <w:r w:rsidR="00D849BF">
        <w:t>Workforce Solutions Office</w:t>
      </w:r>
      <w:r w:rsidR="00BE427A">
        <w:t xml:space="preserve"> by customers </w:t>
      </w:r>
      <w:r w:rsidR="00EA6C43">
        <w:t xml:space="preserve">who </w:t>
      </w:r>
      <w:r w:rsidR="00BE427A">
        <w:t>may include reportable individuals and participants in its program</w:t>
      </w:r>
      <w:r w:rsidR="009F5720">
        <w:t xml:space="preserve">s, </w:t>
      </w:r>
      <w:r w:rsidR="00EA6C43">
        <w:t xml:space="preserve">by </w:t>
      </w:r>
      <w:r w:rsidR="009F5720">
        <w:t>t</w:t>
      </w:r>
      <w:r w:rsidR="00BE427A">
        <w:t xml:space="preserve">he amount of square footage occupied by </w:t>
      </w:r>
      <w:r w:rsidR="009F5720">
        <w:t>a</w:t>
      </w:r>
      <w:r w:rsidR="00BE427A">
        <w:t xml:space="preserve"> </w:t>
      </w:r>
      <w:r w:rsidR="00D849BF">
        <w:t xml:space="preserve">workforce </w:t>
      </w:r>
      <w:r w:rsidR="00BE427A">
        <w:t>partner program</w:t>
      </w:r>
      <w:r w:rsidR="009F5720">
        <w:t xml:space="preserve">, </w:t>
      </w:r>
      <w:r w:rsidR="00D849BF">
        <w:t>or</w:t>
      </w:r>
      <w:r w:rsidR="009F5720">
        <w:t xml:space="preserve"> </w:t>
      </w:r>
      <w:r w:rsidR="00EA6C43">
        <w:t xml:space="preserve">by </w:t>
      </w:r>
      <w:r w:rsidR="009F5720">
        <w:t>a</w:t>
      </w:r>
      <w:r w:rsidR="00BE427A">
        <w:t>nother allocation base consistent with Uniform Guidance</w:t>
      </w:r>
      <w:r w:rsidR="00D849BF">
        <w:t>.</w:t>
      </w:r>
      <w:r w:rsidR="00777A7E">
        <w:t xml:space="preserve"> </w:t>
      </w:r>
      <w:r w:rsidR="009F5720">
        <w:t xml:space="preserve">See </w:t>
      </w:r>
      <w:hyperlink w:anchor="_APPENDIX_A:_GLOSSARY" w:history="1">
        <w:r w:rsidR="009328D8">
          <w:rPr>
            <w:rStyle w:val="Hyperlink"/>
          </w:rPr>
          <w:t>Appendix A</w:t>
        </w:r>
      </w:hyperlink>
      <w:r w:rsidR="009F5720">
        <w:t xml:space="preserve"> for this and other definitions. </w:t>
      </w:r>
    </w:p>
    <w:p w14:paraId="0F3B181A" w14:textId="77777777" w:rsidR="00BE427A" w:rsidRDefault="00BE427A" w:rsidP="00D849BF">
      <w:pPr>
        <w:ind w:left="360"/>
      </w:pPr>
    </w:p>
    <w:p w14:paraId="513523B5" w14:textId="5A9CB631" w:rsidR="00BE427A" w:rsidRDefault="00D849BF" w:rsidP="00953B05">
      <w:pPr>
        <w:ind w:left="360"/>
      </w:pPr>
      <w:r>
        <w:rPr>
          <w:b/>
        </w:rPr>
        <w:t>Relative Benefit Received</w:t>
      </w:r>
    </w:p>
    <w:p w14:paraId="7D48CA72" w14:textId="7DDA14C5" w:rsidR="00D849BF" w:rsidRDefault="00143BD0" w:rsidP="00D849BF">
      <w:pPr>
        <w:pStyle w:val="Normal2"/>
        <w:ind w:left="360"/>
      </w:pPr>
      <w:r>
        <w:t>T</w:t>
      </w:r>
      <w:r w:rsidR="00D849BF">
        <w:t>he relative benefit received from participating in the local workforce system is another step in the cost allocation process.</w:t>
      </w:r>
      <w:r w:rsidR="00777A7E">
        <w:t xml:space="preserve"> </w:t>
      </w:r>
      <w:r w:rsidR="00D849BF">
        <w:t xml:space="preserve">Determining relative benefit does not </w:t>
      </w:r>
      <w:r w:rsidR="00D849BF">
        <w:lastRenderedPageBreak/>
        <w:t>require workforce partners to conduct an exact or absolute measurement of benefit, but instead to measure a workforce partner’s benefit using reasonable methods.</w:t>
      </w:r>
      <w:r w:rsidR="00777A7E">
        <w:t xml:space="preserve"> </w:t>
      </w:r>
      <w:r>
        <w:t>U</w:t>
      </w:r>
      <w:r w:rsidR="00D849BF">
        <w:t xml:space="preserve">niform Guidance at 2 CFR §200.4 requires that the process of assigning a cost or group of costs to one or more cost objectives must be in </w:t>
      </w:r>
      <w:r w:rsidR="00D849BF" w:rsidRPr="00D849BF">
        <w:t>reasonable</w:t>
      </w:r>
      <w:r w:rsidR="00D849BF">
        <w:t xml:space="preserve"> proportion to the benefit provided.</w:t>
      </w:r>
      <w:r w:rsidR="00777A7E">
        <w:t xml:space="preserve"> </w:t>
      </w:r>
      <w:r w:rsidR="00D849BF">
        <w:t>The measurement of a workforce partner’s share of infrastructure costs must be based on reasonable methods that are agreed to by all workforce partners.</w:t>
      </w:r>
      <w:r w:rsidR="00777A7E">
        <w:t xml:space="preserve"> </w:t>
      </w:r>
      <w:r w:rsidR="00D849BF">
        <w:t>However, workforce partner contributions that are initially based on budgeted amounts must be reviewed and reconciled periodically during the program year against actual costs incurred.</w:t>
      </w:r>
      <w:r w:rsidR="00777A7E">
        <w:t xml:space="preserve"> </w:t>
      </w:r>
      <w:r>
        <w:t>A</w:t>
      </w:r>
      <w:r w:rsidR="00D849BF">
        <w:t xml:space="preserve">djustments must be made to ensure that workforce partner contributions are proportionate to their use of the Workforce Solutions Office and </w:t>
      </w:r>
      <w:r w:rsidR="00494731">
        <w:t xml:space="preserve">the </w:t>
      </w:r>
      <w:r w:rsidR="00D849BF">
        <w:t>relative benefits received.</w:t>
      </w:r>
    </w:p>
    <w:p w14:paraId="6C8B713F" w14:textId="77777777" w:rsidR="00D849BF" w:rsidRDefault="00D849BF" w:rsidP="00D849BF">
      <w:pPr>
        <w:ind w:left="360"/>
      </w:pPr>
    </w:p>
    <w:p w14:paraId="3F7C37CA" w14:textId="3BC08361" w:rsidR="00D849BF" w:rsidRDefault="00D849BF" w:rsidP="00953B05">
      <w:pPr>
        <w:ind w:left="360"/>
      </w:pPr>
      <w:r>
        <w:rPr>
          <w:b/>
        </w:rPr>
        <w:t>Allocation of Costs</w:t>
      </w:r>
    </w:p>
    <w:p w14:paraId="233D82A3" w14:textId="7E1D45D9" w:rsidR="00CF7837" w:rsidRPr="00CF7837" w:rsidRDefault="00CF7837" w:rsidP="00CF7837">
      <w:pPr>
        <w:ind w:left="360"/>
      </w:pPr>
      <w:r>
        <w:t>C</w:t>
      </w:r>
      <w:r w:rsidRPr="00CF7837">
        <w:t xml:space="preserve">ost allocation is based on the premise that </w:t>
      </w:r>
      <w:r w:rsidR="00E73B3C">
        <w:t>f</w:t>
      </w:r>
      <w:r w:rsidRPr="00CF7837">
        <w:t>ederal programs are to bear an equitable proportion of shared costs based on the benefit received by each program.</w:t>
      </w:r>
      <w:r w:rsidR="00777A7E">
        <w:t xml:space="preserve"> </w:t>
      </w:r>
      <w:r w:rsidR="00F45EEE">
        <w:t>The allocation of costs must be consistent with Uniform Guidance.</w:t>
      </w:r>
      <w:r w:rsidR="00777A7E">
        <w:t xml:space="preserve"> </w:t>
      </w:r>
      <w:r w:rsidR="009250B9">
        <w:t>See</w:t>
      </w:r>
      <w:r w:rsidR="00F45EEE">
        <w:t xml:space="preserve"> </w:t>
      </w:r>
      <w:hyperlink w:anchor="_APPENDIX_A:_GLOSSARY" w:history="1">
        <w:r w:rsidR="009328D8">
          <w:rPr>
            <w:rStyle w:val="Hyperlink"/>
          </w:rPr>
          <w:t>Appendix A</w:t>
        </w:r>
      </w:hyperlink>
      <w:r w:rsidR="009250B9">
        <w:t xml:space="preserve"> for definitions of allocation and cost of allocation</w:t>
      </w:r>
      <w:r w:rsidR="004F7C76">
        <w:t>.</w:t>
      </w:r>
    </w:p>
    <w:p w14:paraId="09C963B0" w14:textId="77777777" w:rsidR="00CF7837" w:rsidRPr="00CF7837" w:rsidRDefault="00CF7837" w:rsidP="00CF7837">
      <w:pPr>
        <w:ind w:left="360"/>
      </w:pPr>
    </w:p>
    <w:p w14:paraId="0E01FA75" w14:textId="7D4A534E" w:rsidR="00CF7837" w:rsidRPr="00CF7837" w:rsidRDefault="00B26F3C" w:rsidP="00CF7837">
      <w:pPr>
        <w:ind w:left="360"/>
      </w:pPr>
      <w:r>
        <w:t xml:space="preserve">Boards have </w:t>
      </w:r>
      <w:r w:rsidR="00D65372">
        <w:t xml:space="preserve">the </w:t>
      </w:r>
      <w:r w:rsidR="00CF7837" w:rsidRPr="00CF7837">
        <w:t xml:space="preserve">flexibility to select a methodology and </w:t>
      </w:r>
      <w:r w:rsidR="009250B9">
        <w:t xml:space="preserve">allocation </w:t>
      </w:r>
      <w:r w:rsidR="00CF7837" w:rsidRPr="00CF7837">
        <w:t>base that reflect</w:t>
      </w:r>
      <w:r w:rsidR="00D65372">
        <w:t>s</w:t>
      </w:r>
      <w:r w:rsidR="00CF7837" w:rsidRPr="00CF7837">
        <w:t xml:space="preserve"> the local</w:t>
      </w:r>
      <w:r>
        <w:t xml:space="preserve"> workf</w:t>
      </w:r>
      <w:r w:rsidR="009250B9">
        <w:t>orce</w:t>
      </w:r>
      <w:r w:rsidR="00CF7837" w:rsidRPr="00CF7837">
        <w:t xml:space="preserve"> system</w:t>
      </w:r>
      <w:r w:rsidR="00C92A3E">
        <w:t>’s</w:t>
      </w:r>
      <w:r w:rsidR="00CF7837" w:rsidRPr="00CF7837">
        <w:t xml:space="preserve"> design and operation</w:t>
      </w:r>
      <w:r w:rsidR="00DE0E01">
        <w:t>.</w:t>
      </w:r>
      <w:r w:rsidR="00777A7E">
        <w:t xml:space="preserve"> </w:t>
      </w:r>
      <w:r w:rsidR="00DE0E01">
        <w:t>C</w:t>
      </w:r>
      <w:r w:rsidR="00CF7837" w:rsidRPr="00CF7837">
        <w:t>osts may be aggregated in any manner agreeable to the partners, provided that the costs are accumulated and treated consistently, as required by the Uniform Guidance.</w:t>
      </w:r>
    </w:p>
    <w:p w14:paraId="7CF211B9" w14:textId="77777777" w:rsidR="00CF7837" w:rsidRPr="00CF7837" w:rsidRDefault="00CF7837" w:rsidP="00CF7837">
      <w:pPr>
        <w:ind w:left="360"/>
      </w:pPr>
    </w:p>
    <w:p w14:paraId="6D9EE163" w14:textId="341070DA" w:rsidR="00CF7837" w:rsidRPr="00CF7837" w:rsidRDefault="00DE0E01" w:rsidP="00CF7837">
      <w:pPr>
        <w:ind w:left="360"/>
      </w:pPr>
      <w:r>
        <w:t>M</w:t>
      </w:r>
      <w:r w:rsidR="00CF7837" w:rsidRPr="00CF7837">
        <w:t xml:space="preserve">easuring benefit is the critical requirement and central task to be performed in allocating costs. It is important that the </w:t>
      </w:r>
      <w:r>
        <w:t>workforce</w:t>
      </w:r>
      <w:r w:rsidR="00CF7837" w:rsidRPr="00CF7837">
        <w:t xml:space="preserve"> partners understand and agree that costs are allocable to a particular cost objective or program only to the extent of benefits received by that </w:t>
      </w:r>
      <w:r>
        <w:t xml:space="preserve">workforce </w:t>
      </w:r>
      <w:r w:rsidR="00CF7837" w:rsidRPr="00CF7837">
        <w:t>partner program. Likewise, costs that do not benefit a particular cost objective are not allocable to and cannot be charged to that cost objective.</w:t>
      </w:r>
    </w:p>
    <w:p w14:paraId="15A1472F" w14:textId="77777777" w:rsidR="00CF7837" w:rsidRDefault="00CF7837" w:rsidP="00CF7837">
      <w:pPr>
        <w:ind w:left="360"/>
        <w:rPr>
          <w:bCs/>
          <w:iCs/>
          <w:u w:val="single"/>
        </w:rPr>
      </w:pPr>
    </w:p>
    <w:p w14:paraId="1BC6014B" w14:textId="77777777" w:rsidR="00CF7837" w:rsidRPr="00CF7837" w:rsidRDefault="00CF7837" w:rsidP="00CF7837">
      <w:pPr>
        <w:ind w:left="360"/>
        <w:rPr>
          <w:b/>
          <w:bCs/>
        </w:rPr>
      </w:pPr>
      <w:bookmarkStart w:id="304" w:name="Cost_Pools"/>
      <w:bookmarkEnd w:id="304"/>
      <w:r w:rsidRPr="00CF7837">
        <w:rPr>
          <w:b/>
          <w:bCs/>
        </w:rPr>
        <w:t>Cost Pools</w:t>
      </w:r>
    </w:p>
    <w:p w14:paraId="51EF6692" w14:textId="6DAA6071" w:rsidR="00500295" w:rsidRDefault="00DE0E01" w:rsidP="00CF7837">
      <w:pPr>
        <w:ind w:left="360"/>
      </w:pPr>
      <w:r>
        <w:t>W</w:t>
      </w:r>
      <w:r w:rsidR="00CF7837" w:rsidRPr="00CF7837">
        <w:t xml:space="preserve">hen costs cannot be directly assigned to a final cost objective, the costs are placed in a pool that will be allocated at a later time to the benefiting </w:t>
      </w:r>
      <w:r>
        <w:t xml:space="preserve">workforce </w:t>
      </w:r>
      <w:r w:rsidR="00CF7837" w:rsidRPr="00CF7837">
        <w:t>partner programs.</w:t>
      </w:r>
      <w:r w:rsidR="00777A7E">
        <w:t xml:space="preserve"> </w:t>
      </w:r>
      <w:r w:rsidR="00CF7837" w:rsidRPr="00CF7837">
        <w:t>A cost pool contains a group of common costs to be allocated by using an indirect or approximate measure of benefit.</w:t>
      </w:r>
      <w:r w:rsidR="00777A7E">
        <w:t xml:space="preserve"> </w:t>
      </w:r>
      <w:r w:rsidR="00CF7837" w:rsidRPr="00CF7837">
        <w:t>The approximate measure of benefit is the allocation base.</w:t>
      </w:r>
      <w:r w:rsidR="00777A7E">
        <w:t xml:space="preserve"> </w:t>
      </w:r>
      <w:r w:rsidR="00CF7837" w:rsidRPr="00CF7837">
        <w:t>An allocation base is the method of documentation used to measure the extent of benefits received when allocating joint costs among multiple cost objectives.</w:t>
      </w:r>
      <w:r w:rsidR="00777A7E">
        <w:t xml:space="preserve"> </w:t>
      </w:r>
      <w:r w:rsidR="00CF7837" w:rsidRPr="00CF7837">
        <w:t>Many different types of bases can be used in allocating costs.</w:t>
      </w:r>
      <w:r w:rsidR="00777A7E">
        <w:t xml:space="preserve"> </w:t>
      </w:r>
      <w:r w:rsidR="00CF7837" w:rsidRPr="00CF7837">
        <w:t>The most appropriate base will vary depending on the circumstances.</w:t>
      </w:r>
    </w:p>
    <w:p w14:paraId="4B3A3695" w14:textId="77777777" w:rsidR="00500295" w:rsidRDefault="00500295" w:rsidP="00CF7837">
      <w:pPr>
        <w:ind w:left="360"/>
      </w:pPr>
    </w:p>
    <w:p w14:paraId="162C69E6" w14:textId="440D9D3A" w:rsidR="00CF7837" w:rsidRPr="00CF7837" w:rsidRDefault="00DE0E01" w:rsidP="00CF7837">
      <w:pPr>
        <w:ind w:left="360"/>
      </w:pPr>
      <w:r>
        <w:t>Workforce</w:t>
      </w:r>
      <w:r w:rsidR="00CF7837" w:rsidRPr="00CF7837">
        <w:t xml:space="preserve"> partner programs may agree to use several different bases for allocating different types of costs in the </w:t>
      </w:r>
      <w:r>
        <w:t>Workforce Solutions Office</w:t>
      </w:r>
      <w:r w:rsidR="00CF7837" w:rsidRPr="00CF7837">
        <w:t>.</w:t>
      </w:r>
      <w:r w:rsidR="00777A7E">
        <w:t xml:space="preserve"> </w:t>
      </w:r>
      <w:r w:rsidR="00CF7837" w:rsidRPr="00CF7837">
        <w:t xml:space="preserve">A </w:t>
      </w:r>
      <w:r>
        <w:t>Board</w:t>
      </w:r>
      <w:r w:rsidR="00CF7837" w:rsidRPr="00CF7837">
        <w:t xml:space="preserve"> may allocate costs differently among </w:t>
      </w:r>
      <w:r>
        <w:t xml:space="preserve">Workforce Solutions Offices </w:t>
      </w:r>
      <w:r w:rsidR="00CF7837" w:rsidRPr="00CF7837">
        <w:t>in that local area.</w:t>
      </w:r>
      <w:r w:rsidR="00777A7E">
        <w:t xml:space="preserve"> </w:t>
      </w:r>
      <w:r w:rsidR="00CF7837" w:rsidRPr="00CF7837">
        <w:t>Acceptable methods for distributing pooled costs may vary by type of organization, functional units or levels within an organization, types of cost to be allocated</w:t>
      </w:r>
      <w:r w:rsidR="009328D8">
        <w:t xml:space="preserve">, </w:t>
      </w:r>
      <w:r w:rsidR="00CF7837" w:rsidRPr="00CF7837">
        <w:t xml:space="preserve">and </w:t>
      </w:r>
      <w:r w:rsidR="009328D8">
        <w:t xml:space="preserve">the </w:t>
      </w:r>
      <w:r w:rsidR="00CF7837" w:rsidRPr="00CF7837">
        <w:t>cost category.</w:t>
      </w:r>
    </w:p>
    <w:p w14:paraId="40E75341" w14:textId="77777777" w:rsidR="00CF7837" w:rsidRPr="00CF7837" w:rsidRDefault="00CF7837" w:rsidP="00CF7837">
      <w:pPr>
        <w:ind w:left="360"/>
      </w:pPr>
    </w:p>
    <w:p w14:paraId="0571AF05" w14:textId="42D59BFB" w:rsidR="00CF7837" w:rsidRPr="00CF7837" w:rsidRDefault="00DE0E01" w:rsidP="00CF7837">
      <w:pPr>
        <w:ind w:left="360"/>
      </w:pPr>
      <w:r>
        <w:t>S</w:t>
      </w:r>
      <w:r w:rsidR="00CF7837" w:rsidRPr="00CF7837">
        <w:t>everal examples of options for pooling costs</w:t>
      </w:r>
      <w:r>
        <w:t xml:space="preserve"> are provided i</w:t>
      </w:r>
      <w:r w:rsidR="00CF7837" w:rsidRPr="00CF7837">
        <w:t>n the following paragraphs.</w:t>
      </w:r>
      <w:r w:rsidR="00777A7E">
        <w:t xml:space="preserve"> </w:t>
      </w:r>
      <w:r w:rsidR="00CF7837" w:rsidRPr="00CF7837">
        <w:t xml:space="preserve">Boards and </w:t>
      </w:r>
      <w:r>
        <w:t>workforce</w:t>
      </w:r>
      <w:r w:rsidR="00CF7837" w:rsidRPr="00CF7837">
        <w:t xml:space="preserve"> partners are not strictly limited to the use of these options if another approach produces a better measure of costs. </w:t>
      </w:r>
    </w:p>
    <w:p w14:paraId="0C300EFB" w14:textId="77777777" w:rsidR="00CF7837" w:rsidRDefault="00CF7837" w:rsidP="00CF7837">
      <w:pPr>
        <w:ind w:left="360"/>
        <w:rPr>
          <w:bCs/>
          <w:iCs/>
          <w:u w:val="single"/>
        </w:rPr>
      </w:pPr>
    </w:p>
    <w:p w14:paraId="75541473" w14:textId="77777777" w:rsidR="00CF7837" w:rsidRPr="00CF7837" w:rsidRDefault="00CF7837" w:rsidP="00CF7837">
      <w:pPr>
        <w:ind w:left="360"/>
        <w:rPr>
          <w:bCs/>
          <w:iCs/>
          <w:u w:val="single"/>
        </w:rPr>
      </w:pPr>
      <w:r w:rsidRPr="00CF7837">
        <w:rPr>
          <w:bCs/>
          <w:iCs/>
          <w:u w:val="single"/>
        </w:rPr>
        <w:t>Aggregate Basis</w:t>
      </w:r>
    </w:p>
    <w:p w14:paraId="35A1847A" w14:textId="4E5D6CE4" w:rsidR="00CF7837" w:rsidRPr="00CF7837" w:rsidRDefault="00CF7837" w:rsidP="00CF7837">
      <w:pPr>
        <w:ind w:left="360"/>
      </w:pPr>
      <w:r w:rsidRPr="00CF7837">
        <w:t xml:space="preserve">Under this approach, the one-stop operating costs to be allocated are totaled and a single allocation base is chosen by the </w:t>
      </w:r>
      <w:r w:rsidR="00DE0E01">
        <w:t xml:space="preserve">workforce </w:t>
      </w:r>
      <w:r w:rsidRPr="00CF7837">
        <w:t>partners and applied to the total costs.</w:t>
      </w:r>
      <w:r w:rsidR="00777A7E">
        <w:t xml:space="preserve"> </w:t>
      </w:r>
      <w:r w:rsidRPr="00CF7837">
        <w:t xml:space="preserve">The resulting amounts represent each </w:t>
      </w:r>
      <w:r w:rsidR="00DE0E01">
        <w:t xml:space="preserve">workforce </w:t>
      </w:r>
      <w:r w:rsidRPr="00CF7837">
        <w:t>partner’s respective share of the pooled costs</w:t>
      </w:r>
      <w:r w:rsidR="00C33097">
        <w:t xml:space="preserve">; for example, the one-stop operating costs of a Workforce Solutions Office are </w:t>
      </w:r>
      <w:r w:rsidRPr="00CF7837">
        <w:t>pooled and allocated using a cost per hour of operation basis.</w:t>
      </w:r>
    </w:p>
    <w:p w14:paraId="5601E5EB" w14:textId="222596B5" w:rsidR="00D849BF" w:rsidRPr="00D849BF" w:rsidRDefault="00D849BF" w:rsidP="00CF7837">
      <w:pPr>
        <w:ind w:left="360"/>
      </w:pPr>
    </w:p>
    <w:p w14:paraId="7DE515A2" w14:textId="77777777" w:rsidR="00CF7837" w:rsidRPr="00CF7837" w:rsidRDefault="00CF7837" w:rsidP="00CF7837">
      <w:pPr>
        <w:ind w:left="360"/>
        <w:rPr>
          <w:u w:val="single"/>
        </w:rPr>
      </w:pPr>
      <w:r w:rsidRPr="00CF7837">
        <w:rPr>
          <w:u w:val="single"/>
        </w:rPr>
        <w:t>Activity Basis</w:t>
      </w:r>
    </w:p>
    <w:p w14:paraId="587BE475" w14:textId="10EA5A83" w:rsidR="00CF7837" w:rsidRDefault="00CF7837" w:rsidP="00CF7837">
      <w:pPr>
        <w:autoSpaceDE w:val="0"/>
        <w:autoSpaceDN w:val="0"/>
        <w:adjustRightInd w:val="0"/>
        <w:ind w:left="360"/>
      </w:pPr>
      <w:r>
        <w:t>Under this approach</w:t>
      </w:r>
      <w:r w:rsidR="00C33097">
        <w:t>,</w:t>
      </w:r>
      <w:r>
        <w:t xml:space="preserve"> costs are grouped into multiple pools that correspond to identifiable shared functions or activities for which costs will be allocated.</w:t>
      </w:r>
      <w:r w:rsidR="00777A7E">
        <w:t xml:space="preserve"> </w:t>
      </w:r>
      <w:r>
        <w:t>A separate allocation base is selected for each pool and applied.</w:t>
      </w:r>
      <w:r w:rsidR="00777A7E">
        <w:t xml:space="preserve"> </w:t>
      </w:r>
      <w:r>
        <w:t>The amounts represent each partner’s respective share of the costs for the specified activities or functions.</w:t>
      </w:r>
      <w:r w:rsidR="00777A7E">
        <w:t xml:space="preserve"> </w:t>
      </w:r>
      <w:r w:rsidR="00C33097">
        <w:t xml:space="preserve">For example, </w:t>
      </w:r>
      <w:r>
        <w:t>the costs for a combined intake and eligibility determination system could be pooled and allocated on the basis of data bytes on common forms attributable to each program</w:t>
      </w:r>
      <w:r w:rsidR="004343FA">
        <w:t>;</w:t>
      </w:r>
      <w:r>
        <w:t xml:space="preserve"> </w:t>
      </w:r>
      <w:r w:rsidR="00C33097">
        <w:t>or</w:t>
      </w:r>
      <w:r w:rsidR="00C82CDE">
        <w:t>, alternatively,</w:t>
      </w:r>
      <w:r>
        <w:t xml:space="preserve"> common core services, such as counseling, </w:t>
      </w:r>
      <w:r w:rsidR="00C33097">
        <w:t xml:space="preserve">could </w:t>
      </w:r>
      <w:r>
        <w:t>be pooled and allocated on the basis</w:t>
      </w:r>
      <w:r w:rsidR="00C33097">
        <w:t xml:space="preserve"> of a time distribution system.</w:t>
      </w:r>
    </w:p>
    <w:p w14:paraId="10486D86" w14:textId="77777777" w:rsidR="00CF7837" w:rsidRDefault="00CF7837" w:rsidP="00CF7837">
      <w:pPr>
        <w:ind w:left="360"/>
      </w:pPr>
    </w:p>
    <w:p w14:paraId="23F8390B" w14:textId="77777777" w:rsidR="00CF7837" w:rsidRPr="00CF7837" w:rsidRDefault="00CF7837" w:rsidP="00CF7837">
      <w:pPr>
        <w:ind w:left="360"/>
        <w:rPr>
          <w:u w:val="single"/>
        </w:rPr>
      </w:pPr>
      <w:r w:rsidRPr="00CF7837">
        <w:rPr>
          <w:u w:val="single"/>
        </w:rPr>
        <w:t>Item of Cost Basis</w:t>
      </w:r>
    </w:p>
    <w:p w14:paraId="04B11AFD" w14:textId="313EE176" w:rsidR="00CF7837" w:rsidRDefault="00C33097" w:rsidP="00CF7837">
      <w:pPr>
        <w:autoSpaceDE w:val="0"/>
        <w:autoSpaceDN w:val="0"/>
        <w:adjustRightInd w:val="0"/>
        <w:ind w:left="360"/>
      </w:pPr>
      <w:r>
        <w:t>Under t</w:t>
      </w:r>
      <w:r w:rsidR="00CF7837">
        <w:t>his approach</w:t>
      </w:r>
      <w:r>
        <w:t>,</w:t>
      </w:r>
      <w:r w:rsidR="00CF7837">
        <w:t xml:space="preserve"> costs</w:t>
      </w:r>
      <w:r>
        <w:t xml:space="preserve"> are pooled</w:t>
      </w:r>
      <w:r w:rsidR="00CF7837">
        <w:t xml:space="preserve"> by object of expense, such as separate pools for facility lease</w:t>
      </w:r>
      <w:r w:rsidR="00DB2E78">
        <w:t>s</w:t>
      </w:r>
      <w:r w:rsidR="00CF7837">
        <w:t>, copier lease</w:t>
      </w:r>
      <w:r w:rsidR="00DB2E78">
        <w:t>s</w:t>
      </w:r>
      <w:r w:rsidR="00CF7837">
        <w:t xml:space="preserve">, utility costs, </w:t>
      </w:r>
      <w:r w:rsidR="00835D8F">
        <w:t>and so on</w:t>
      </w:r>
      <w:r w:rsidR="00CF7837">
        <w:t>.</w:t>
      </w:r>
      <w:r w:rsidR="00777A7E">
        <w:t xml:space="preserve"> </w:t>
      </w:r>
      <w:r>
        <w:t>E</w:t>
      </w:r>
      <w:r w:rsidR="00CF7837">
        <w:t>ach item of cost is allocated to the benefiting partner program using a separate allocation methodology.</w:t>
      </w:r>
      <w:r w:rsidR="00777A7E">
        <w:t xml:space="preserve"> </w:t>
      </w:r>
      <w:r>
        <w:t xml:space="preserve">For example, </w:t>
      </w:r>
      <w:r w:rsidR="002E0302">
        <w:t xml:space="preserve">allocating </w:t>
      </w:r>
      <w:r w:rsidR="00CF7837">
        <w:t>building rental costs on a square footage basis</w:t>
      </w:r>
      <w:r w:rsidR="00F77589">
        <w:t xml:space="preserve"> or </w:t>
      </w:r>
      <w:r w:rsidR="002E0302">
        <w:t xml:space="preserve">allocating </w:t>
      </w:r>
      <w:r w:rsidR="00CF7837">
        <w:t xml:space="preserve">telecommunication costs based on </w:t>
      </w:r>
      <w:r w:rsidR="00DB2E78">
        <w:t xml:space="preserve">the </w:t>
      </w:r>
      <w:r w:rsidR="00CF7837">
        <w:t>number of units used.</w:t>
      </w:r>
    </w:p>
    <w:p w14:paraId="2E09F9CE" w14:textId="77777777" w:rsidR="00CF7837" w:rsidRPr="00CF7837" w:rsidRDefault="00CF7837" w:rsidP="00CF7837">
      <w:pPr>
        <w:ind w:left="360"/>
        <w:rPr>
          <w:u w:val="single"/>
        </w:rPr>
      </w:pPr>
    </w:p>
    <w:p w14:paraId="19651409" w14:textId="77777777" w:rsidR="00CF7837" w:rsidRPr="00CF7837" w:rsidRDefault="00CF7837" w:rsidP="00CF7837">
      <w:pPr>
        <w:ind w:left="360"/>
        <w:rPr>
          <w:u w:val="single"/>
        </w:rPr>
      </w:pPr>
      <w:r w:rsidRPr="00CF7837">
        <w:rPr>
          <w:u w:val="single"/>
        </w:rPr>
        <w:t>Combination Basis</w:t>
      </w:r>
    </w:p>
    <w:p w14:paraId="55BE529E" w14:textId="120C561B" w:rsidR="00CF7837" w:rsidRPr="00DF4778" w:rsidRDefault="00F77589" w:rsidP="00CF7837">
      <w:pPr>
        <w:autoSpaceDE w:val="0"/>
        <w:autoSpaceDN w:val="0"/>
        <w:adjustRightInd w:val="0"/>
        <w:ind w:left="360"/>
      </w:pPr>
      <w:r>
        <w:t>P</w:t>
      </w:r>
      <w:r w:rsidR="00CF7837">
        <w:t xml:space="preserve">ooling of costs is not strictly limited to </w:t>
      </w:r>
      <w:r w:rsidR="00B11405">
        <w:t xml:space="preserve">the </w:t>
      </w:r>
      <w:r w:rsidR="00CF7837">
        <w:t>aggregate, activity</w:t>
      </w:r>
      <w:r>
        <w:t>,</w:t>
      </w:r>
      <w:r w:rsidR="00CF7837">
        <w:t xml:space="preserve"> and item of cost</w:t>
      </w:r>
      <w:r w:rsidR="00B11405">
        <w:t xml:space="preserve"> bases</w:t>
      </w:r>
      <w:r w:rsidR="00CF7837">
        <w:t>.</w:t>
      </w:r>
      <w:r w:rsidR="00777A7E">
        <w:t xml:space="preserve"> </w:t>
      </w:r>
      <w:r w:rsidR="00CF7837">
        <w:t xml:space="preserve">Boards and </w:t>
      </w:r>
      <w:r>
        <w:t>workforce</w:t>
      </w:r>
      <w:r w:rsidR="00CF7837">
        <w:t xml:space="preserve"> partners may also pool and allocate costs using a combination of the</w:t>
      </w:r>
      <w:r w:rsidR="00B11405">
        <w:t xml:space="preserve"> cost pools</w:t>
      </w:r>
      <w:r w:rsidR="00CF7837">
        <w:t xml:space="preserve"> described above, such as allocating some costs on an activity basis and others on an individual item of cost basis.</w:t>
      </w:r>
    </w:p>
    <w:p w14:paraId="743C1CD2" w14:textId="77777777" w:rsidR="00B11405" w:rsidRDefault="00B11405" w:rsidP="00B11405">
      <w:pPr>
        <w:spacing w:before="240" w:after="120"/>
        <w:ind w:left="360"/>
        <w:contextualSpacing/>
        <w:rPr>
          <w:b/>
        </w:rPr>
      </w:pPr>
    </w:p>
    <w:p w14:paraId="292CF089" w14:textId="3EA3280B" w:rsidR="00CF7837" w:rsidRDefault="00CF7837" w:rsidP="00B11405">
      <w:pPr>
        <w:spacing w:before="240" w:after="120"/>
        <w:ind w:left="360"/>
        <w:contextualSpacing/>
      </w:pPr>
      <w:r>
        <w:rPr>
          <w:b/>
        </w:rPr>
        <w:t>Allocation Methodologies</w:t>
      </w:r>
    </w:p>
    <w:p w14:paraId="605BBBA5" w14:textId="37B5A8F0" w:rsidR="00B11405" w:rsidRDefault="00475013" w:rsidP="00B11405">
      <w:pPr>
        <w:spacing w:after="240"/>
        <w:ind w:left="360"/>
        <w:contextualSpacing/>
      </w:pPr>
      <w:r>
        <w:t xml:space="preserve">For comprehensive centers, </w:t>
      </w:r>
      <w:r w:rsidR="00B11405">
        <w:t xml:space="preserve">Boards must develop a cost allocation methodology for all </w:t>
      </w:r>
      <w:r>
        <w:t xml:space="preserve">co-located </w:t>
      </w:r>
      <w:r w:rsidR="00B11405">
        <w:t>workforce partners</w:t>
      </w:r>
      <w:r w:rsidR="00C06353">
        <w:t xml:space="preserve"> </w:t>
      </w:r>
      <w:r>
        <w:t>and for all non-</w:t>
      </w:r>
      <w:r w:rsidR="00C06353">
        <w:t xml:space="preserve">co-located </w:t>
      </w:r>
      <w:r w:rsidR="00B11405">
        <w:t>required workforce partners</w:t>
      </w:r>
      <w:r>
        <w:t>.</w:t>
      </w:r>
      <w:r w:rsidR="00483EA6">
        <w:t xml:space="preserve"> </w:t>
      </w:r>
      <w:r>
        <w:t>For affiliate sites, Boards must develop a cost allocation methodology for all co-located workforce partners.</w:t>
      </w:r>
      <w:r w:rsidR="00777A7E">
        <w:t xml:space="preserve"> </w:t>
      </w:r>
      <w:r w:rsidR="00B11405">
        <w:t>Boards may develop multiple cost allocation methodologies within a single Workforce Solutions Office, when appropriate.</w:t>
      </w:r>
      <w:r w:rsidR="00777A7E">
        <w:t xml:space="preserve"> </w:t>
      </w:r>
      <w:r w:rsidR="00E35523">
        <w:t>R</w:t>
      </w:r>
      <w:r w:rsidR="00B11405">
        <w:t>efer to DOL</w:t>
      </w:r>
      <w:r w:rsidR="004343FA">
        <w:t>’s</w:t>
      </w:r>
      <w:r w:rsidR="00B11405">
        <w:t xml:space="preserve"> </w:t>
      </w:r>
      <w:hyperlink r:id="rId14" w:history="1">
        <w:r w:rsidR="00B11405" w:rsidRPr="004343FA">
          <w:rPr>
            <w:rStyle w:val="Hyperlink"/>
          </w:rPr>
          <w:t>Sample MOU and Infrastructure Costs Toolkit</w:t>
        </w:r>
      </w:hyperlink>
      <w:r w:rsidR="00B11405">
        <w:t xml:space="preserve"> for examples of multiple cost allocation methodologies</w:t>
      </w:r>
      <w:r w:rsidR="004343FA">
        <w:t>.</w:t>
      </w:r>
    </w:p>
    <w:p w14:paraId="3A3A9AC2" w14:textId="77777777" w:rsidR="00B11405" w:rsidRDefault="00B11405" w:rsidP="00B11405">
      <w:pPr>
        <w:ind w:left="360"/>
      </w:pPr>
    </w:p>
    <w:p w14:paraId="754FDAF1" w14:textId="30891698" w:rsidR="00B11405" w:rsidRDefault="004343FA" w:rsidP="00B11405">
      <w:pPr>
        <w:ind w:left="360"/>
      </w:pPr>
      <w:r>
        <w:t xml:space="preserve">WIOA does not prescribe specific </w:t>
      </w:r>
      <w:r w:rsidR="00B11405">
        <w:t>allocation methodologies</w:t>
      </w:r>
      <w:r>
        <w:t>.</w:t>
      </w:r>
      <w:r w:rsidR="00777A7E">
        <w:t xml:space="preserve"> </w:t>
      </w:r>
      <w:r w:rsidR="00B11405">
        <w:t xml:space="preserve">Each one-stop delivery system is unique and presents a different set of circumstances within which costs are </w:t>
      </w:r>
      <w:r w:rsidR="00B11405">
        <w:lastRenderedPageBreak/>
        <w:t>allocated.</w:t>
      </w:r>
      <w:r w:rsidR="00777A7E">
        <w:t xml:space="preserve"> </w:t>
      </w:r>
      <w:r w:rsidR="00B11405">
        <w:t xml:space="preserve">Therefore, when Boards develop MOUs with their workforce partners, they may choose from any number of methods of allocating costs, provided those methods are consistent with WIOA, its implementing regulations, and Uniform Guidance, including the </w:t>
      </w:r>
      <w:r w:rsidR="002843AC">
        <w:rPr>
          <w:iCs/>
        </w:rPr>
        <w:t>f</w:t>
      </w:r>
      <w:r w:rsidR="002843AC" w:rsidRPr="00F45EEE">
        <w:rPr>
          <w:iCs/>
        </w:rPr>
        <w:t>ederal</w:t>
      </w:r>
      <w:r w:rsidR="00B11405">
        <w:t xml:space="preserve"> </w:t>
      </w:r>
      <w:r w:rsidR="002843AC">
        <w:t>c</w:t>
      </w:r>
      <w:r w:rsidR="00B11405">
        <w:t xml:space="preserve">ost </w:t>
      </w:r>
      <w:r w:rsidR="002843AC">
        <w:t>p</w:t>
      </w:r>
      <w:r w:rsidR="00B11405">
        <w:t>rinciples.</w:t>
      </w:r>
    </w:p>
    <w:p w14:paraId="1AC3B0A0" w14:textId="77777777" w:rsidR="00B11405" w:rsidRDefault="00B11405" w:rsidP="00CF7837">
      <w:pPr>
        <w:spacing w:after="240"/>
        <w:ind w:left="360"/>
        <w:contextualSpacing/>
      </w:pPr>
    </w:p>
    <w:p w14:paraId="64AA39D3" w14:textId="16349A91" w:rsidR="00CF7837" w:rsidRPr="00CF7837" w:rsidRDefault="00CF7837" w:rsidP="00B11405">
      <w:pPr>
        <w:spacing w:after="240"/>
        <w:ind w:left="360"/>
        <w:contextualSpacing/>
      </w:pPr>
      <w:r w:rsidRPr="00CF7837">
        <w:t>When choosing the methodologies</w:t>
      </w:r>
      <w:r w:rsidR="00B11405">
        <w:t xml:space="preserve"> to allocate costs, Boards and workforce</w:t>
      </w:r>
      <w:r w:rsidRPr="00CF7837">
        <w:t xml:space="preserve"> partners may consider whether it is necessary to allocate costs by each </w:t>
      </w:r>
      <w:r w:rsidR="00B11405">
        <w:t>Workforce Solutions Office</w:t>
      </w:r>
      <w:r w:rsidRPr="00CF7837">
        <w:t xml:space="preserve"> separately.</w:t>
      </w:r>
      <w:r w:rsidR="00777A7E">
        <w:t xml:space="preserve"> </w:t>
      </w:r>
      <w:r w:rsidR="00B11405">
        <w:t>For instanc</w:t>
      </w:r>
      <w:r w:rsidRPr="00CF7837">
        <w:t xml:space="preserve">e, the budget for operating an affiliate </w:t>
      </w:r>
      <w:r w:rsidR="00B11405">
        <w:t>site</w:t>
      </w:r>
      <w:r w:rsidRPr="00CF7837">
        <w:t xml:space="preserve"> may be less than the operating budget for a comprehensive center because the affiliate </w:t>
      </w:r>
      <w:r w:rsidR="00B11405">
        <w:t>site</w:t>
      </w:r>
      <w:r w:rsidRPr="00CF7837">
        <w:t xml:space="preserve"> includes one or more, but not all, </w:t>
      </w:r>
      <w:r w:rsidR="00B11405">
        <w:t>workforce</w:t>
      </w:r>
      <w:r w:rsidRPr="00CF7837">
        <w:t xml:space="preserve"> partner programs.</w:t>
      </w:r>
      <w:r w:rsidR="00777A7E">
        <w:t xml:space="preserve"> </w:t>
      </w:r>
      <w:r w:rsidR="00B11405">
        <w:t>B</w:t>
      </w:r>
      <w:r w:rsidRPr="00CF7837">
        <w:t xml:space="preserve">ecause of the need to provide maximum flexibility to accommodate various organization structures, costs, and budgets in </w:t>
      </w:r>
      <w:r w:rsidR="00F8340F">
        <w:t xml:space="preserve">workforce </w:t>
      </w:r>
      <w:r w:rsidRPr="00CF7837">
        <w:t>areas, there is no single method prescribed for allocating costs.</w:t>
      </w:r>
    </w:p>
    <w:p w14:paraId="5316A6F7" w14:textId="77777777" w:rsidR="00C32796" w:rsidRDefault="00C32796" w:rsidP="00C32796">
      <w:pPr>
        <w:ind w:left="360"/>
      </w:pPr>
    </w:p>
    <w:p w14:paraId="3558CBF4" w14:textId="7B1A5BE1" w:rsidR="00C32796" w:rsidRPr="003C62FD" w:rsidRDefault="00C32796" w:rsidP="00C32796">
      <w:pPr>
        <w:ind w:left="360"/>
      </w:pPr>
      <w:r w:rsidRPr="00720982">
        <w:t>In th</w:t>
      </w:r>
      <w:r>
        <w:t xml:space="preserve">is </w:t>
      </w:r>
      <w:r w:rsidRPr="00720982">
        <w:t xml:space="preserve">stage of </w:t>
      </w:r>
      <w:r>
        <w:t>determining an</w:t>
      </w:r>
      <w:r w:rsidRPr="00720982">
        <w:t xml:space="preserve"> allocation methodolog</w:t>
      </w:r>
      <w:r>
        <w:t>y</w:t>
      </w:r>
      <w:r w:rsidRPr="00720982">
        <w:t xml:space="preserve">, </w:t>
      </w:r>
      <w:r>
        <w:t>workforce partner</w:t>
      </w:r>
      <w:r w:rsidRPr="003C62FD">
        <w:t>s will</w:t>
      </w:r>
      <w:r>
        <w:t xml:space="preserve"> take the following steps to select the appropriate distribution base </w:t>
      </w:r>
      <w:r w:rsidR="009D696A">
        <w:t xml:space="preserve">or bases </w:t>
      </w:r>
      <w:r>
        <w:t>under which they allocate infrastructure and additional costs</w:t>
      </w:r>
      <w:r w:rsidRPr="003C62FD">
        <w:t xml:space="preserve">: </w:t>
      </w:r>
    </w:p>
    <w:p w14:paraId="66CC4222" w14:textId="76AE7261" w:rsidR="00C32796" w:rsidRDefault="00C32796" w:rsidP="002A085B">
      <w:pPr>
        <w:pStyle w:val="ListParagraph"/>
        <w:numPr>
          <w:ilvl w:val="0"/>
          <w:numId w:val="21"/>
        </w:numPr>
        <w:ind w:left="720"/>
      </w:pPr>
      <w:r w:rsidRPr="003C62FD">
        <w:t xml:space="preserve">Determine the </w:t>
      </w:r>
      <w:r w:rsidR="00374566">
        <w:t xml:space="preserve">budget for </w:t>
      </w:r>
      <w:r w:rsidRPr="003C62FD">
        <w:t>infrastructure costs and the budgets for additional costs</w:t>
      </w:r>
      <w:r w:rsidR="00374566">
        <w:t>.</w:t>
      </w:r>
      <w:r w:rsidRPr="003C62FD">
        <w:t xml:space="preserve"> </w:t>
      </w:r>
      <w:r w:rsidR="008A7023">
        <w:t>B</w:t>
      </w:r>
      <w:r w:rsidR="00374566">
        <w:t xml:space="preserve">udgets </w:t>
      </w:r>
      <w:r w:rsidR="00374566" w:rsidRPr="003C62FD">
        <w:t xml:space="preserve">for additional costs </w:t>
      </w:r>
      <w:r w:rsidRPr="003C62FD">
        <w:t xml:space="preserve">must include career services and may include shared services and shared operating costs for a particular </w:t>
      </w:r>
      <w:r w:rsidR="007D4754">
        <w:t>comprehensive Workforce Solutions Office</w:t>
      </w:r>
    </w:p>
    <w:p w14:paraId="12C33976" w14:textId="7B2EDBE4" w:rsidR="00C32796" w:rsidRDefault="00C32796" w:rsidP="002A085B">
      <w:pPr>
        <w:pStyle w:val="ListParagraph"/>
        <w:numPr>
          <w:ilvl w:val="0"/>
          <w:numId w:val="21"/>
        </w:numPr>
        <w:ind w:left="720"/>
      </w:pPr>
      <w:r w:rsidRPr="003C62FD">
        <w:t>Determine which methodologies are reasonable and acceptable</w:t>
      </w:r>
    </w:p>
    <w:p w14:paraId="3531D073" w14:textId="63560944" w:rsidR="00C32796" w:rsidRPr="003C62FD" w:rsidRDefault="008A7023" w:rsidP="002A085B">
      <w:pPr>
        <w:pStyle w:val="ListParagraph"/>
        <w:numPr>
          <w:ilvl w:val="0"/>
          <w:numId w:val="21"/>
        </w:numPr>
        <w:ind w:left="720"/>
      </w:pPr>
      <w:r>
        <w:t>Select, f</w:t>
      </w:r>
      <w:r w:rsidR="00C32796" w:rsidRPr="003C62FD">
        <w:t>rom the acceptable methodologies, the methodology (or methodologies) that will be applied to the different cost categories</w:t>
      </w:r>
    </w:p>
    <w:p w14:paraId="6A2159A4" w14:textId="77777777" w:rsidR="00CF7837" w:rsidRDefault="00CF7837" w:rsidP="00CF7837">
      <w:pPr>
        <w:spacing w:after="240"/>
        <w:ind w:left="360"/>
        <w:contextualSpacing/>
        <w:rPr>
          <w:bCs/>
          <w:iCs/>
          <w:u w:val="single"/>
        </w:rPr>
      </w:pPr>
    </w:p>
    <w:p w14:paraId="2CB60B3A" w14:textId="5C234DD3" w:rsidR="00C32796" w:rsidRPr="00950CBF" w:rsidRDefault="00C32796" w:rsidP="00C32796">
      <w:pPr>
        <w:spacing w:after="240"/>
        <w:ind w:left="360"/>
        <w:contextualSpacing/>
        <w:rPr>
          <w:bCs/>
          <w:iCs/>
        </w:rPr>
      </w:pPr>
      <w:r w:rsidRPr="00950CBF">
        <w:rPr>
          <w:bCs/>
          <w:iCs/>
        </w:rPr>
        <w:t>Workforce partner programs may agree to select different cost allocation methodologies and distribution bases for cost objectives within infrastructure costs and additional costs, such as applicable career services, shared operating costs, and shared services categories.</w:t>
      </w:r>
      <w:r w:rsidR="00777A7E">
        <w:rPr>
          <w:bCs/>
          <w:iCs/>
        </w:rPr>
        <w:t xml:space="preserve"> </w:t>
      </w:r>
      <w:r w:rsidRPr="00950CBF">
        <w:rPr>
          <w:bCs/>
          <w:iCs/>
        </w:rPr>
        <w:t xml:space="preserve">Workforce partners should focus on identifying </w:t>
      </w:r>
      <w:r w:rsidR="008A7023">
        <w:rPr>
          <w:bCs/>
          <w:iCs/>
        </w:rPr>
        <w:t xml:space="preserve">the </w:t>
      </w:r>
      <w:r w:rsidRPr="00950CBF">
        <w:rPr>
          <w:bCs/>
          <w:iCs/>
        </w:rPr>
        <w:t xml:space="preserve">methodologies that most effectively allocate costs based on proportionate use and </w:t>
      </w:r>
      <w:r w:rsidR="008A7023">
        <w:rPr>
          <w:bCs/>
          <w:iCs/>
        </w:rPr>
        <w:t xml:space="preserve">the </w:t>
      </w:r>
      <w:r w:rsidRPr="00950CBF">
        <w:rPr>
          <w:bCs/>
          <w:iCs/>
        </w:rPr>
        <w:t xml:space="preserve">relative benefits received by the </w:t>
      </w:r>
      <w:r w:rsidR="00500295" w:rsidRPr="00950CBF">
        <w:rPr>
          <w:bCs/>
          <w:iCs/>
        </w:rPr>
        <w:t xml:space="preserve">workforce </w:t>
      </w:r>
      <w:r w:rsidRPr="00950CBF">
        <w:rPr>
          <w:bCs/>
          <w:iCs/>
        </w:rPr>
        <w:t>partners.</w:t>
      </w:r>
    </w:p>
    <w:p w14:paraId="5ED96E7C" w14:textId="77777777" w:rsidR="00C32796" w:rsidRPr="00950CBF" w:rsidRDefault="00C32796" w:rsidP="00C32796">
      <w:pPr>
        <w:spacing w:after="240"/>
        <w:ind w:left="360"/>
        <w:contextualSpacing/>
        <w:rPr>
          <w:bCs/>
          <w:iCs/>
        </w:rPr>
      </w:pPr>
    </w:p>
    <w:p w14:paraId="37A50BBC" w14:textId="4E2ED3AB" w:rsidR="00500295" w:rsidRPr="00C32796" w:rsidRDefault="00C32796" w:rsidP="008B2A60">
      <w:pPr>
        <w:ind w:left="360"/>
        <w:contextualSpacing/>
        <w:rPr>
          <w:bCs/>
          <w:iCs/>
          <w:u w:val="single"/>
        </w:rPr>
      </w:pPr>
      <w:r w:rsidRPr="00950CBF">
        <w:rPr>
          <w:bCs/>
          <w:iCs/>
        </w:rPr>
        <w:t>The negotiation of cost sharing and allocation among workforce partners must be conducted in good faith and in an open and transparent environment.</w:t>
      </w:r>
      <w:r w:rsidR="00777A7E">
        <w:rPr>
          <w:bCs/>
          <w:iCs/>
        </w:rPr>
        <w:t xml:space="preserve"> </w:t>
      </w:r>
      <w:r w:rsidRPr="00950CBF">
        <w:rPr>
          <w:bCs/>
          <w:iCs/>
        </w:rPr>
        <w:t>Full disclosure of costs and funding is essential to the success of this process.</w:t>
      </w:r>
    </w:p>
    <w:p w14:paraId="48C51684" w14:textId="59F28B17" w:rsidR="00500295" w:rsidRDefault="00500295" w:rsidP="008B2A60">
      <w:pPr>
        <w:spacing w:before="240" w:after="120"/>
        <w:ind w:left="360"/>
      </w:pPr>
      <w:r>
        <w:rPr>
          <w:b/>
        </w:rPr>
        <w:t>Types of Allocation Bases</w:t>
      </w:r>
    </w:p>
    <w:p w14:paraId="63E8AFD7" w14:textId="19A280D3" w:rsidR="006022E4" w:rsidRDefault="00C32796" w:rsidP="008A7023">
      <w:pPr>
        <w:spacing w:after="240"/>
        <w:ind w:left="360"/>
        <w:contextualSpacing/>
        <w:rPr>
          <w:bCs/>
          <w:iCs/>
        </w:rPr>
      </w:pPr>
      <w:r w:rsidRPr="00C32796">
        <w:rPr>
          <w:bCs/>
          <w:iCs/>
          <w:u w:val="single"/>
        </w:rPr>
        <w:t xml:space="preserve">Inputs </w:t>
      </w:r>
      <w:r w:rsidRPr="00950CBF">
        <w:rPr>
          <w:bCs/>
          <w:iCs/>
        </w:rPr>
        <w:t>–</w:t>
      </w:r>
      <w:r w:rsidR="00E12233">
        <w:rPr>
          <w:bCs/>
          <w:iCs/>
        </w:rPr>
        <w:t xml:space="preserve"> </w:t>
      </w:r>
      <w:r w:rsidR="00FB4B5D">
        <w:rPr>
          <w:bCs/>
          <w:iCs/>
        </w:rPr>
        <w:t xml:space="preserve">Inputs are considered to be </w:t>
      </w:r>
      <w:r w:rsidRPr="00950CBF">
        <w:rPr>
          <w:bCs/>
          <w:iCs/>
        </w:rPr>
        <w:t>the resources used in a process, activity, or service</w:t>
      </w:r>
      <w:r w:rsidR="00FB4B5D">
        <w:rPr>
          <w:bCs/>
          <w:iCs/>
        </w:rPr>
        <w:t>.</w:t>
      </w:r>
      <w:r w:rsidR="00777A7E">
        <w:rPr>
          <w:bCs/>
          <w:iCs/>
        </w:rPr>
        <w:t xml:space="preserve"> </w:t>
      </w:r>
      <w:r w:rsidR="00FB4B5D">
        <w:rPr>
          <w:bCs/>
          <w:iCs/>
        </w:rPr>
        <w:t>When using inputs,</w:t>
      </w:r>
      <w:r w:rsidRPr="00950CBF">
        <w:rPr>
          <w:bCs/>
          <w:iCs/>
        </w:rPr>
        <w:t xml:space="preserve"> the cost is allocated at the same</w:t>
      </w:r>
      <w:r w:rsidR="00FB4B5D">
        <w:rPr>
          <w:bCs/>
          <w:iCs/>
        </w:rPr>
        <w:t xml:space="preserve"> </w:t>
      </w:r>
      <w:r w:rsidRPr="00950CBF">
        <w:rPr>
          <w:bCs/>
          <w:iCs/>
        </w:rPr>
        <w:t xml:space="preserve">time it is incurred and </w:t>
      </w:r>
      <w:r w:rsidR="007B2A93">
        <w:rPr>
          <w:bCs/>
          <w:iCs/>
        </w:rPr>
        <w:t xml:space="preserve">use of inputs </w:t>
      </w:r>
      <w:r w:rsidRPr="00950CBF">
        <w:rPr>
          <w:bCs/>
          <w:iCs/>
        </w:rPr>
        <w:t>must be document</w:t>
      </w:r>
      <w:r w:rsidR="00CC6994" w:rsidRPr="00950CBF">
        <w:rPr>
          <w:bCs/>
          <w:iCs/>
        </w:rPr>
        <w:t>ed</w:t>
      </w:r>
      <w:r w:rsidRPr="00950CBF">
        <w:rPr>
          <w:bCs/>
          <w:iCs/>
        </w:rPr>
        <w:t>.</w:t>
      </w:r>
      <w:r w:rsidR="00777A7E">
        <w:rPr>
          <w:bCs/>
          <w:iCs/>
        </w:rPr>
        <w:t xml:space="preserve"> </w:t>
      </w:r>
    </w:p>
    <w:p w14:paraId="7AD77D18" w14:textId="77777777" w:rsidR="006022E4" w:rsidRDefault="006022E4" w:rsidP="008A7023">
      <w:pPr>
        <w:spacing w:after="240"/>
        <w:ind w:left="360"/>
        <w:contextualSpacing/>
        <w:rPr>
          <w:bCs/>
          <w:iCs/>
        </w:rPr>
      </w:pPr>
    </w:p>
    <w:p w14:paraId="09811779" w14:textId="70AEBEB8" w:rsidR="00C32796" w:rsidRPr="008C43C4" w:rsidRDefault="00C32796" w:rsidP="008A7023">
      <w:pPr>
        <w:spacing w:after="240"/>
        <w:ind w:left="360"/>
        <w:contextualSpacing/>
        <w:rPr>
          <w:bCs/>
          <w:iCs/>
        </w:rPr>
      </w:pPr>
      <w:r w:rsidRPr="00950CBF">
        <w:rPr>
          <w:bCs/>
          <w:iCs/>
        </w:rPr>
        <w:t>Examples of input allocation bases include:</w:t>
      </w:r>
      <w:r w:rsidR="00777A7E">
        <w:rPr>
          <w:bCs/>
          <w:iCs/>
        </w:rPr>
        <w:t xml:space="preserve"> </w:t>
      </w:r>
    </w:p>
    <w:p w14:paraId="386E2AAA" w14:textId="438508B6" w:rsidR="00C32796" w:rsidRPr="00950CBF" w:rsidRDefault="006022E4" w:rsidP="002A085B">
      <w:pPr>
        <w:numPr>
          <w:ilvl w:val="0"/>
          <w:numId w:val="22"/>
        </w:numPr>
        <w:spacing w:after="240"/>
        <w:contextualSpacing/>
        <w:rPr>
          <w:bCs/>
          <w:iCs/>
        </w:rPr>
      </w:pPr>
      <w:r>
        <w:rPr>
          <w:bCs/>
          <w:iCs/>
        </w:rPr>
        <w:t>s</w:t>
      </w:r>
      <w:r w:rsidR="00C32796" w:rsidRPr="00950CBF">
        <w:rPr>
          <w:bCs/>
          <w:iCs/>
        </w:rPr>
        <w:t>taff time allocated</w:t>
      </w:r>
      <w:r w:rsidR="00B958A8">
        <w:rPr>
          <w:bCs/>
          <w:iCs/>
        </w:rPr>
        <w:t>,</w:t>
      </w:r>
      <w:r w:rsidR="00C32796" w:rsidRPr="00950CBF">
        <w:rPr>
          <w:bCs/>
          <w:iCs/>
        </w:rPr>
        <w:t xml:space="preserve"> </w:t>
      </w:r>
      <w:r>
        <w:rPr>
          <w:bCs/>
          <w:iCs/>
        </w:rPr>
        <w:t xml:space="preserve">based </w:t>
      </w:r>
      <w:r w:rsidR="00C32796" w:rsidRPr="00950CBF">
        <w:rPr>
          <w:bCs/>
          <w:iCs/>
        </w:rPr>
        <w:t>on time sheets and time distribution records;</w:t>
      </w:r>
    </w:p>
    <w:p w14:paraId="75678DF4" w14:textId="1DA64B9A" w:rsidR="00C32796" w:rsidRPr="00950CBF" w:rsidRDefault="006022E4" w:rsidP="002A085B">
      <w:pPr>
        <w:numPr>
          <w:ilvl w:val="0"/>
          <w:numId w:val="22"/>
        </w:numPr>
        <w:spacing w:after="240"/>
        <w:contextualSpacing/>
        <w:rPr>
          <w:bCs/>
          <w:iCs/>
        </w:rPr>
      </w:pPr>
      <w:r>
        <w:rPr>
          <w:bCs/>
          <w:iCs/>
        </w:rPr>
        <w:t>f</w:t>
      </w:r>
      <w:r w:rsidR="00C32796" w:rsidRPr="00950CBF">
        <w:rPr>
          <w:bCs/>
          <w:iCs/>
        </w:rPr>
        <w:t>acilities allocated</w:t>
      </w:r>
      <w:r w:rsidR="00B958A8">
        <w:rPr>
          <w:bCs/>
          <w:iCs/>
        </w:rPr>
        <w:t>,</w:t>
      </w:r>
      <w:r w:rsidR="00C32796" w:rsidRPr="00950CBF">
        <w:rPr>
          <w:bCs/>
          <w:iCs/>
        </w:rPr>
        <w:t xml:space="preserve"> </w:t>
      </w:r>
      <w:r>
        <w:rPr>
          <w:bCs/>
          <w:iCs/>
        </w:rPr>
        <w:t xml:space="preserve">based </w:t>
      </w:r>
      <w:r w:rsidR="00C32796" w:rsidRPr="00950CBF">
        <w:rPr>
          <w:bCs/>
          <w:iCs/>
        </w:rPr>
        <w:t>on square footage;</w:t>
      </w:r>
    </w:p>
    <w:p w14:paraId="20BDAD73" w14:textId="0FAF2778" w:rsidR="00C32796" w:rsidRPr="00950CBF" w:rsidRDefault="006022E4" w:rsidP="002A085B">
      <w:pPr>
        <w:numPr>
          <w:ilvl w:val="0"/>
          <w:numId w:val="22"/>
        </w:numPr>
        <w:spacing w:after="240"/>
        <w:contextualSpacing/>
        <w:rPr>
          <w:bCs/>
          <w:iCs/>
        </w:rPr>
      </w:pPr>
      <w:r>
        <w:rPr>
          <w:bCs/>
          <w:iCs/>
        </w:rPr>
        <w:t>a</w:t>
      </w:r>
      <w:r w:rsidR="00C32796" w:rsidRPr="00950CBF">
        <w:rPr>
          <w:bCs/>
          <w:iCs/>
        </w:rPr>
        <w:t>ccounting services allocated</w:t>
      </w:r>
      <w:r w:rsidR="00B958A8">
        <w:rPr>
          <w:bCs/>
          <w:iCs/>
        </w:rPr>
        <w:t>,</w:t>
      </w:r>
      <w:r w:rsidR="00C32796" w:rsidRPr="00950CBF">
        <w:rPr>
          <w:bCs/>
          <w:iCs/>
        </w:rPr>
        <w:t xml:space="preserve"> </w:t>
      </w:r>
      <w:r>
        <w:rPr>
          <w:bCs/>
          <w:iCs/>
        </w:rPr>
        <w:t xml:space="preserve">based </w:t>
      </w:r>
      <w:r w:rsidR="00C32796" w:rsidRPr="00950CBF">
        <w:rPr>
          <w:bCs/>
          <w:iCs/>
        </w:rPr>
        <w:t xml:space="preserve">on transactions; and </w:t>
      </w:r>
    </w:p>
    <w:p w14:paraId="27B3C628" w14:textId="0A06D77A" w:rsidR="00C32796" w:rsidRPr="00950CBF" w:rsidRDefault="006022E4" w:rsidP="002A085B">
      <w:pPr>
        <w:numPr>
          <w:ilvl w:val="0"/>
          <w:numId w:val="22"/>
        </w:numPr>
        <w:spacing w:after="240"/>
        <w:contextualSpacing/>
        <w:rPr>
          <w:bCs/>
          <w:iCs/>
        </w:rPr>
      </w:pPr>
      <w:r>
        <w:rPr>
          <w:bCs/>
          <w:iCs/>
        </w:rPr>
        <w:t>e</w:t>
      </w:r>
      <w:r w:rsidR="00C32796" w:rsidRPr="00950CBF">
        <w:rPr>
          <w:bCs/>
          <w:iCs/>
        </w:rPr>
        <w:t>quipment or supplies allocated</w:t>
      </w:r>
      <w:r w:rsidR="00B958A8">
        <w:rPr>
          <w:bCs/>
          <w:iCs/>
        </w:rPr>
        <w:t>,</w:t>
      </w:r>
      <w:r w:rsidR="00C32796" w:rsidRPr="00950CBF">
        <w:rPr>
          <w:bCs/>
          <w:iCs/>
        </w:rPr>
        <w:t xml:space="preserve"> based on usage.</w:t>
      </w:r>
    </w:p>
    <w:p w14:paraId="4CF22AF6" w14:textId="77777777" w:rsidR="00C32796" w:rsidRDefault="00C32796" w:rsidP="00CF7837">
      <w:pPr>
        <w:spacing w:after="240"/>
        <w:ind w:left="360"/>
        <w:contextualSpacing/>
        <w:rPr>
          <w:bCs/>
          <w:iCs/>
          <w:u w:val="single"/>
        </w:rPr>
      </w:pPr>
    </w:p>
    <w:p w14:paraId="63E2945E" w14:textId="3BDEBD74" w:rsidR="003864AA" w:rsidRPr="003864AA" w:rsidRDefault="003864AA" w:rsidP="003864AA">
      <w:pPr>
        <w:spacing w:after="240"/>
        <w:ind w:left="360"/>
        <w:contextualSpacing/>
      </w:pPr>
      <w:r w:rsidRPr="003864AA">
        <w:rPr>
          <w:bCs/>
          <w:iCs/>
          <w:u w:val="single"/>
        </w:rPr>
        <w:t>Equal Access</w:t>
      </w:r>
      <w:r w:rsidR="00950CBF" w:rsidRPr="00E35B76">
        <w:rPr>
          <w:bCs/>
          <w:iCs/>
        </w:rPr>
        <w:t xml:space="preserve"> – </w:t>
      </w:r>
      <w:r w:rsidR="00F8340F">
        <w:rPr>
          <w:bCs/>
          <w:iCs/>
        </w:rPr>
        <w:t xml:space="preserve">Equal access </w:t>
      </w:r>
      <w:r w:rsidR="00E12233">
        <w:rPr>
          <w:bCs/>
          <w:iCs/>
        </w:rPr>
        <w:t xml:space="preserve">is </w:t>
      </w:r>
      <w:r w:rsidR="00950CBF" w:rsidRPr="00E35B76">
        <w:rPr>
          <w:bCs/>
          <w:iCs/>
        </w:rPr>
        <w:t xml:space="preserve">another </w:t>
      </w:r>
      <w:r w:rsidR="008128FF">
        <w:t xml:space="preserve">allocation basis </w:t>
      </w:r>
      <w:r w:rsidR="00950CBF">
        <w:t>that</w:t>
      </w:r>
      <w:r w:rsidR="008128FF">
        <w:t xml:space="preserve"> may be appropriate to use</w:t>
      </w:r>
      <w:r w:rsidRPr="003864AA">
        <w:t xml:space="preserve"> when the costs being allocated are of equal benefit to all participating </w:t>
      </w:r>
      <w:r w:rsidR="008128FF">
        <w:t xml:space="preserve">workforce </w:t>
      </w:r>
      <w:r w:rsidRPr="003864AA">
        <w:t>partners.</w:t>
      </w:r>
      <w:r w:rsidR="00777A7E">
        <w:t xml:space="preserve"> </w:t>
      </w:r>
      <w:r w:rsidRPr="003864AA">
        <w:t xml:space="preserve">In </w:t>
      </w:r>
      <w:r w:rsidR="008128FF">
        <w:t>this</w:t>
      </w:r>
      <w:r w:rsidRPr="003864AA">
        <w:t xml:space="preserve"> case, the pooled costs are allocated </w:t>
      </w:r>
      <w:r w:rsidR="003A038E">
        <w:t xml:space="preserve">equally </w:t>
      </w:r>
      <w:r w:rsidRPr="003864AA">
        <w:t xml:space="preserve">to each participating </w:t>
      </w:r>
      <w:r w:rsidR="008128FF">
        <w:t xml:space="preserve">workforce </w:t>
      </w:r>
      <w:r w:rsidRPr="003864AA">
        <w:t>partner.</w:t>
      </w:r>
      <w:r w:rsidR="00777A7E">
        <w:t xml:space="preserve"> </w:t>
      </w:r>
      <w:r w:rsidRPr="003864AA">
        <w:t xml:space="preserve">This </w:t>
      </w:r>
      <w:r w:rsidR="003A038E">
        <w:t xml:space="preserve">allocation </w:t>
      </w:r>
      <w:r w:rsidRPr="003864AA">
        <w:t>basis might</w:t>
      </w:r>
      <w:r w:rsidR="003A038E">
        <w:t xml:space="preserve"> also</w:t>
      </w:r>
      <w:r w:rsidRPr="003864AA">
        <w:t xml:space="preserve"> be suitable when allocating universal service costs or costs associated with the display and provision of information related to the services available within the </w:t>
      </w:r>
      <w:r w:rsidR="00EC4D60">
        <w:t>Workforce Solutions Office</w:t>
      </w:r>
      <w:r w:rsidRPr="003864AA">
        <w:t>.</w:t>
      </w:r>
      <w:r w:rsidR="00777A7E">
        <w:t xml:space="preserve"> </w:t>
      </w:r>
      <w:r w:rsidRPr="003864AA">
        <w:t>An equal access basis is not appropriate when the cost</w:t>
      </w:r>
      <w:r w:rsidR="00F8340F">
        <w:t xml:space="preserve"> </w:t>
      </w:r>
      <w:r w:rsidRPr="003864AA">
        <w:t xml:space="preserve">benefit varies by </w:t>
      </w:r>
      <w:r w:rsidR="00EC4D60">
        <w:t xml:space="preserve">workforce </w:t>
      </w:r>
      <w:r w:rsidRPr="003864AA">
        <w:t>partner.</w:t>
      </w:r>
    </w:p>
    <w:p w14:paraId="1FC23494" w14:textId="77777777" w:rsidR="00BE33BA" w:rsidRDefault="00BE33BA" w:rsidP="00CF7837">
      <w:pPr>
        <w:spacing w:after="240"/>
        <w:ind w:left="360"/>
        <w:contextualSpacing/>
      </w:pPr>
    </w:p>
    <w:p w14:paraId="12338B6B" w14:textId="77777777" w:rsidR="003864AA" w:rsidRPr="00A73B51" w:rsidRDefault="003864AA" w:rsidP="008B2A60">
      <w:pPr>
        <w:spacing w:before="240" w:after="120"/>
        <w:ind w:left="360"/>
        <w:rPr>
          <w:b/>
        </w:rPr>
      </w:pPr>
      <w:r w:rsidRPr="00A73B51">
        <w:rPr>
          <w:b/>
        </w:rPr>
        <w:t>Standards for Acceptable Bases</w:t>
      </w:r>
    </w:p>
    <w:p w14:paraId="12243839" w14:textId="2C8C73A0" w:rsidR="0017307D" w:rsidRPr="0017307D" w:rsidRDefault="00BE33BA" w:rsidP="0017307D">
      <w:pPr>
        <w:pStyle w:val="Default"/>
        <w:ind w:left="360"/>
      </w:pPr>
      <w:r>
        <w:t>An allocation base is acceptable if it represents a fair measure of cost benefit and if it results in an equitable and reasonable distribution of the costs of services rendered or goods provided.</w:t>
      </w:r>
      <w:r w:rsidR="00777A7E">
        <w:t xml:space="preserve"> </w:t>
      </w:r>
      <w:r>
        <w:t>Each base should be considered on its own merit and the degree of equity and reasonableness it will achieve in allocating infrastructure or additional costs.</w:t>
      </w:r>
      <w:r w:rsidR="00777A7E">
        <w:t xml:space="preserve"> </w:t>
      </w:r>
      <w:r w:rsidR="0017307D">
        <w:t>I</w:t>
      </w:r>
      <w:r w:rsidR="0017307D" w:rsidRPr="0017307D">
        <w:t>n selecting a method to allocate infrastructure and additional costs, consider the additional effort and expense required to achieve a greater degree of accuracy.</w:t>
      </w:r>
    </w:p>
    <w:p w14:paraId="7E560701" w14:textId="77777777" w:rsidR="00BE33BA" w:rsidRDefault="00BE33BA" w:rsidP="00953B05">
      <w:pPr>
        <w:ind w:left="360"/>
      </w:pPr>
    </w:p>
    <w:p w14:paraId="4557BBD5" w14:textId="6B16E521" w:rsidR="00BE33BA" w:rsidRDefault="00BE33BA" w:rsidP="00953B05">
      <w:pPr>
        <w:ind w:left="360"/>
      </w:pPr>
      <w:r>
        <w:t>The standards for acceptable allocation bases</w:t>
      </w:r>
      <w:r w:rsidR="007170B9">
        <w:t xml:space="preserve"> are as follows</w:t>
      </w:r>
      <w:r>
        <w:t xml:space="preserve">: </w:t>
      </w:r>
    </w:p>
    <w:p w14:paraId="51CDA7A1" w14:textId="68610298" w:rsidR="00BE33BA" w:rsidRPr="00CD00D4" w:rsidRDefault="00BE33BA" w:rsidP="002A085B">
      <w:pPr>
        <w:pStyle w:val="ListParagraph"/>
        <w:numPr>
          <w:ilvl w:val="0"/>
          <w:numId w:val="23"/>
        </w:numPr>
      </w:pPr>
      <w:r w:rsidRPr="00950F1F">
        <w:rPr>
          <w:b/>
        </w:rPr>
        <w:t>Minimal Distortion</w:t>
      </w:r>
      <w:r>
        <w:t xml:space="preserve"> allocate</w:t>
      </w:r>
      <w:r w:rsidR="00F12B7B">
        <w:t>s</w:t>
      </w:r>
      <w:r>
        <w:t xml:space="preserve"> costs in a fair and equitable manner without distorting the results.</w:t>
      </w:r>
      <w:r w:rsidR="00777A7E">
        <w:t xml:space="preserve"> </w:t>
      </w:r>
      <w:r>
        <w:t xml:space="preserve">This requires </w:t>
      </w:r>
      <w:r w:rsidRPr="00950F1F">
        <w:t xml:space="preserve">that the base be as causally related as possible to the types of costs being allocated, so that benefit can be measured as accurately as possible. For example, building costs may be allocated based on </w:t>
      </w:r>
      <w:r w:rsidR="00F12B7B">
        <w:t xml:space="preserve">the </w:t>
      </w:r>
      <w:r w:rsidRPr="00950F1F">
        <w:t xml:space="preserve">square footage used by a </w:t>
      </w:r>
      <w:r w:rsidR="0017307D">
        <w:t xml:space="preserve">workforce </w:t>
      </w:r>
      <w:r w:rsidRPr="00950F1F">
        <w:t>partner program.</w:t>
      </w:r>
    </w:p>
    <w:p w14:paraId="383BC8D6" w14:textId="7A19C4D7" w:rsidR="00953B05" w:rsidRDefault="00BE33BA" w:rsidP="002A085B">
      <w:pPr>
        <w:pStyle w:val="ListParagraph"/>
        <w:numPr>
          <w:ilvl w:val="0"/>
          <w:numId w:val="23"/>
        </w:numPr>
      </w:pPr>
      <w:r w:rsidRPr="00950F1F">
        <w:rPr>
          <w:b/>
        </w:rPr>
        <w:t>General Acceptability</w:t>
      </w:r>
      <w:r>
        <w:t xml:space="preserve"> should be generally accepted and in conformance with </w:t>
      </w:r>
      <w:r w:rsidR="007170B9">
        <w:t>g</w:t>
      </w:r>
      <w:r>
        <w:t xml:space="preserve">enerally </w:t>
      </w:r>
      <w:r w:rsidR="007170B9">
        <w:t>a</w:t>
      </w:r>
      <w:r w:rsidRPr="005D19FA">
        <w:t xml:space="preserve">ccepted </w:t>
      </w:r>
      <w:r w:rsidR="007170B9">
        <w:t>a</w:t>
      </w:r>
      <w:r w:rsidRPr="005D19FA">
        <w:t xml:space="preserve">ccounting </w:t>
      </w:r>
      <w:r w:rsidR="007170B9">
        <w:t>p</w:t>
      </w:r>
      <w:r w:rsidRPr="005D19FA">
        <w:t xml:space="preserve">rinciples. For example, the base should be consistently applied over time. </w:t>
      </w:r>
      <w:r w:rsidR="0017307D">
        <w:t>T</w:t>
      </w:r>
      <w:r w:rsidRPr="005D19FA">
        <w:t xml:space="preserve">he base should also be drawn from the same period during which the costs have been incurred and allocated. </w:t>
      </w:r>
    </w:p>
    <w:p w14:paraId="0B993CD8" w14:textId="4E01C442" w:rsidR="00953B05" w:rsidRPr="005D19FA" w:rsidRDefault="00BE33BA" w:rsidP="002A085B">
      <w:pPr>
        <w:pStyle w:val="ListParagraph"/>
        <w:numPr>
          <w:ilvl w:val="0"/>
          <w:numId w:val="23"/>
        </w:numPr>
      </w:pPr>
      <w:r w:rsidRPr="00953B05">
        <w:rPr>
          <w:b/>
        </w:rPr>
        <w:t>Represents Actual Cost or Effort Expended</w:t>
      </w:r>
      <w:r>
        <w:t xml:space="preserve"> should </w:t>
      </w:r>
      <w:r w:rsidRPr="005D19FA">
        <w:t>be a measure of actual cost or actual effort expended</w:t>
      </w:r>
      <w:r>
        <w:t>.</w:t>
      </w:r>
      <w:r w:rsidR="00777A7E">
        <w:t xml:space="preserve"> </w:t>
      </w:r>
      <w:r>
        <w:t>It should be based</w:t>
      </w:r>
      <w:r w:rsidRPr="005D19FA">
        <w:t xml:space="preserve"> on historical data</w:t>
      </w:r>
      <w:r>
        <w:t xml:space="preserve"> and</w:t>
      </w:r>
      <w:r w:rsidRPr="005D19FA">
        <w:t xml:space="preserve"> not solely on a plan, projection, budget, job description, or other estimates of planned activity. This means that </w:t>
      </w:r>
      <w:r w:rsidR="0017307D">
        <w:t xml:space="preserve">workforce </w:t>
      </w:r>
      <w:r w:rsidRPr="005D19FA">
        <w:t>partner contributions determined from allocation methodologies based originally on a budget must be reconciled periodically to actual costs to ensure</w:t>
      </w:r>
      <w:r w:rsidR="007170B9">
        <w:t xml:space="preserve"> that</w:t>
      </w:r>
      <w:r w:rsidRPr="005D19FA">
        <w:t xml:space="preserve"> the contribution </w:t>
      </w:r>
      <w:r w:rsidR="007170B9">
        <w:t xml:space="preserve">reflects the </w:t>
      </w:r>
      <w:r w:rsidRPr="005D19FA">
        <w:t xml:space="preserve">relative benefits received by the partner over time. </w:t>
      </w:r>
    </w:p>
    <w:p w14:paraId="4CF1F2D9" w14:textId="1F006928" w:rsidR="00953B05" w:rsidRDefault="00BE33BA" w:rsidP="002A085B">
      <w:pPr>
        <w:pStyle w:val="ListParagraph"/>
        <w:numPr>
          <w:ilvl w:val="0"/>
          <w:numId w:val="23"/>
        </w:numPr>
      </w:pPr>
      <w:r w:rsidRPr="00953B05">
        <w:rPr>
          <w:b/>
        </w:rPr>
        <w:t>Timely Management Control</w:t>
      </w:r>
      <w:r>
        <w:t xml:space="preserve"> should be within </w:t>
      </w:r>
      <w:r w:rsidRPr="00CD00D4">
        <w:t xml:space="preserve">management’s ability to control on a timely basis. The base should produce reliable and fairly predictable results. If the base is erratic and unpredictable, beyond management’s ability to control, or not timely, it is likely to produce unacceptable results. For example, if time studies are used, but do not accurately reflect seasonal or workload fluctuations, such a base may not be suitable </w:t>
      </w:r>
      <w:r w:rsidR="005719A2">
        <w:t xml:space="preserve">for </w:t>
      </w:r>
      <w:r w:rsidRPr="00CD00D4">
        <w:t xml:space="preserve">allocating costs. </w:t>
      </w:r>
    </w:p>
    <w:p w14:paraId="1E2960AD" w14:textId="6DCEDF9F" w:rsidR="00953B05" w:rsidRDefault="00BE33BA" w:rsidP="002A085B">
      <w:pPr>
        <w:pStyle w:val="ListParagraph"/>
        <w:numPr>
          <w:ilvl w:val="0"/>
          <w:numId w:val="23"/>
        </w:numPr>
      </w:pPr>
      <w:r w:rsidRPr="00953B05">
        <w:rPr>
          <w:b/>
        </w:rPr>
        <w:t>Consistency with Variations in Funding</w:t>
      </w:r>
      <w:r>
        <w:t xml:space="preserve"> the base must be able to accommodate </w:t>
      </w:r>
      <w:r w:rsidRPr="00CD00D4">
        <w:t xml:space="preserve">and withstand changes in funding during the year and from year to year. If the base includes factors that are affected by variations in funding, it could produce distorted results. </w:t>
      </w:r>
    </w:p>
    <w:p w14:paraId="5A8BC5E7" w14:textId="3465CA87" w:rsidR="00953B05" w:rsidRDefault="00BE33BA" w:rsidP="002A085B">
      <w:pPr>
        <w:pStyle w:val="ListParagraph"/>
        <w:numPr>
          <w:ilvl w:val="0"/>
          <w:numId w:val="23"/>
        </w:numPr>
      </w:pPr>
      <w:r w:rsidRPr="00953B05">
        <w:rPr>
          <w:b/>
        </w:rPr>
        <w:lastRenderedPageBreak/>
        <w:t>Materiality of Costs Involved</w:t>
      </w:r>
      <w:r>
        <w:t xml:space="preserve"> the time and expense </w:t>
      </w:r>
      <w:r w:rsidRPr="00CD00D4">
        <w:t xml:space="preserve">spent in developing and implementing the base should not be greater than justified by the materiality of the costs to be allocated. In other words, </w:t>
      </w:r>
      <w:r w:rsidR="00FB4B5D">
        <w:t>an entity</w:t>
      </w:r>
      <w:r w:rsidRPr="00CD00D4">
        <w:t xml:space="preserve"> should not spend more on obtaining the information needed to allocate pooled costs than the dollars in the pool warrant. The base should be sufficiently detailed to provide the most equitable and accurate allocation possible. At the same time, the base should be simple enough to be efficient while still attaining a fair distribution of costs. </w:t>
      </w:r>
    </w:p>
    <w:p w14:paraId="46D107C4" w14:textId="40EF415D" w:rsidR="00BE33BA" w:rsidRDefault="00BE33BA" w:rsidP="002A085B">
      <w:pPr>
        <w:pStyle w:val="ListParagraph"/>
        <w:numPr>
          <w:ilvl w:val="0"/>
          <w:numId w:val="23"/>
        </w:numPr>
      </w:pPr>
      <w:r w:rsidRPr="00953B05">
        <w:rPr>
          <w:b/>
        </w:rPr>
        <w:t>Practicality and Cost of Using the Base</w:t>
      </w:r>
      <w:r>
        <w:t xml:space="preserve"> should be as efficient as possible in terms of the cost or effort </w:t>
      </w:r>
      <w:r w:rsidR="00CF3A37">
        <w:t xml:space="preserve">involved </w:t>
      </w:r>
      <w:r>
        <w:t>in developing it.</w:t>
      </w:r>
      <w:r w:rsidR="00777A7E">
        <w:t xml:space="preserve"> </w:t>
      </w:r>
      <w:r>
        <w:t xml:space="preserve">Whenever possible, a database that already exists </w:t>
      </w:r>
      <w:r w:rsidRPr="00CD00D4">
        <w:t xml:space="preserve">in the financial or participant record </w:t>
      </w:r>
      <w:proofErr w:type="gramStart"/>
      <w:r w:rsidRPr="00CD00D4">
        <w:t>keeping</w:t>
      </w:r>
      <w:proofErr w:type="gramEnd"/>
      <w:r w:rsidRPr="00CD00D4">
        <w:t xml:space="preserve"> and reporting systems should be used rather than creating a separate database to be used only for allocating costs.</w:t>
      </w:r>
    </w:p>
    <w:p w14:paraId="5FACCCF7" w14:textId="421C3CB8" w:rsidR="003864AA" w:rsidRPr="003864AA" w:rsidRDefault="003864AA" w:rsidP="003864AA">
      <w:r w:rsidRPr="003864AA">
        <w:t xml:space="preserve"> </w:t>
      </w:r>
    </w:p>
    <w:p w14:paraId="03BFD429" w14:textId="3C92186B" w:rsidR="003864AA" w:rsidRDefault="004951E2" w:rsidP="00BE33BA">
      <w:r>
        <w:t>Other e</w:t>
      </w:r>
      <w:r w:rsidR="00BE33BA">
        <w:t xml:space="preserve">xamples of cost pools and possible allocation bases are available in </w:t>
      </w:r>
      <w:hyperlink w:anchor="_APPENDIX_E:_EXAMPLES:" w:history="1">
        <w:r w:rsidR="009328D8">
          <w:rPr>
            <w:rStyle w:val="Hyperlink"/>
          </w:rPr>
          <w:t>Appendix E</w:t>
        </w:r>
      </w:hyperlink>
      <w:r w:rsidR="00BE33BA">
        <w:t xml:space="preserve">. </w:t>
      </w:r>
    </w:p>
    <w:p w14:paraId="68FC5871" w14:textId="77777777" w:rsidR="004951E2" w:rsidRDefault="004951E2" w:rsidP="003864AA">
      <w:pPr>
        <w:rPr>
          <w:b/>
          <w:bCs/>
        </w:rPr>
      </w:pPr>
    </w:p>
    <w:p w14:paraId="3DE6C6CE" w14:textId="1A6095C4" w:rsidR="003864AA" w:rsidRPr="003864AA" w:rsidRDefault="003864AA" w:rsidP="003864AA">
      <w:r w:rsidRPr="00EC4D60">
        <w:rPr>
          <w:bCs/>
        </w:rPr>
        <w:t xml:space="preserve">Additional </w:t>
      </w:r>
      <w:r w:rsidR="00950CBF">
        <w:rPr>
          <w:bCs/>
        </w:rPr>
        <w:t>c</w:t>
      </w:r>
      <w:r w:rsidRPr="00EC4D60">
        <w:rPr>
          <w:bCs/>
        </w:rPr>
        <w:t>onsiderations</w:t>
      </w:r>
      <w:r w:rsidR="00EC4D60">
        <w:rPr>
          <w:bCs/>
        </w:rPr>
        <w:t xml:space="preserve"> related to </w:t>
      </w:r>
      <w:r w:rsidRPr="003864AA">
        <w:t>the allocation of costs</w:t>
      </w:r>
      <w:r w:rsidR="00EC4D60">
        <w:t xml:space="preserve"> </w:t>
      </w:r>
      <w:r w:rsidR="00E35B76">
        <w:t>are described as f</w:t>
      </w:r>
      <w:r w:rsidRPr="003864AA">
        <w:t>ollow</w:t>
      </w:r>
      <w:r w:rsidR="00950CBF">
        <w:t>s</w:t>
      </w:r>
      <w:r w:rsidR="00EC4D60">
        <w:t>:</w:t>
      </w:r>
    </w:p>
    <w:p w14:paraId="741715F9" w14:textId="7B0F2607" w:rsidR="00EC4D60" w:rsidRPr="00EC4D60" w:rsidRDefault="00EC4D60" w:rsidP="002A085B">
      <w:pPr>
        <w:pStyle w:val="ListParagraph"/>
        <w:numPr>
          <w:ilvl w:val="0"/>
          <w:numId w:val="48"/>
        </w:numPr>
        <w:ind w:left="360"/>
        <w:rPr>
          <w:bCs/>
          <w:iCs/>
          <w:u w:val="single"/>
        </w:rPr>
      </w:pPr>
      <w:r w:rsidRPr="00575000">
        <w:rPr>
          <w:b/>
          <w:bCs/>
          <w:iCs/>
        </w:rPr>
        <w:t>Actual Costs</w:t>
      </w:r>
      <w:r w:rsidR="00E44EED">
        <w:rPr>
          <w:bCs/>
          <w:iCs/>
        </w:rPr>
        <w:t xml:space="preserve"> –</w:t>
      </w:r>
      <w:r w:rsidRPr="00EC4D60">
        <w:rPr>
          <w:bCs/>
          <w:iCs/>
        </w:rPr>
        <w:t xml:space="preserve"> </w:t>
      </w:r>
      <w:r w:rsidR="003864AA" w:rsidRPr="003864AA">
        <w:t xml:space="preserve">any method that initially uses estimated numbers, </w:t>
      </w:r>
      <w:r>
        <w:t>such as</w:t>
      </w:r>
      <w:r w:rsidR="003864AA" w:rsidRPr="003864AA">
        <w:t xml:space="preserve"> participants, data elements, space use, or other costs that must use pre-budgeted amounts, must be adjusted to actual data when it is available.</w:t>
      </w:r>
      <w:r w:rsidR="00777A7E">
        <w:t xml:space="preserve"> </w:t>
      </w:r>
      <w:r>
        <w:t>C</w:t>
      </w:r>
      <w:r w:rsidR="003864AA" w:rsidRPr="003864AA">
        <w:t xml:space="preserve">ost allocation must be </w:t>
      </w:r>
      <w:r w:rsidR="001853F5">
        <w:t xml:space="preserve">determined using </w:t>
      </w:r>
      <w:r w:rsidR="003864AA" w:rsidRPr="003864AA">
        <w:t>actual costs.</w:t>
      </w:r>
      <w:r w:rsidR="00777A7E">
        <w:t xml:space="preserve"> </w:t>
      </w:r>
      <w:r w:rsidR="003864AA" w:rsidRPr="003864AA">
        <w:t xml:space="preserve">While </w:t>
      </w:r>
      <w:r>
        <w:t>workforce</w:t>
      </w:r>
      <w:r w:rsidR="003864AA" w:rsidRPr="003864AA">
        <w:t xml:space="preserve"> partners may agree on a methodology </w:t>
      </w:r>
      <w:r w:rsidR="001853F5">
        <w:t xml:space="preserve">for determining </w:t>
      </w:r>
      <w:r w:rsidR="003864AA" w:rsidRPr="003864AA">
        <w:t xml:space="preserve">the proportionate share of costs by partner and </w:t>
      </w:r>
      <w:r w:rsidR="001853F5">
        <w:t xml:space="preserve">for </w:t>
      </w:r>
      <w:r w:rsidR="003864AA" w:rsidRPr="003864AA">
        <w:t>conduct</w:t>
      </w:r>
      <w:r w:rsidR="001853F5">
        <w:t>ing</w:t>
      </w:r>
      <w:r w:rsidR="003864AA" w:rsidRPr="003864AA">
        <w:t xml:space="preserve"> preliminary allocations based on estimates or the shared budget, these estimates must be reconciled to actual costs on a periodic basis.</w:t>
      </w:r>
      <w:r w:rsidR="00777A7E">
        <w:t xml:space="preserve"> </w:t>
      </w:r>
      <w:r w:rsidR="003864AA" w:rsidRPr="003864AA">
        <w:t xml:space="preserve">An integral part of this step in the process is developing a schedule for the provision of information and the reconciliation process. </w:t>
      </w:r>
    </w:p>
    <w:p w14:paraId="39612904" w14:textId="0C6CDBF9" w:rsidR="003864AA" w:rsidRPr="00EC4D60" w:rsidRDefault="003864AA" w:rsidP="002A085B">
      <w:pPr>
        <w:pStyle w:val="ListParagraph"/>
        <w:numPr>
          <w:ilvl w:val="0"/>
          <w:numId w:val="48"/>
        </w:numPr>
        <w:ind w:left="360"/>
        <w:rPr>
          <w:bCs/>
          <w:iCs/>
        </w:rPr>
      </w:pPr>
      <w:r w:rsidRPr="00575000">
        <w:rPr>
          <w:b/>
          <w:bCs/>
          <w:iCs/>
        </w:rPr>
        <w:t>Information Sharing</w:t>
      </w:r>
      <w:r w:rsidR="00EC4D60">
        <w:rPr>
          <w:bCs/>
          <w:iCs/>
        </w:rPr>
        <w:t xml:space="preserve"> – in order </w:t>
      </w:r>
      <w:r w:rsidRPr="003864AA">
        <w:t xml:space="preserve">for the cost allocations to be performed, </w:t>
      </w:r>
      <w:r w:rsidR="00EC4D60">
        <w:t xml:space="preserve">workforce </w:t>
      </w:r>
      <w:r w:rsidRPr="003864AA">
        <w:t>partner agencies must share information that may be used in the allocation methodology.</w:t>
      </w:r>
      <w:r w:rsidR="00777A7E">
        <w:t xml:space="preserve"> </w:t>
      </w:r>
      <w:r w:rsidR="00EC4D60">
        <w:t xml:space="preserve">For example, </w:t>
      </w:r>
      <w:r w:rsidRPr="003864AA">
        <w:t xml:space="preserve">if the allocation base requires numbers of customers receiving a specific service from a </w:t>
      </w:r>
      <w:r w:rsidR="00EC4D60">
        <w:t xml:space="preserve">workforce </w:t>
      </w:r>
      <w:r w:rsidRPr="003864AA">
        <w:t>partner, then that information must be made available to all partners in a timely manner.</w:t>
      </w:r>
      <w:r w:rsidR="00777A7E">
        <w:t xml:space="preserve"> </w:t>
      </w:r>
      <w:r w:rsidR="00EC4D60">
        <w:t xml:space="preserve">If </w:t>
      </w:r>
      <w:r w:rsidRPr="003864AA">
        <w:t xml:space="preserve">there </w:t>
      </w:r>
      <w:r w:rsidR="00EC4D60">
        <w:t>are</w:t>
      </w:r>
      <w:r w:rsidRPr="003864AA">
        <w:t xml:space="preserve"> privacy considerations associated with the provision of this information, </w:t>
      </w:r>
      <w:r w:rsidR="00EC4D60">
        <w:t>then</w:t>
      </w:r>
      <w:r w:rsidRPr="003864AA">
        <w:t xml:space="preserve"> these issues should be resolved before the process is completed.</w:t>
      </w:r>
    </w:p>
    <w:p w14:paraId="4DE2E3AF" w14:textId="79E75DB3" w:rsidR="003864AA" w:rsidRPr="00EC4D60" w:rsidRDefault="00EC4D60" w:rsidP="002A085B">
      <w:pPr>
        <w:pStyle w:val="ListParagraph"/>
        <w:numPr>
          <w:ilvl w:val="0"/>
          <w:numId w:val="48"/>
        </w:numPr>
        <w:ind w:left="360"/>
        <w:rPr>
          <w:bCs/>
          <w:iCs/>
        </w:rPr>
      </w:pPr>
      <w:r w:rsidRPr="00575000">
        <w:rPr>
          <w:b/>
        </w:rPr>
        <w:t>Reconciliation and Adjustment</w:t>
      </w:r>
      <w:r w:rsidR="00E44EED">
        <w:rPr>
          <w:bCs/>
          <w:iCs/>
        </w:rPr>
        <w:t xml:space="preserve"> –</w:t>
      </w:r>
      <w:r>
        <w:t xml:space="preserve"> </w:t>
      </w:r>
      <w:r w:rsidR="004343FA">
        <w:t>t</w:t>
      </w:r>
      <w:r w:rsidR="003864AA" w:rsidRPr="003864AA">
        <w:t xml:space="preserve">he reconciliation and adjustment process will require the provision of actual financial information by </w:t>
      </w:r>
      <w:r>
        <w:t xml:space="preserve">workforce </w:t>
      </w:r>
      <w:r w:rsidR="00575000">
        <w:t>partner</w:t>
      </w:r>
      <w:r w:rsidR="00362FB2">
        <w:t>s</w:t>
      </w:r>
      <w:r w:rsidR="00575000">
        <w:t>.</w:t>
      </w:r>
      <w:r w:rsidR="00777A7E">
        <w:t xml:space="preserve"> </w:t>
      </w:r>
      <w:r w:rsidR="00575000">
        <w:t>A</w:t>
      </w:r>
      <w:r w:rsidR="003864AA" w:rsidRPr="003864AA">
        <w:t xml:space="preserve">s with customer information, this data must be provided to all </w:t>
      </w:r>
      <w:r w:rsidR="00575000">
        <w:t xml:space="preserve">workforce </w:t>
      </w:r>
      <w:r w:rsidR="003864AA" w:rsidRPr="003864AA">
        <w:t>partners on a timely basis.</w:t>
      </w:r>
      <w:r w:rsidR="00777A7E">
        <w:t xml:space="preserve"> </w:t>
      </w:r>
      <w:r w:rsidR="00575000">
        <w:t>A</w:t>
      </w:r>
      <w:r w:rsidR="003864AA" w:rsidRPr="003864AA">
        <w:t xml:space="preserve">ny issues related to privacy considerations must be resolved before the cost allocation and resource sharing process is completed, and the time frames for providing the information should be included in the reconciliation </w:t>
      </w:r>
      <w:r w:rsidR="00575000">
        <w:t>process.</w:t>
      </w:r>
    </w:p>
    <w:p w14:paraId="4C84D3A4" w14:textId="58CD884F" w:rsidR="003864AA" w:rsidRPr="003864AA" w:rsidRDefault="003864AA" w:rsidP="00F87C3D">
      <w:pPr>
        <w:pStyle w:val="Heading3"/>
      </w:pPr>
      <w:bookmarkStart w:id="305" w:name="_BUDGET_CONTROLS"/>
      <w:bookmarkStart w:id="306" w:name="_Toc483501949"/>
      <w:bookmarkStart w:id="307" w:name="_Toc483502520"/>
      <w:bookmarkStart w:id="308" w:name="_Toc357450042"/>
      <w:bookmarkStart w:id="309" w:name="_Toc357452107"/>
      <w:bookmarkStart w:id="310" w:name="_Toc357452867"/>
      <w:bookmarkStart w:id="311" w:name="_Toc357453294"/>
      <w:bookmarkStart w:id="312" w:name="_Toc357453383"/>
      <w:bookmarkStart w:id="313" w:name="_Toc357453513"/>
      <w:bookmarkStart w:id="314" w:name="_Toc357453893"/>
      <w:bookmarkStart w:id="315" w:name="_Toc483894694"/>
      <w:bookmarkStart w:id="316" w:name="_Toc487209037"/>
      <w:bookmarkStart w:id="317" w:name="_Toc24618749"/>
      <w:bookmarkEnd w:id="305"/>
      <w:r w:rsidRPr="003864AA">
        <w:t>BUDGET CONTROLS</w:t>
      </w:r>
      <w:bookmarkEnd w:id="306"/>
      <w:bookmarkEnd w:id="307"/>
      <w:bookmarkEnd w:id="308"/>
      <w:bookmarkEnd w:id="309"/>
      <w:bookmarkEnd w:id="310"/>
      <w:bookmarkEnd w:id="311"/>
      <w:bookmarkEnd w:id="312"/>
      <w:bookmarkEnd w:id="313"/>
      <w:bookmarkEnd w:id="314"/>
      <w:bookmarkEnd w:id="315"/>
      <w:bookmarkEnd w:id="316"/>
      <w:bookmarkEnd w:id="317"/>
    </w:p>
    <w:p w14:paraId="696385EB" w14:textId="7DB1817A" w:rsidR="00C546CA" w:rsidRPr="00C546CA" w:rsidRDefault="00E855BE" w:rsidP="00C546CA">
      <w:r>
        <w:t>T</w:t>
      </w:r>
      <w:r w:rsidR="00C546CA" w:rsidRPr="00C546CA">
        <w:t xml:space="preserve">he one-stop operating budget </w:t>
      </w:r>
      <w:r>
        <w:t xml:space="preserve">must </w:t>
      </w:r>
      <w:r w:rsidR="00C546CA" w:rsidRPr="00C546CA">
        <w:t>be periodically reconciled against actual costs incurred and adjusted accordingly.</w:t>
      </w:r>
      <w:r w:rsidR="00777A7E">
        <w:t xml:space="preserve"> </w:t>
      </w:r>
      <w:r>
        <w:t>T</w:t>
      </w:r>
      <w:r w:rsidR="00C546CA" w:rsidRPr="00C546CA">
        <w:t xml:space="preserve">his reconciliation ensures that the budget reflects a cost allocation methodology that demonstrates how infrastructure costs are charged to each </w:t>
      </w:r>
      <w:r>
        <w:t xml:space="preserve">workforce </w:t>
      </w:r>
      <w:r w:rsidR="00C546CA" w:rsidRPr="00C546CA">
        <w:t xml:space="preserve">partner in proportion to the partner’s use of the </w:t>
      </w:r>
      <w:r>
        <w:t xml:space="preserve">Workforce Solutions Office and </w:t>
      </w:r>
      <w:r w:rsidR="00AB057F">
        <w:t xml:space="preserve">the </w:t>
      </w:r>
      <w:r>
        <w:t>relative benefit received.</w:t>
      </w:r>
      <w:r w:rsidR="00777A7E">
        <w:t xml:space="preserve"> </w:t>
      </w:r>
      <w:r>
        <w:t>T</w:t>
      </w:r>
      <w:r w:rsidR="00C546CA" w:rsidRPr="00C546CA">
        <w:t xml:space="preserve">he one-stop operating budget may be further refined by </w:t>
      </w:r>
      <w:r w:rsidR="00242820">
        <w:t xml:space="preserve">the </w:t>
      </w:r>
      <w:r>
        <w:t>workforce</w:t>
      </w:r>
      <w:r w:rsidR="00C546CA" w:rsidRPr="00C546CA">
        <w:t xml:space="preserve"> partners, as needed, to assist in tracking their contributions</w:t>
      </w:r>
      <w:r>
        <w:t xml:space="preserve">, and </w:t>
      </w:r>
      <w:r>
        <w:lastRenderedPageBreak/>
        <w:t>it</w:t>
      </w:r>
      <w:r w:rsidR="00C546CA" w:rsidRPr="00C546CA">
        <w:t xml:space="preserve"> may </w:t>
      </w:r>
      <w:r w:rsidR="00242820">
        <w:t xml:space="preserve">also </w:t>
      </w:r>
      <w:r w:rsidR="00C546CA" w:rsidRPr="00C546CA">
        <w:t>be necessary</w:t>
      </w:r>
      <w:r w:rsidR="00242820">
        <w:t>,</w:t>
      </w:r>
      <w:r w:rsidR="00C546CA" w:rsidRPr="00C546CA">
        <w:t xml:space="preserve"> at times</w:t>
      </w:r>
      <w:r w:rsidR="00242820">
        <w:t>,</w:t>
      </w:r>
      <w:r w:rsidR="00C546CA" w:rsidRPr="00C546CA">
        <w:t xml:space="preserve"> to separate the budget of a comprehensive center from </w:t>
      </w:r>
      <w:r>
        <w:t>an affiliate site</w:t>
      </w:r>
      <w:r w:rsidRPr="00E855BE">
        <w:t xml:space="preserve"> </w:t>
      </w:r>
      <w:r>
        <w:t>(</w:t>
      </w:r>
      <w:r w:rsidRPr="00C546CA">
        <w:t>20 CFR §678.755(b)</w:t>
      </w:r>
      <w:r>
        <w:t>).</w:t>
      </w:r>
    </w:p>
    <w:p w14:paraId="2A1577A4" w14:textId="77777777" w:rsidR="00C546CA" w:rsidRPr="00C546CA" w:rsidRDefault="00C546CA" w:rsidP="00C546CA"/>
    <w:p w14:paraId="638028B0" w14:textId="5A832A07" w:rsidR="00AB660E" w:rsidRDefault="0022616D" w:rsidP="00BE33BA">
      <w:r>
        <w:t xml:space="preserve">Comparing </w:t>
      </w:r>
      <w:r w:rsidR="00242820">
        <w:t>b</w:t>
      </w:r>
      <w:r w:rsidR="00C546CA" w:rsidRPr="00C546CA">
        <w:t>udget</w:t>
      </w:r>
      <w:r w:rsidR="00242820">
        <w:t xml:space="preserve"> items</w:t>
      </w:r>
      <w:r w:rsidR="00C546CA" w:rsidRPr="00C546CA">
        <w:t xml:space="preserve"> to actual </w:t>
      </w:r>
      <w:r w:rsidR="00242820">
        <w:t>costs</w:t>
      </w:r>
      <w:r w:rsidR="00C546CA" w:rsidRPr="00C546CA">
        <w:t xml:space="preserve"> </w:t>
      </w:r>
      <w:r>
        <w:t xml:space="preserve">is </w:t>
      </w:r>
      <w:r w:rsidR="00C546CA" w:rsidRPr="00C546CA">
        <w:t>an established internal control that</w:t>
      </w:r>
      <w:r>
        <w:t>,</w:t>
      </w:r>
      <w:r w:rsidR="00C546CA" w:rsidRPr="00C546CA">
        <w:t xml:space="preserve"> when combined with expenditure projections</w:t>
      </w:r>
      <w:r>
        <w:t>,</w:t>
      </w:r>
      <w:r w:rsidR="00C546CA" w:rsidRPr="00C546CA">
        <w:t xml:space="preserve"> aid</w:t>
      </w:r>
      <w:r>
        <w:t>s</w:t>
      </w:r>
      <w:r w:rsidR="00C546CA" w:rsidRPr="00C546CA">
        <w:t xml:space="preserve"> in fund management by forecasting changes in budgeted</w:t>
      </w:r>
      <w:r w:rsidR="00DA01BC">
        <w:t xml:space="preserve"> </w:t>
      </w:r>
      <w:r w:rsidR="00C546CA" w:rsidRPr="00C546CA">
        <w:t>funding needs.</w:t>
      </w:r>
      <w:r w:rsidR="00777A7E">
        <w:t xml:space="preserve"> </w:t>
      </w:r>
      <w:r>
        <w:t xml:space="preserve">Performing </w:t>
      </w:r>
      <w:r w:rsidR="00C546CA" w:rsidRPr="00C546CA">
        <w:t>budget</w:t>
      </w:r>
      <w:r>
        <w:t>-</w:t>
      </w:r>
      <w:r w:rsidR="00242820">
        <w:t>t</w:t>
      </w:r>
      <w:r w:rsidR="00C546CA" w:rsidRPr="00C546CA">
        <w:t>o</w:t>
      </w:r>
      <w:r>
        <w:t>-</w:t>
      </w:r>
      <w:r w:rsidR="00C546CA" w:rsidRPr="00C546CA">
        <w:t>actual</w:t>
      </w:r>
      <w:r w:rsidR="00242820">
        <w:t xml:space="preserve"> </w:t>
      </w:r>
      <w:r w:rsidR="00C546CA" w:rsidRPr="00C546CA">
        <w:t>comparisons and expenditure projections, communicatin</w:t>
      </w:r>
      <w:r w:rsidR="0037271B">
        <w:t>g</w:t>
      </w:r>
      <w:r w:rsidR="00C546CA" w:rsidRPr="00C546CA">
        <w:t xml:space="preserve"> those results to </w:t>
      </w:r>
      <w:r w:rsidR="00242820">
        <w:t>workforce</w:t>
      </w:r>
      <w:r w:rsidR="00C546CA" w:rsidRPr="00C546CA">
        <w:t xml:space="preserve"> partners, and adjusting the budget accordingly </w:t>
      </w:r>
      <w:r w:rsidR="00DA01BC">
        <w:t>are</w:t>
      </w:r>
      <w:r w:rsidR="00C546CA" w:rsidRPr="00C546CA">
        <w:t xml:space="preserve"> critical to the management of the one-stop operating budget and to ensuring that resources are available for </w:t>
      </w:r>
      <w:r w:rsidR="00242820">
        <w:t>workforce system</w:t>
      </w:r>
      <w:r w:rsidR="00C546CA" w:rsidRPr="00C546CA">
        <w:t xml:space="preserve"> operations.</w:t>
      </w:r>
      <w:r w:rsidR="00BE33BA">
        <w:t xml:space="preserve"> </w:t>
      </w:r>
    </w:p>
    <w:p w14:paraId="584C5899" w14:textId="406263B7" w:rsidR="00784E98" w:rsidRPr="007D4C02" w:rsidRDefault="00412346" w:rsidP="00784E98">
      <w:pPr>
        <w:pStyle w:val="Heading2"/>
        <w:numPr>
          <w:ilvl w:val="3"/>
          <w:numId w:val="3"/>
        </w:numPr>
      </w:pPr>
      <w:bookmarkStart w:id="318" w:name="_Toc480808511"/>
      <w:bookmarkStart w:id="319" w:name="_Toc480808759"/>
      <w:bookmarkStart w:id="320" w:name="_Toc480808878"/>
      <w:bookmarkStart w:id="321" w:name="_Toc483475434"/>
      <w:bookmarkStart w:id="322" w:name="_Toc483501950"/>
      <w:bookmarkStart w:id="323" w:name="_Toc483502521"/>
      <w:bookmarkStart w:id="324" w:name="_Toc357450043"/>
      <w:bookmarkStart w:id="325" w:name="_Toc357452108"/>
      <w:bookmarkStart w:id="326" w:name="_Toc357452868"/>
      <w:bookmarkStart w:id="327" w:name="_Toc357453295"/>
      <w:bookmarkStart w:id="328" w:name="_Toc357453384"/>
      <w:bookmarkStart w:id="329" w:name="_Toc357453514"/>
      <w:bookmarkStart w:id="330" w:name="_Toc357453894"/>
      <w:bookmarkStart w:id="331" w:name="_Toc483894695"/>
      <w:bookmarkStart w:id="332" w:name="_Toc487209038"/>
      <w:bookmarkStart w:id="333" w:name="_Toc24618750"/>
      <w:r w:rsidRPr="006849DC">
        <w:rPr>
          <w:rFonts w:cs="Times New Roman"/>
        </w:rPr>
        <w:t>INFRASTRUCTURE FUNDING AGREEMENT</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180D1CF8" w14:textId="74F0429B" w:rsidR="003A2EFE" w:rsidRDefault="00C82CD9" w:rsidP="00E35B76">
      <w:pPr>
        <w:widowControl w:val="0"/>
        <w:autoSpaceDE w:val="0"/>
        <w:autoSpaceDN w:val="0"/>
        <w:adjustRightInd w:val="0"/>
        <w:rPr>
          <w:szCs w:val="20"/>
        </w:rPr>
      </w:pPr>
      <w:r>
        <w:rPr>
          <w:szCs w:val="20"/>
        </w:rPr>
        <w:t>The IFA contains the infrastructure costs budget, which is an integral component of the overall one-stop operating budget.</w:t>
      </w:r>
      <w:r w:rsidR="00777A7E">
        <w:rPr>
          <w:szCs w:val="20"/>
        </w:rPr>
        <w:t xml:space="preserve"> </w:t>
      </w:r>
      <w:r w:rsidR="00362FB2">
        <w:rPr>
          <w:szCs w:val="20"/>
        </w:rPr>
        <w:t xml:space="preserve">Whenever possible, </w:t>
      </w:r>
      <w:r>
        <w:rPr>
          <w:szCs w:val="20"/>
        </w:rPr>
        <w:t>Boards, CEOs, and workforce partners are strongly encouraged to negotiate the IFA, along with additional costs, when developing the operating budget for the local workforce system.</w:t>
      </w:r>
      <w:r w:rsidR="00777A7E">
        <w:rPr>
          <w:szCs w:val="20"/>
        </w:rPr>
        <w:t xml:space="preserve"> </w:t>
      </w:r>
      <w:r>
        <w:rPr>
          <w:szCs w:val="20"/>
        </w:rPr>
        <w:t xml:space="preserve">Both the operating budget and IFA are required components of the MOU. </w:t>
      </w:r>
    </w:p>
    <w:p w14:paraId="13D8949A" w14:textId="77777777" w:rsidR="003A2EFE" w:rsidRDefault="003A2EFE" w:rsidP="00E35B76">
      <w:pPr>
        <w:widowControl w:val="0"/>
        <w:autoSpaceDE w:val="0"/>
        <w:autoSpaceDN w:val="0"/>
        <w:adjustRightInd w:val="0"/>
        <w:rPr>
          <w:szCs w:val="20"/>
        </w:rPr>
      </w:pPr>
    </w:p>
    <w:p w14:paraId="6F813DAD" w14:textId="63FD067D" w:rsidR="0037156B" w:rsidRPr="001472FD" w:rsidRDefault="0037156B" w:rsidP="00293F1A">
      <w:pPr>
        <w:widowControl w:val="0"/>
        <w:autoSpaceDE w:val="0"/>
        <w:autoSpaceDN w:val="0"/>
        <w:adjustRightInd w:val="0"/>
        <w:spacing w:after="240"/>
        <w:rPr>
          <w:szCs w:val="20"/>
        </w:rPr>
      </w:pPr>
      <w:r>
        <w:rPr>
          <w:szCs w:val="20"/>
        </w:rPr>
        <w:t xml:space="preserve">Boards </w:t>
      </w:r>
      <w:r w:rsidRPr="001472FD">
        <w:rPr>
          <w:szCs w:val="20"/>
        </w:rPr>
        <w:t xml:space="preserve">and </w:t>
      </w:r>
      <w:r w:rsidR="00C231C2">
        <w:rPr>
          <w:szCs w:val="20"/>
        </w:rPr>
        <w:t>workforce partner</w:t>
      </w:r>
      <w:r w:rsidRPr="001472FD">
        <w:rPr>
          <w:szCs w:val="20"/>
        </w:rPr>
        <w:t xml:space="preserve">s </w:t>
      </w:r>
      <w:r w:rsidR="00063C07">
        <w:rPr>
          <w:szCs w:val="20"/>
        </w:rPr>
        <w:t>must</w:t>
      </w:r>
      <w:r w:rsidRPr="001472FD">
        <w:rPr>
          <w:szCs w:val="20"/>
        </w:rPr>
        <w:t xml:space="preserve"> fund infrastructu</w:t>
      </w:r>
      <w:r>
        <w:rPr>
          <w:szCs w:val="20"/>
        </w:rPr>
        <w:t xml:space="preserve">re costs through either </w:t>
      </w:r>
      <w:r w:rsidR="00DA01BC">
        <w:rPr>
          <w:szCs w:val="20"/>
        </w:rPr>
        <w:t>the</w:t>
      </w:r>
      <w:r>
        <w:rPr>
          <w:szCs w:val="20"/>
        </w:rPr>
        <w:t xml:space="preserve"> </w:t>
      </w:r>
      <w:r w:rsidRPr="001472FD">
        <w:rPr>
          <w:szCs w:val="20"/>
        </w:rPr>
        <w:t>L</w:t>
      </w:r>
      <w:r>
        <w:rPr>
          <w:szCs w:val="20"/>
        </w:rPr>
        <w:t>FM</w:t>
      </w:r>
      <w:r w:rsidRPr="001472FD">
        <w:rPr>
          <w:szCs w:val="20"/>
        </w:rPr>
        <w:t xml:space="preserve"> or </w:t>
      </w:r>
      <w:r w:rsidR="00DA01BC">
        <w:rPr>
          <w:szCs w:val="20"/>
        </w:rPr>
        <w:t>the</w:t>
      </w:r>
      <w:r>
        <w:rPr>
          <w:szCs w:val="20"/>
        </w:rPr>
        <w:t xml:space="preserve"> </w:t>
      </w:r>
      <w:r w:rsidRPr="001472FD">
        <w:rPr>
          <w:szCs w:val="20"/>
        </w:rPr>
        <w:t>S</w:t>
      </w:r>
      <w:r>
        <w:rPr>
          <w:szCs w:val="20"/>
        </w:rPr>
        <w:t>FM</w:t>
      </w:r>
      <w:r w:rsidR="00C82CD9">
        <w:rPr>
          <w:szCs w:val="20"/>
        </w:rPr>
        <w:t>.</w:t>
      </w:r>
      <w:r w:rsidR="00777A7E">
        <w:rPr>
          <w:szCs w:val="20"/>
        </w:rPr>
        <w:t xml:space="preserve"> </w:t>
      </w:r>
      <w:r w:rsidRPr="001472FD">
        <w:rPr>
          <w:szCs w:val="20"/>
        </w:rPr>
        <w:t xml:space="preserve">The LFM provides Boards, CEOs, and </w:t>
      </w:r>
      <w:r w:rsidR="00C231C2">
        <w:rPr>
          <w:szCs w:val="20"/>
        </w:rPr>
        <w:t>workforce partner</w:t>
      </w:r>
      <w:r w:rsidRPr="001472FD">
        <w:rPr>
          <w:szCs w:val="20"/>
        </w:rPr>
        <w:t>s with</w:t>
      </w:r>
      <w:r w:rsidR="00063C07">
        <w:rPr>
          <w:szCs w:val="20"/>
        </w:rPr>
        <w:t xml:space="preserve"> the</w:t>
      </w:r>
      <w:r w:rsidRPr="001472FD">
        <w:rPr>
          <w:szCs w:val="20"/>
        </w:rPr>
        <w:t xml:space="preserve"> flexibility to </w:t>
      </w:r>
      <w:r w:rsidR="00C82CD9">
        <w:rPr>
          <w:szCs w:val="20"/>
        </w:rPr>
        <w:t xml:space="preserve">design and </w:t>
      </w:r>
      <w:r w:rsidRPr="001472FD">
        <w:rPr>
          <w:szCs w:val="20"/>
        </w:rPr>
        <w:t>agree locally on the methods to fund infrastructure costs.</w:t>
      </w:r>
      <w:r w:rsidR="00777A7E">
        <w:rPr>
          <w:szCs w:val="20"/>
        </w:rPr>
        <w:t xml:space="preserve"> </w:t>
      </w:r>
      <w:r w:rsidR="00C82CD9">
        <w:rPr>
          <w:szCs w:val="20"/>
        </w:rPr>
        <w:t>However, i</w:t>
      </w:r>
      <w:r w:rsidRPr="001472FD">
        <w:rPr>
          <w:szCs w:val="20"/>
        </w:rPr>
        <w:t xml:space="preserve">f </w:t>
      </w:r>
      <w:r w:rsidR="00C82CD9">
        <w:rPr>
          <w:szCs w:val="20"/>
        </w:rPr>
        <w:t xml:space="preserve">a </w:t>
      </w:r>
      <w:r w:rsidRPr="001472FD">
        <w:rPr>
          <w:szCs w:val="20"/>
        </w:rPr>
        <w:t xml:space="preserve">Board </w:t>
      </w:r>
      <w:r w:rsidR="00C82CD9">
        <w:rPr>
          <w:szCs w:val="20"/>
        </w:rPr>
        <w:t xml:space="preserve">fails to reach consensus with all of the required </w:t>
      </w:r>
      <w:r w:rsidR="00C231C2">
        <w:rPr>
          <w:szCs w:val="20"/>
        </w:rPr>
        <w:t>workforce partner</w:t>
      </w:r>
      <w:r w:rsidRPr="001472FD">
        <w:rPr>
          <w:szCs w:val="20"/>
        </w:rPr>
        <w:t xml:space="preserve">s </w:t>
      </w:r>
      <w:r w:rsidR="00C82CD9">
        <w:rPr>
          <w:szCs w:val="20"/>
        </w:rPr>
        <w:t xml:space="preserve">operating in its </w:t>
      </w:r>
      <w:r w:rsidR="00876957">
        <w:rPr>
          <w:szCs w:val="20"/>
        </w:rPr>
        <w:t xml:space="preserve">workforce </w:t>
      </w:r>
      <w:r w:rsidR="00C82CD9">
        <w:rPr>
          <w:szCs w:val="20"/>
        </w:rPr>
        <w:t>area with regard to the amount each partner will contribute to the local workforce system’s infrastructure costs</w:t>
      </w:r>
      <w:r w:rsidRPr="001472FD">
        <w:rPr>
          <w:szCs w:val="20"/>
        </w:rPr>
        <w:t>, the statute replaces local flexibility for determining how to fund infrastructure costs with the SFM.</w:t>
      </w:r>
      <w:r w:rsidR="00777A7E">
        <w:rPr>
          <w:szCs w:val="20"/>
        </w:rPr>
        <w:t xml:space="preserve"> </w:t>
      </w:r>
      <w:r w:rsidR="00C82CD9" w:rsidRPr="00C82CD9">
        <w:rPr>
          <w:szCs w:val="20"/>
        </w:rPr>
        <w:t xml:space="preserve">Under the SFM, TWC (on behalf of the </w:t>
      </w:r>
      <w:r w:rsidR="00333F0A">
        <w:rPr>
          <w:szCs w:val="20"/>
        </w:rPr>
        <w:t>g</w:t>
      </w:r>
      <w:r w:rsidR="00C82CD9" w:rsidRPr="00C82CD9">
        <w:rPr>
          <w:szCs w:val="20"/>
        </w:rPr>
        <w:t xml:space="preserve">overnor) is charged with allocating infrastructure costs and determining each partner’s proportionate share of costs for </w:t>
      </w:r>
      <w:r w:rsidR="00C82CD9">
        <w:rPr>
          <w:szCs w:val="20"/>
        </w:rPr>
        <w:t>Boards</w:t>
      </w:r>
      <w:r w:rsidR="00C82CD9" w:rsidRPr="00C82CD9">
        <w:rPr>
          <w:szCs w:val="20"/>
        </w:rPr>
        <w:t xml:space="preserve"> that did not reach consensus on </w:t>
      </w:r>
      <w:r w:rsidR="009B6630">
        <w:rPr>
          <w:szCs w:val="20"/>
        </w:rPr>
        <w:t>the LFM</w:t>
      </w:r>
      <w:r w:rsidR="00C82CD9" w:rsidRPr="00C82CD9">
        <w:rPr>
          <w:szCs w:val="20"/>
        </w:rPr>
        <w:t>.</w:t>
      </w:r>
      <w:r w:rsidR="00777A7E">
        <w:rPr>
          <w:szCs w:val="20"/>
        </w:rPr>
        <w:t xml:space="preserve"> </w:t>
      </w:r>
      <w:r w:rsidRPr="001472FD">
        <w:rPr>
          <w:szCs w:val="20"/>
        </w:rPr>
        <w:t xml:space="preserve">The LFM and SFM apply </w:t>
      </w:r>
      <w:r w:rsidR="00333F0A">
        <w:rPr>
          <w:szCs w:val="20"/>
        </w:rPr>
        <w:t xml:space="preserve">only </w:t>
      </w:r>
      <w:r w:rsidRPr="001472FD">
        <w:rPr>
          <w:szCs w:val="20"/>
        </w:rPr>
        <w:t>to the funding of infrastructure cost</w:t>
      </w:r>
      <w:r>
        <w:rPr>
          <w:szCs w:val="20"/>
        </w:rPr>
        <w:t>s</w:t>
      </w:r>
      <w:r w:rsidRPr="001472FD">
        <w:rPr>
          <w:szCs w:val="20"/>
        </w:rPr>
        <w:t>.</w:t>
      </w:r>
    </w:p>
    <w:p w14:paraId="32BE146D" w14:textId="2CB99B62" w:rsidR="00DA53FA" w:rsidRPr="0033066D" w:rsidRDefault="00DA53FA" w:rsidP="00DA53FA">
      <w:r w:rsidRPr="0033066D">
        <w:t xml:space="preserve">All </w:t>
      </w:r>
      <w:r w:rsidR="00C231C2">
        <w:t>workforce partner</w:t>
      </w:r>
      <w:r w:rsidRPr="0033066D">
        <w:t xml:space="preserve">s, whether required partners or </w:t>
      </w:r>
      <w:r>
        <w:t>optional</w:t>
      </w:r>
      <w:r w:rsidRPr="0033066D">
        <w:t xml:space="preserve"> partners, must contribute to </w:t>
      </w:r>
      <w:r w:rsidR="00E26DA9">
        <w:t xml:space="preserve">the </w:t>
      </w:r>
      <w:r w:rsidRPr="0033066D">
        <w:t xml:space="preserve">infrastructure costs of the </w:t>
      </w:r>
      <w:r w:rsidR="00C231C2">
        <w:t>Workforce Solutions Office</w:t>
      </w:r>
      <w:r w:rsidRPr="0033066D">
        <w:t>s based on proportionate use and relative benefit received.</w:t>
      </w:r>
      <w:r w:rsidR="00777A7E">
        <w:t xml:space="preserve"> </w:t>
      </w:r>
      <w:r w:rsidR="00F350F9">
        <w:t>Required partners must contribute infrastructure costs to the comprehensive center, whether or not they are co-located, and to any affiliate site where they are co-located.</w:t>
      </w:r>
      <w:r w:rsidR="00777A7E">
        <w:t xml:space="preserve"> </w:t>
      </w:r>
      <w:r w:rsidR="00F350F9">
        <w:t xml:space="preserve">Optional partners must contribute infrastructure costs to any comprehensive center </w:t>
      </w:r>
      <w:r w:rsidR="00E26DA9">
        <w:t xml:space="preserve">or </w:t>
      </w:r>
      <w:r w:rsidR="00F350F9">
        <w:t>affiliate site where they are co-located.</w:t>
      </w:r>
      <w:r w:rsidR="00777A7E">
        <w:t xml:space="preserve"> </w:t>
      </w:r>
      <w:r w:rsidR="00C726A3">
        <w:t>The r</w:t>
      </w:r>
      <w:r w:rsidRPr="0033066D">
        <w:t xml:space="preserve">equired </w:t>
      </w:r>
      <w:r w:rsidR="00C231C2">
        <w:t>workforce partner</w:t>
      </w:r>
      <w:r w:rsidRPr="0033066D">
        <w:t xml:space="preserve">s must provide access to their programs in the </w:t>
      </w:r>
      <w:r w:rsidR="00965CFC">
        <w:t>comprehensive center</w:t>
      </w:r>
      <w:r w:rsidRPr="0033066D">
        <w:t>s and contribute to the infrastructure costs of those centers.</w:t>
      </w:r>
      <w:r w:rsidR="00777A7E">
        <w:t xml:space="preserve"> </w:t>
      </w:r>
      <w:r w:rsidR="00C726A3">
        <w:t>These r</w:t>
      </w:r>
      <w:r>
        <w:t>equired</w:t>
      </w:r>
      <w:r w:rsidRPr="0033066D">
        <w:t xml:space="preserve"> partners </w:t>
      </w:r>
      <w:r w:rsidR="004343FA">
        <w:t xml:space="preserve">must </w:t>
      </w:r>
      <w:r w:rsidRPr="0033066D">
        <w:t xml:space="preserve">also make available each partner program’s applicable career services at </w:t>
      </w:r>
      <w:r w:rsidR="00C726A3">
        <w:t xml:space="preserve">the </w:t>
      </w:r>
      <w:r w:rsidR="00965CFC">
        <w:t>comprehensive center</w:t>
      </w:r>
      <w:r w:rsidRPr="0033066D">
        <w:t xml:space="preserve">s and may contribute to shared services and shared operating costs. </w:t>
      </w:r>
    </w:p>
    <w:p w14:paraId="412258D7" w14:textId="77777777" w:rsidR="00DA53FA" w:rsidRPr="00B975E9" w:rsidRDefault="00DA53FA" w:rsidP="00DA53FA"/>
    <w:p w14:paraId="5DB70646" w14:textId="6883F7A7" w:rsidR="00DA53FA" w:rsidRDefault="00DA53FA" w:rsidP="00DA53FA">
      <w:pPr>
        <w:spacing w:after="240"/>
        <w:contextualSpacing/>
      </w:pPr>
      <w:r w:rsidRPr="0033066D">
        <w:t xml:space="preserve">Only those </w:t>
      </w:r>
      <w:r w:rsidR="00C231C2">
        <w:t>workforce partner</w:t>
      </w:r>
      <w:r w:rsidRPr="0033066D">
        <w:t xml:space="preserve">s that </w:t>
      </w:r>
      <w:r w:rsidR="00E85B5A">
        <w:t>are physically co-located</w:t>
      </w:r>
      <w:r w:rsidR="00E85B5A" w:rsidRPr="0033066D">
        <w:t xml:space="preserve"> </w:t>
      </w:r>
      <w:r w:rsidRPr="0033066D">
        <w:t xml:space="preserve">in the </w:t>
      </w:r>
      <w:r w:rsidR="00211225">
        <w:t>affiliate sites</w:t>
      </w:r>
      <w:r w:rsidRPr="0033066D">
        <w:t xml:space="preserve"> </w:t>
      </w:r>
      <w:r w:rsidR="00C726A3">
        <w:t>would be</w:t>
      </w:r>
      <w:r w:rsidRPr="0033066D">
        <w:t xml:space="preserve"> required to contribute to the infrastructure costs for those centers</w:t>
      </w:r>
      <w:r w:rsidR="00362FB2">
        <w:t>.</w:t>
      </w:r>
    </w:p>
    <w:p w14:paraId="517880EC" w14:textId="77777777" w:rsidR="00DA53FA" w:rsidRDefault="00DA53FA" w:rsidP="00DA53FA">
      <w:pPr>
        <w:spacing w:after="240"/>
        <w:contextualSpacing/>
      </w:pPr>
    </w:p>
    <w:p w14:paraId="75604C8C" w14:textId="0163C0EA" w:rsidR="003C62FD" w:rsidRPr="003C62FD" w:rsidRDefault="00DA53FA" w:rsidP="008B2A60">
      <w:pPr>
        <w:spacing w:after="200"/>
        <w:contextualSpacing/>
      </w:pPr>
      <w:r w:rsidRPr="00DC15C8">
        <w:t>B</w:t>
      </w:r>
      <w:r>
        <w:t>oard</w:t>
      </w:r>
      <w:r w:rsidRPr="00DC15C8">
        <w:t xml:space="preserve">s and CEOs </w:t>
      </w:r>
      <w:r w:rsidR="00FB31AE">
        <w:t xml:space="preserve">may, at their discretion, do what they believe is </w:t>
      </w:r>
      <w:r w:rsidRPr="00DC15C8">
        <w:t xml:space="preserve">necessary to encourage </w:t>
      </w:r>
      <w:r>
        <w:t>optional</w:t>
      </w:r>
      <w:r w:rsidRPr="00DC15C8">
        <w:t xml:space="preserve"> </w:t>
      </w:r>
      <w:r w:rsidR="00C231C2">
        <w:t>workforce partner</w:t>
      </w:r>
      <w:r w:rsidRPr="00DC15C8">
        <w:t>s to contribute their proportionate share of infrastructure costs.</w:t>
      </w:r>
      <w:r w:rsidR="00777A7E">
        <w:t xml:space="preserve"> </w:t>
      </w:r>
      <w:r w:rsidR="00C726A3">
        <w:t>T</w:t>
      </w:r>
      <w:r w:rsidRPr="00DC15C8">
        <w:t xml:space="preserve">his discretion does not include the ability to subject the </w:t>
      </w:r>
      <w:r>
        <w:t>optional</w:t>
      </w:r>
      <w:r w:rsidRPr="00DC15C8">
        <w:t xml:space="preserve"> partners to the SFM, nor can </w:t>
      </w:r>
      <w:r>
        <w:t>optional</w:t>
      </w:r>
      <w:r w:rsidRPr="00DC15C8">
        <w:t xml:space="preserve"> partners trigge</w:t>
      </w:r>
      <w:r>
        <w:t>r the SFM.</w:t>
      </w:r>
    </w:p>
    <w:p w14:paraId="79D5B97B" w14:textId="72D05EEA" w:rsidR="0037156B" w:rsidRPr="008B2A60" w:rsidRDefault="00FC330C" w:rsidP="008B2A60">
      <w:pPr>
        <w:pStyle w:val="Subtitle"/>
        <w:spacing w:before="240" w:after="120"/>
        <w:rPr>
          <w:rFonts w:ascii="Times New Roman" w:hAnsi="Times New Roman" w:cs="Times New Roman"/>
          <w:b/>
          <w:i w:val="0"/>
          <w:color w:val="auto"/>
        </w:rPr>
      </w:pPr>
      <w:r w:rsidRPr="008B2A60">
        <w:rPr>
          <w:rFonts w:ascii="Times New Roman" w:hAnsi="Times New Roman" w:cs="Times New Roman"/>
          <w:b/>
          <w:i w:val="0"/>
          <w:color w:val="auto"/>
        </w:rPr>
        <w:lastRenderedPageBreak/>
        <w:t>Umbrella</w:t>
      </w:r>
      <w:r w:rsidR="0037156B" w:rsidRPr="008B2A60">
        <w:rPr>
          <w:rFonts w:ascii="Times New Roman" w:hAnsi="Times New Roman" w:cs="Times New Roman"/>
          <w:b/>
          <w:i w:val="0"/>
          <w:color w:val="auto"/>
        </w:rPr>
        <w:t xml:space="preserve"> Infrastructure Funding Agreements</w:t>
      </w:r>
    </w:p>
    <w:p w14:paraId="554E6687" w14:textId="42ACF881" w:rsidR="00FD6899" w:rsidRDefault="00C726A3" w:rsidP="00FD6899">
      <w:r>
        <w:rPr>
          <w:szCs w:val="20"/>
        </w:rPr>
        <w:t xml:space="preserve">Similar to MOUs, Boards may develop and negotiate an umbrella IFA </w:t>
      </w:r>
      <w:r w:rsidR="001545E8">
        <w:rPr>
          <w:szCs w:val="20"/>
        </w:rPr>
        <w:t>that</w:t>
      </w:r>
      <w:r w:rsidR="0037156B" w:rsidRPr="001472FD">
        <w:t xml:space="preserve"> include</w:t>
      </w:r>
      <w:r w:rsidR="001545E8">
        <w:t xml:space="preserve">s </w:t>
      </w:r>
      <w:r w:rsidR="0037156B" w:rsidRPr="001472FD">
        <w:t xml:space="preserve">infrastructure costs </w:t>
      </w:r>
      <w:r w:rsidR="0037156B">
        <w:t>aggregated across all</w:t>
      </w:r>
      <w:r w:rsidR="0037156B" w:rsidRPr="001472FD">
        <w:t xml:space="preserve"> </w:t>
      </w:r>
      <w:r w:rsidR="00C231C2">
        <w:t>Workforce Solutions Office</w:t>
      </w:r>
      <w:r w:rsidR="0037156B">
        <w:t>s</w:t>
      </w:r>
      <w:r w:rsidR="0037156B" w:rsidRPr="001472FD">
        <w:t xml:space="preserve"> within the workforce area</w:t>
      </w:r>
      <w:r w:rsidR="00FD6899">
        <w:t>.</w:t>
      </w:r>
      <w:r w:rsidR="00777A7E">
        <w:t xml:space="preserve"> </w:t>
      </w:r>
      <w:r w:rsidR="0037156B">
        <w:t>In a</w:t>
      </w:r>
      <w:r w:rsidR="00FC330C">
        <w:t>n umbrella</w:t>
      </w:r>
      <w:r w:rsidR="0037156B">
        <w:t xml:space="preserve"> IFA, Boards would include all comprehensive </w:t>
      </w:r>
      <w:r w:rsidR="00FC330C">
        <w:t>Workforce Solutions Offices</w:t>
      </w:r>
      <w:r w:rsidR="0037156B">
        <w:t xml:space="preserve"> and affiliate sites</w:t>
      </w:r>
      <w:r w:rsidR="00FD6899">
        <w:t xml:space="preserve">. </w:t>
      </w:r>
    </w:p>
    <w:p w14:paraId="096C449A" w14:textId="77777777" w:rsidR="0037156B" w:rsidRPr="00322D23" w:rsidRDefault="0037156B" w:rsidP="008B2A60">
      <w:pPr>
        <w:pStyle w:val="Subtitle"/>
        <w:spacing w:before="240" w:after="120"/>
        <w:rPr>
          <w:rStyle w:val="SubtleReference"/>
          <w:rFonts w:ascii="Times New Roman" w:hAnsi="Times New Roman"/>
          <w:b/>
          <w:i w:val="0"/>
          <w:smallCaps w:val="0"/>
          <w:color w:val="auto"/>
          <w:u w:val="none"/>
        </w:rPr>
      </w:pPr>
      <w:r w:rsidRPr="00322D23">
        <w:rPr>
          <w:rStyle w:val="SubtleReference"/>
          <w:rFonts w:ascii="Times New Roman" w:hAnsi="Times New Roman"/>
          <w:b/>
          <w:i w:val="0"/>
          <w:color w:val="auto"/>
          <w:u w:val="none"/>
        </w:rPr>
        <w:t>R</w:t>
      </w:r>
      <w:r w:rsidRPr="00322D23">
        <w:rPr>
          <w:rStyle w:val="SubtleReference"/>
          <w:rFonts w:ascii="Times New Roman" w:hAnsi="Times New Roman"/>
          <w:b/>
          <w:i w:val="0"/>
          <w:smallCaps w:val="0"/>
          <w:color w:val="auto"/>
          <w:u w:val="none"/>
        </w:rPr>
        <w:t xml:space="preserve">equirements for Infrastructure Funding Agreements </w:t>
      </w:r>
    </w:p>
    <w:p w14:paraId="19907A4D" w14:textId="726A414E" w:rsidR="0037156B" w:rsidRPr="001472FD" w:rsidRDefault="0037156B" w:rsidP="00DA53FA">
      <w:r w:rsidRPr="001472FD">
        <w:t>Boards must include the following information related to infrastructure costs in their IFAs:</w:t>
      </w:r>
      <w:r w:rsidR="00777A7E">
        <w:t xml:space="preserve"> </w:t>
      </w:r>
    </w:p>
    <w:p w14:paraId="56B091D8" w14:textId="1B702B11" w:rsidR="0037156B" w:rsidRPr="001472FD" w:rsidRDefault="001545E8" w:rsidP="002A085B">
      <w:pPr>
        <w:numPr>
          <w:ilvl w:val="0"/>
          <w:numId w:val="20"/>
        </w:numPr>
        <w:ind w:left="360"/>
      </w:pPr>
      <w:r>
        <w:t xml:space="preserve">A budget </w:t>
      </w:r>
      <w:r w:rsidR="00B35108">
        <w:t xml:space="preserve">that outlines </w:t>
      </w:r>
      <w:r>
        <w:t>t</w:t>
      </w:r>
      <w:r w:rsidR="008D48F0">
        <w:t>he</w:t>
      </w:r>
      <w:r w:rsidR="0037156B" w:rsidRPr="001472FD">
        <w:t xml:space="preserve"> </w:t>
      </w:r>
      <w:r w:rsidR="008D48F0">
        <w:t xml:space="preserve">infrastructure costs </w:t>
      </w:r>
      <w:r w:rsidR="0037156B" w:rsidRPr="001472FD">
        <w:t xml:space="preserve">for </w:t>
      </w:r>
      <w:r w:rsidR="0037156B">
        <w:t>the</w:t>
      </w:r>
      <w:r w:rsidR="0037156B" w:rsidRPr="001472FD">
        <w:t xml:space="preserve"> </w:t>
      </w:r>
      <w:r w:rsidR="00965CFC">
        <w:t>comprehensive center</w:t>
      </w:r>
      <w:r w:rsidR="0037156B" w:rsidRPr="001472FD">
        <w:t xml:space="preserve"> </w:t>
      </w:r>
      <w:r w:rsidR="0037156B">
        <w:t xml:space="preserve">and any affiliate sites </w:t>
      </w:r>
      <w:r w:rsidR="0037156B" w:rsidRPr="001472FD">
        <w:t xml:space="preserve">in </w:t>
      </w:r>
      <w:r w:rsidR="0037156B">
        <w:t>the</w:t>
      </w:r>
      <w:r w:rsidR="0037156B" w:rsidRPr="001472FD">
        <w:t xml:space="preserve"> workforce area</w:t>
      </w:r>
      <w:r w:rsidR="00B35108">
        <w:t xml:space="preserve"> and</w:t>
      </w:r>
      <w:r w:rsidR="0037156B" w:rsidRPr="001472FD">
        <w:t xml:space="preserve"> includes a detailed description of the costs included in each line item</w:t>
      </w:r>
    </w:p>
    <w:p w14:paraId="4EF751AB" w14:textId="232AFAB9" w:rsidR="0037156B" w:rsidRPr="001472FD" w:rsidRDefault="0037156B" w:rsidP="002A085B">
      <w:pPr>
        <w:numPr>
          <w:ilvl w:val="0"/>
          <w:numId w:val="20"/>
        </w:numPr>
        <w:ind w:left="360"/>
      </w:pPr>
      <w:r w:rsidRPr="001472FD">
        <w:t xml:space="preserve">The cost allocation methodology chosen to charge each </w:t>
      </w:r>
      <w:r w:rsidR="00C231C2">
        <w:t>workforce partner</w:t>
      </w:r>
      <w:r w:rsidRPr="001472FD">
        <w:t xml:space="preserve"> in proportion to </w:t>
      </w:r>
      <w:r w:rsidR="00B35108">
        <w:t xml:space="preserve">the partner’s </w:t>
      </w:r>
      <w:r w:rsidRPr="001472FD">
        <w:t>use of the W</w:t>
      </w:r>
      <w:r w:rsidR="00211225">
        <w:t xml:space="preserve">orkforce </w:t>
      </w:r>
      <w:r w:rsidRPr="001472FD">
        <w:t>S</w:t>
      </w:r>
      <w:r w:rsidR="00211225">
        <w:t xml:space="preserve">olutions </w:t>
      </w:r>
      <w:r w:rsidRPr="001472FD">
        <w:t>O</w:t>
      </w:r>
      <w:r w:rsidR="00211225">
        <w:t>ffice</w:t>
      </w:r>
      <w:r w:rsidRPr="001472FD">
        <w:t xml:space="preserve"> and the benefit received, in accordance with Uniform Guidance</w:t>
      </w:r>
    </w:p>
    <w:p w14:paraId="0104E757" w14:textId="5ACE0AFD" w:rsidR="0037156B" w:rsidRPr="001472FD" w:rsidRDefault="0037156B" w:rsidP="002A085B">
      <w:pPr>
        <w:numPr>
          <w:ilvl w:val="0"/>
          <w:numId w:val="20"/>
        </w:numPr>
        <w:ind w:left="360"/>
      </w:pPr>
      <w:r w:rsidRPr="001472FD">
        <w:t xml:space="preserve">The initial proportionate share of infrastructure costs allocated to each partner based on the </w:t>
      </w:r>
      <w:r w:rsidR="00E57F3B">
        <w:t>agreed-upon</w:t>
      </w:r>
      <w:r w:rsidRPr="001472FD">
        <w:t xml:space="preserve"> cost allocation methodology, each partner’s estimated total contribution amount, and the funding type</w:t>
      </w:r>
      <w:r w:rsidR="00867030">
        <w:t>;</w:t>
      </w:r>
      <w:r w:rsidRPr="001472FD">
        <w:t xml:space="preserve"> </w:t>
      </w:r>
      <w:r w:rsidR="00867030">
        <w:t xml:space="preserve">that is, </w:t>
      </w:r>
      <w:r w:rsidRPr="001472FD">
        <w:t>cash, noncash (in-kind), and/or third-party in-kind contributions.</w:t>
      </w:r>
      <w:r w:rsidR="00777A7E">
        <w:t xml:space="preserve"> </w:t>
      </w:r>
      <w:r w:rsidRPr="001472FD">
        <w:t>The initial determination must be periodically reconciled against actual costs incurred and adjusted accordingly</w:t>
      </w:r>
    </w:p>
    <w:p w14:paraId="342B9C65" w14:textId="2CB04247" w:rsidR="0037156B" w:rsidRPr="001472FD" w:rsidRDefault="0037156B" w:rsidP="002A085B">
      <w:pPr>
        <w:numPr>
          <w:ilvl w:val="0"/>
          <w:numId w:val="20"/>
        </w:numPr>
        <w:ind w:left="360"/>
      </w:pPr>
      <w:r w:rsidRPr="001472FD">
        <w:t>Any noncash or in-kind contributions must include a description of the method by which the value of the contribution was or will be fairly evaluated</w:t>
      </w:r>
      <w:r w:rsidR="001545E8">
        <w:t xml:space="preserve"> </w:t>
      </w:r>
      <w:r w:rsidRPr="001472FD">
        <w:t>(</w:t>
      </w:r>
      <w:r w:rsidR="001545E8">
        <w:t>see</w:t>
      </w:r>
      <w:r w:rsidR="00C47D19">
        <w:t xml:space="preserve"> </w:t>
      </w:r>
      <w:hyperlink w:anchor="_INFRASTRUCTURE_COSTS_–" w:history="1">
        <w:r w:rsidR="00C47D19" w:rsidRPr="00C47D19">
          <w:rPr>
            <w:rStyle w:val="Hyperlink"/>
          </w:rPr>
          <w:t>Funding Options</w:t>
        </w:r>
      </w:hyperlink>
      <w:r w:rsidR="00C47D19">
        <w:t xml:space="preserve"> in Section I of Part </w:t>
      </w:r>
      <w:r w:rsidR="009328D8">
        <w:t>D</w:t>
      </w:r>
      <w:r w:rsidR="00867030">
        <w:t xml:space="preserve"> </w:t>
      </w:r>
      <w:r w:rsidR="007E7D94">
        <w:t xml:space="preserve">of this guide </w:t>
      </w:r>
      <w:r w:rsidR="00C47D19">
        <w:t>for detailed descriptions of cash, noncash, and third-party contributions</w:t>
      </w:r>
      <w:r w:rsidRPr="001472FD">
        <w:t>)</w:t>
      </w:r>
    </w:p>
    <w:p w14:paraId="081B937B" w14:textId="77777777" w:rsidR="0037156B" w:rsidRPr="001472FD" w:rsidRDefault="0037156B" w:rsidP="0037156B"/>
    <w:p w14:paraId="24F58AEC" w14:textId="645FCFA8" w:rsidR="0037156B" w:rsidRPr="001472FD" w:rsidRDefault="0037156B" w:rsidP="0037156B">
      <w:r w:rsidRPr="001472FD">
        <w:t xml:space="preserve">Consistent with 20 CFR </w:t>
      </w:r>
      <w:r w:rsidR="00C47D19">
        <w:t>§</w:t>
      </w:r>
      <w:r w:rsidRPr="001472FD">
        <w:t xml:space="preserve">678.755, IFAs must include </w:t>
      </w:r>
      <w:r w:rsidR="00C47D19">
        <w:t xml:space="preserve">all of </w:t>
      </w:r>
      <w:r w:rsidRPr="001472FD">
        <w:t xml:space="preserve">the following elements: </w:t>
      </w:r>
    </w:p>
    <w:p w14:paraId="7ADF4886" w14:textId="374A0D8B" w:rsidR="0037156B" w:rsidRPr="001472FD" w:rsidRDefault="0037156B" w:rsidP="002A085B">
      <w:pPr>
        <w:numPr>
          <w:ilvl w:val="0"/>
          <w:numId w:val="6"/>
        </w:numPr>
        <w:ind w:left="360"/>
      </w:pPr>
      <w:r w:rsidRPr="001472FD">
        <w:t>The period of time in which the infrastructure cost agreement is effective (which may be a different time period than the duration of the MOU)</w:t>
      </w:r>
    </w:p>
    <w:p w14:paraId="62EE3B7E" w14:textId="2EF65CB2" w:rsidR="0037156B" w:rsidRPr="001472FD" w:rsidRDefault="0037156B" w:rsidP="002A085B">
      <w:pPr>
        <w:numPr>
          <w:ilvl w:val="0"/>
          <w:numId w:val="6"/>
        </w:numPr>
        <w:ind w:left="360"/>
      </w:pPr>
      <w:r w:rsidRPr="001472FD">
        <w:t>Identification of the infrastructure costs budget, which is a component of the one-stop operating budget</w:t>
      </w:r>
    </w:p>
    <w:p w14:paraId="686D4E20" w14:textId="3C4EF247" w:rsidR="0037156B" w:rsidRDefault="0037156B" w:rsidP="002A085B">
      <w:pPr>
        <w:numPr>
          <w:ilvl w:val="0"/>
          <w:numId w:val="6"/>
        </w:numPr>
        <w:ind w:left="360"/>
      </w:pPr>
      <w:r w:rsidRPr="001472FD">
        <w:t xml:space="preserve">Identification of </w:t>
      </w:r>
      <w:r w:rsidR="00C47D19">
        <w:t xml:space="preserve">the Board, CEOs, and </w:t>
      </w:r>
      <w:r w:rsidRPr="001472FD">
        <w:t xml:space="preserve">all </w:t>
      </w:r>
      <w:r w:rsidR="00C231C2">
        <w:t>workforce partner</w:t>
      </w:r>
      <w:r w:rsidRPr="001472FD">
        <w:t xml:space="preserve">s participating in the </w:t>
      </w:r>
      <w:r w:rsidR="00362FB2">
        <w:t>IFA</w:t>
      </w:r>
    </w:p>
    <w:p w14:paraId="3AAD9A65" w14:textId="3BB170EC" w:rsidR="00C47D19" w:rsidRDefault="00C47D19" w:rsidP="002A085B">
      <w:pPr>
        <w:numPr>
          <w:ilvl w:val="0"/>
          <w:numId w:val="6"/>
        </w:numPr>
        <w:ind w:left="360"/>
      </w:pPr>
      <w:r>
        <w:t xml:space="preserve">The steps the </w:t>
      </w:r>
      <w:r w:rsidR="00362FB2">
        <w:t>B</w:t>
      </w:r>
      <w:r>
        <w:t>oard, CEOs, and workforce partners used to reach consensus (or an assurance that the Board followed the guidance for the SFM)</w:t>
      </w:r>
    </w:p>
    <w:p w14:paraId="02BC3D5C" w14:textId="2145F37D" w:rsidR="00C47D19" w:rsidRPr="001472FD" w:rsidRDefault="003F7F41" w:rsidP="002A085B">
      <w:pPr>
        <w:numPr>
          <w:ilvl w:val="0"/>
          <w:numId w:val="6"/>
        </w:numPr>
        <w:ind w:left="360"/>
      </w:pPr>
      <w:r>
        <w:t>A description of the process to be used among workforce partners to resolve issues related to infrastructure funding during the MOU duration period when consensus cannot be reach</w:t>
      </w:r>
      <w:r w:rsidR="0005123A">
        <w:t>ed</w:t>
      </w:r>
    </w:p>
    <w:p w14:paraId="7683FB51" w14:textId="3517AAE9" w:rsidR="0037156B" w:rsidRPr="001472FD" w:rsidRDefault="0037156B" w:rsidP="002A085B">
      <w:pPr>
        <w:numPr>
          <w:ilvl w:val="0"/>
          <w:numId w:val="6"/>
        </w:numPr>
        <w:ind w:left="360"/>
      </w:pPr>
      <w:r w:rsidRPr="001472FD">
        <w:t xml:space="preserve">A description of the periodic modification and review process that will be used to ensure all </w:t>
      </w:r>
      <w:r w:rsidR="00C231C2">
        <w:t>workforce partner</w:t>
      </w:r>
      <w:r w:rsidRPr="001472FD">
        <w:t xml:space="preserve">s continue to contribute their fair and equitable share of infrastructure and additional costs, including the identification of the </w:t>
      </w:r>
      <w:r w:rsidR="00320EF3">
        <w:t xml:space="preserve">individual or individuals </w:t>
      </w:r>
      <w:r w:rsidRPr="001472FD">
        <w:t>fulfilling this responsibility</w:t>
      </w:r>
    </w:p>
    <w:p w14:paraId="5C1766CD" w14:textId="77777777" w:rsidR="00744A8B" w:rsidRDefault="00744A8B" w:rsidP="004A4CC6">
      <w:pPr>
        <w:spacing w:after="240"/>
        <w:contextualSpacing/>
      </w:pPr>
    </w:p>
    <w:p w14:paraId="712B4815" w14:textId="77777777" w:rsidR="00025313" w:rsidRDefault="00025313" w:rsidP="00644F01">
      <w:r>
        <w:t xml:space="preserve">In addition to the elements described above, IFAs must include signatures of authorized representatives of the Board, CEOs, and all workforce partners who signed the MOU. </w:t>
      </w:r>
    </w:p>
    <w:p w14:paraId="7F031E8A" w14:textId="77777777" w:rsidR="00025313" w:rsidRDefault="00025313" w:rsidP="00644F01"/>
    <w:p w14:paraId="33F6A9FD" w14:textId="6983FC4F" w:rsidR="00AE0977" w:rsidRDefault="00025313" w:rsidP="00644F01">
      <w:r>
        <w:t>Boards must periodic</w:t>
      </w:r>
      <w:r w:rsidR="00AE0977">
        <w:t>ally review and, if necessary, modify IFAs to ensure</w:t>
      </w:r>
      <w:r w:rsidR="00310EFE">
        <w:t xml:space="preserve"> that</w:t>
      </w:r>
      <w:r w:rsidR="00AE0977">
        <w:t xml:space="preserve"> they are: </w:t>
      </w:r>
    </w:p>
    <w:p w14:paraId="06C86590" w14:textId="680469B5" w:rsidR="00025313" w:rsidRDefault="00310EFE" w:rsidP="002A085B">
      <w:pPr>
        <w:pStyle w:val="ListParagraph"/>
        <w:numPr>
          <w:ilvl w:val="0"/>
          <w:numId w:val="49"/>
        </w:numPr>
        <w:ind w:hanging="360"/>
      </w:pPr>
      <w:r>
        <w:lastRenderedPageBreak/>
        <w:t>d</w:t>
      </w:r>
      <w:r w:rsidR="00AE0977">
        <w:t xml:space="preserve">esigned and developed to ensure that workforce partners negotiate on a level playing field regarding the infrastructure funding of the Workforce Solutions Offices in the local workforce area; and </w:t>
      </w:r>
    </w:p>
    <w:p w14:paraId="0A61571E" w14:textId="3190DA38" w:rsidR="002F4B4E" w:rsidRDefault="00310EFE" w:rsidP="002A085B">
      <w:pPr>
        <w:pStyle w:val="ListParagraph"/>
        <w:numPr>
          <w:ilvl w:val="0"/>
          <w:numId w:val="49"/>
        </w:numPr>
        <w:ind w:hanging="360"/>
      </w:pPr>
      <w:r>
        <w:t>d</w:t>
      </w:r>
      <w:r w:rsidR="00AE0977">
        <w:t xml:space="preserve">esigned to ensure that workforce partners have established a process to attempt to resolve differences </w:t>
      </w:r>
      <w:r w:rsidR="006A6A28">
        <w:t xml:space="preserve">before </w:t>
      </w:r>
      <w:r w:rsidR="00AE0977">
        <w:t>triggering the SFM.</w:t>
      </w:r>
    </w:p>
    <w:p w14:paraId="3F22AAC9" w14:textId="37C8E475" w:rsidR="0076491C" w:rsidRDefault="0076491C" w:rsidP="00E671DE"/>
    <w:p w14:paraId="24FD52A9" w14:textId="4C7C030D" w:rsidR="002F4B4E" w:rsidRPr="00915DE1" w:rsidRDefault="002F4B4E" w:rsidP="006849DC">
      <w:pPr>
        <w:pStyle w:val="Heading2"/>
        <w:numPr>
          <w:ilvl w:val="3"/>
          <w:numId w:val="3"/>
        </w:numPr>
        <w:spacing w:before="360" w:after="240"/>
        <w:rPr>
          <w:rFonts w:cs="Times New Roman"/>
        </w:rPr>
      </w:pPr>
      <w:bookmarkStart w:id="334" w:name="_LOCAL_INFRASTRUCTURE_FUNDING"/>
      <w:bookmarkStart w:id="335" w:name="_LOCAL_INFRASTRUCTURE_FUNDING_1"/>
      <w:bookmarkStart w:id="336" w:name="_LOCAL_INFRASTRUCTURE_FUNDING_2"/>
      <w:bookmarkStart w:id="337" w:name="_LOCAL_INFRASTRUCTURE_FUNDING_3"/>
      <w:bookmarkStart w:id="338" w:name="_Toc357450046"/>
      <w:bookmarkStart w:id="339" w:name="_Toc357452111"/>
      <w:bookmarkStart w:id="340" w:name="_Toc357452871"/>
      <w:bookmarkStart w:id="341" w:name="_Toc357453298"/>
      <w:bookmarkStart w:id="342" w:name="_Toc357453387"/>
      <w:bookmarkStart w:id="343" w:name="_Toc357453517"/>
      <w:bookmarkStart w:id="344" w:name="_Toc357453897"/>
      <w:bookmarkStart w:id="345" w:name="_Toc483894698"/>
      <w:bookmarkStart w:id="346" w:name="_Toc487209040"/>
      <w:bookmarkStart w:id="347" w:name="_Toc24618751"/>
      <w:bookmarkEnd w:id="334"/>
      <w:bookmarkEnd w:id="335"/>
      <w:bookmarkEnd w:id="336"/>
      <w:bookmarkEnd w:id="337"/>
      <w:r w:rsidRPr="00915DE1">
        <w:rPr>
          <w:rFonts w:cs="Times New Roman"/>
        </w:rPr>
        <w:t>LOCAL INFRASTRUCTURE FUNDING MECHANISM</w:t>
      </w:r>
      <w:bookmarkEnd w:id="338"/>
      <w:bookmarkEnd w:id="339"/>
      <w:bookmarkEnd w:id="340"/>
      <w:bookmarkEnd w:id="341"/>
      <w:bookmarkEnd w:id="342"/>
      <w:bookmarkEnd w:id="343"/>
      <w:bookmarkEnd w:id="344"/>
      <w:bookmarkEnd w:id="345"/>
      <w:bookmarkEnd w:id="346"/>
      <w:bookmarkEnd w:id="347"/>
    </w:p>
    <w:p w14:paraId="1A0C5E4A" w14:textId="5D5B46BE" w:rsidR="00642148" w:rsidRDefault="008D2D6D" w:rsidP="00642148">
      <w:r>
        <w:t xml:space="preserve">Title </w:t>
      </w:r>
      <w:r w:rsidR="00025185" w:rsidRPr="00025185">
        <w:t>20 CFR §678.715(a)</w:t>
      </w:r>
      <w:r w:rsidR="00025185">
        <w:t xml:space="preserve"> state</w:t>
      </w:r>
      <w:r w:rsidR="00487736">
        <w:t>s</w:t>
      </w:r>
      <w:r w:rsidR="00025185">
        <w:t xml:space="preserve"> that</w:t>
      </w:r>
      <w:r w:rsidR="00025185" w:rsidRPr="00025185">
        <w:t xml:space="preserve"> in the LFM, the </w:t>
      </w:r>
      <w:r w:rsidR="00025185">
        <w:t>Board</w:t>
      </w:r>
      <w:r w:rsidR="00025185" w:rsidRPr="00025185">
        <w:t xml:space="preserve">, CEOs, and </w:t>
      </w:r>
      <w:r w:rsidR="00025185">
        <w:t>workforce</w:t>
      </w:r>
      <w:r w:rsidR="00025185" w:rsidRPr="00025185">
        <w:t xml:space="preserve"> partners negotiate and agree </w:t>
      </w:r>
      <w:r w:rsidR="00A11C33">
        <w:t xml:space="preserve">on </w:t>
      </w:r>
      <w:r w:rsidR="00025185" w:rsidRPr="00025185">
        <w:t xml:space="preserve">the amounts that each </w:t>
      </w:r>
      <w:r w:rsidR="00025185">
        <w:t xml:space="preserve">workforce </w:t>
      </w:r>
      <w:r w:rsidR="00025185" w:rsidRPr="00025185">
        <w:t>partner will contribute for infrastructure funding, as well as</w:t>
      </w:r>
      <w:r w:rsidR="00A11C33">
        <w:t xml:space="preserve"> </w:t>
      </w:r>
      <w:r w:rsidR="00A11C33" w:rsidRPr="00025185">
        <w:t xml:space="preserve">negotiate </w:t>
      </w:r>
      <w:r w:rsidR="00A11C33">
        <w:t>and agree on</w:t>
      </w:r>
      <w:r w:rsidR="00025185" w:rsidRPr="00025185">
        <w:t xml:space="preserve"> the methods </w:t>
      </w:r>
      <w:r w:rsidR="00436398">
        <w:t>used for</w:t>
      </w:r>
      <w:r w:rsidR="00025185" w:rsidRPr="00025185">
        <w:t xml:space="preserve"> calculating the amounts</w:t>
      </w:r>
      <w:r w:rsidR="00025185">
        <w:t>,</w:t>
      </w:r>
      <w:r w:rsidR="00025185" w:rsidRPr="00025185">
        <w:t xml:space="preserve"> in order to include the </w:t>
      </w:r>
      <w:r w:rsidR="00A11C33">
        <w:t xml:space="preserve">terms of </w:t>
      </w:r>
      <w:r w:rsidR="00025185" w:rsidRPr="00025185">
        <w:t xml:space="preserve">infrastructure funding in the MOU as an IFA and sign the IFA and MOU in accordance with WIOA </w:t>
      </w:r>
      <w:r w:rsidR="00025185">
        <w:t>§</w:t>
      </w:r>
      <w:r w:rsidR="00025185" w:rsidRPr="00025185">
        <w:t xml:space="preserve">121(c)(2)(A)(ii) and </w:t>
      </w:r>
      <w:r w:rsidR="00025185">
        <w:t>§121(h)(1)(A)(i).</w:t>
      </w:r>
      <w:r w:rsidR="00777A7E">
        <w:t xml:space="preserve"> </w:t>
      </w:r>
      <w:r w:rsidR="00642148">
        <w:t xml:space="preserve">Infrastructure funding mechanisms are subject to review by </w:t>
      </w:r>
      <w:r w:rsidR="00E73B3C">
        <w:t>f</w:t>
      </w:r>
      <w:r w:rsidR="00642148">
        <w:t>ederal administering agencies and workforce partners to ensure compliance with applicable requirements.</w:t>
      </w:r>
    </w:p>
    <w:p w14:paraId="160C47F8" w14:textId="77777777" w:rsidR="002F4B4E" w:rsidRDefault="002F4B4E" w:rsidP="007E7F06"/>
    <w:p w14:paraId="5F0D93AA" w14:textId="53D42D92" w:rsidR="00997CC0" w:rsidRPr="008568B1" w:rsidRDefault="00997CC0" w:rsidP="007E7F06">
      <w:pPr>
        <w:rPr>
          <w:b/>
        </w:rPr>
      </w:pPr>
      <w:r>
        <w:rPr>
          <w:b/>
        </w:rPr>
        <w:t>Preference for Implementing the Local Infrastructure Funding Mechanism</w:t>
      </w:r>
    </w:p>
    <w:p w14:paraId="62CF9D1C" w14:textId="11AEACE0" w:rsidR="002F4B4E" w:rsidRDefault="00997CC0" w:rsidP="0029759A">
      <w:r>
        <w:t xml:space="preserve">Under WIOA, the </w:t>
      </w:r>
      <w:r w:rsidRPr="00997CC0">
        <w:t xml:space="preserve">intent of the LFM is to encourage </w:t>
      </w:r>
      <w:r>
        <w:t>Boards</w:t>
      </w:r>
      <w:r w:rsidRPr="00997CC0">
        <w:t xml:space="preserve"> to make a good-faith effort to reach consensus in developing </w:t>
      </w:r>
      <w:r w:rsidR="009B6630">
        <w:t xml:space="preserve">each </w:t>
      </w:r>
      <w:r w:rsidRPr="00997CC0">
        <w:t>IFA.</w:t>
      </w:r>
      <w:r w:rsidR="00777A7E">
        <w:t xml:space="preserve"> </w:t>
      </w:r>
      <w:r w:rsidRPr="00997CC0">
        <w:t xml:space="preserve">The SFM is intended as a failsafe if local </w:t>
      </w:r>
      <w:r>
        <w:t xml:space="preserve">workforce </w:t>
      </w:r>
      <w:r w:rsidRPr="00997CC0">
        <w:t xml:space="preserve">partners cannot come to </w:t>
      </w:r>
      <w:r w:rsidR="006935ED">
        <w:t xml:space="preserve">a </w:t>
      </w:r>
      <w:r w:rsidRPr="00997CC0">
        <w:t>consensus regarding infrastructure cost funding.</w:t>
      </w:r>
      <w:r w:rsidR="00777A7E">
        <w:t xml:space="preserve"> </w:t>
      </w:r>
      <w:r w:rsidRPr="00997CC0">
        <w:t>However</w:t>
      </w:r>
      <w:r w:rsidR="0029759A">
        <w:t>,</w:t>
      </w:r>
      <w:r w:rsidRPr="00997CC0">
        <w:t xml:space="preserve"> the application of capped levels of funding under the SFM </w:t>
      </w:r>
      <w:r w:rsidRPr="00601FF7">
        <w:t xml:space="preserve">may </w:t>
      </w:r>
      <w:r w:rsidR="00230C08" w:rsidRPr="00601FF7">
        <w:t xml:space="preserve">severely </w:t>
      </w:r>
      <w:r w:rsidRPr="00601FF7">
        <w:t xml:space="preserve">restrict the amount </w:t>
      </w:r>
      <w:r w:rsidR="006C4DF1" w:rsidRPr="00601FF7">
        <w:t xml:space="preserve">that </w:t>
      </w:r>
      <w:r w:rsidRPr="00601FF7">
        <w:t xml:space="preserve">workforce partners have available for infrastructure </w:t>
      </w:r>
      <w:r w:rsidR="00230C08" w:rsidRPr="00601FF7">
        <w:t>contributions</w:t>
      </w:r>
      <w:r w:rsidRPr="00601FF7">
        <w:t xml:space="preserve"> in a workforce area</w:t>
      </w:r>
      <w:r w:rsidR="00230C08" w:rsidRPr="00601FF7">
        <w:t xml:space="preserve">, and without the support from workforce partners in the form of infrastructure cost contributions, Boards may not </w:t>
      </w:r>
      <w:r w:rsidR="00BD0C04" w:rsidRPr="00601FF7">
        <w:t>b</w:t>
      </w:r>
      <w:r w:rsidR="00230C08" w:rsidRPr="00601FF7">
        <w:t>e able to keep the current number of Workforce Solutions Offices open</w:t>
      </w:r>
      <w:r w:rsidRPr="00601FF7">
        <w:t>.</w:t>
      </w:r>
      <w:r w:rsidR="00230C08" w:rsidRPr="00601FF7">
        <w:t xml:space="preserve"> Boards and workforce partners are strongly urged to reach agreement under the LFM, if at all possible</w:t>
      </w:r>
      <w:r w:rsidRPr="00601FF7">
        <w:t>.</w:t>
      </w:r>
    </w:p>
    <w:p w14:paraId="51CB323B" w14:textId="77777777" w:rsidR="002F4B4E" w:rsidRDefault="002F4B4E" w:rsidP="007E7F06"/>
    <w:p w14:paraId="58E884E0" w14:textId="54B14AD0" w:rsidR="006536DC" w:rsidRDefault="006536DC" w:rsidP="0029759A">
      <w:r>
        <w:t>The underlying reason for this preference</w:t>
      </w:r>
      <w:r w:rsidR="008568B1">
        <w:t xml:space="preserve"> is that </w:t>
      </w:r>
      <w:r>
        <w:t>Boards, CEOs, and workforce partners are more likely to understand the needs of the area’s workforce, how to best meet th</w:t>
      </w:r>
      <w:r w:rsidR="00487736">
        <w:t>o</w:t>
      </w:r>
      <w:r>
        <w:t>se needs through the local workforce system, and the resources needed to meet th</w:t>
      </w:r>
      <w:r w:rsidR="00487736">
        <w:t>o</w:t>
      </w:r>
      <w:r>
        <w:t>se needs</w:t>
      </w:r>
      <w:r w:rsidR="008568B1">
        <w:t>.</w:t>
      </w:r>
      <w:r w:rsidR="00777A7E">
        <w:t xml:space="preserve"> </w:t>
      </w:r>
      <w:r w:rsidRPr="006536DC">
        <w:t xml:space="preserve">Under the LFM, there are no specific programmatic caps on the percent of overall funding </w:t>
      </w:r>
      <w:r w:rsidR="0029759A">
        <w:t xml:space="preserve">that </w:t>
      </w:r>
      <w:r w:rsidRPr="006536DC">
        <w:t xml:space="preserve">a </w:t>
      </w:r>
      <w:r w:rsidR="008568B1">
        <w:t>workforce</w:t>
      </w:r>
      <w:r w:rsidRPr="006536DC">
        <w:t xml:space="preserve"> partner may contribute to fund infrastructure costs</w:t>
      </w:r>
      <w:r w:rsidR="008568B1">
        <w:t>,</w:t>
      </w:r>
      <w:r w:rsidRPr="006536DC">
        <w:t xml:space="preserve"> except that contributions may not exceed a </w:t>
      </w:r>
      <w:r w:rsidR="008568B1">
        <w:t xml:space="preserve">workforce </w:t>
      </w:r>
      <w:r w:rsidRPr="006536DC">
        <w:t>partner’s proportionate use or relative benefit received</w:t>
      </w:r>
      <w:r w:rsidR="008568B1">
        <w:t>.</w:t>
      </w:r>
      <w:r w:rsidR="00777A7E">
        <w:t xml:space="preserve"> </w:t>
      </w:r>
      <w:r w:rsidRPr="006536DC">
        <w:t xml:space="preserve">In contrast, the SFM’s programmatic caps create uncertainty for </w:t>
      </w:r>
      <w:r w:rsidR="00487736">
        <w:t>workforce</w:t>
      </w:r>
      <w:r w:rsidRPr="006536DC">
        <w:t xml:space="preserve"> partners regarding how much they will be required to contribute toward infrastructure costs and the level of service they will be able to provide to their participants.</w:t>
      </w:r>
    </w:p>
    <w:p w14:paraId="6759B00C" w14:textId="77777777" w:rsidR="00487736" w:rsidRDefault="00487736" w:rsidP="007E7F06"/>
    <w:p w14:paraId="76C3A2A2" w14:textId="280FF70F" w:rsidR="00487736" w:rsidRDefault="00487736" w:rsidP="0029759A">
      <w:r>
        <w:t xml:space="preserve">TWC </w:t>
      </w:r>
      <w:r w:rsidR="00F52497" w:rsidRPr="0075726F">
        <w:t>strongly supports</w:t>
      </w:r>
      <w:r>
        <w:t xml:space="preserve"> WIOA’s preference for workforce areas to reach consensus agreement on </w:t>
      </w:r>
      <w:r w:rsidR="009B6630">
        <w:t>the</w:t>
      </w:r>
      <w:r>
        <w:t xml:space="preserve"> LFM in lieu of triggering the SFM, whenever possible.</w:t>
      </w:r>
    </w:p>
    <w:p w14:paraId="7B52F352" w14:textId="77777777" w:rsidR="002F4B4E" w:rsidRDefault="002F4B4E" w:rsidP="007E7F06"/>
    <w:p w14:paraId="6F5C007F" w14:textId="6015F254" w:rsidR="00487736" w:rsidRPr="00487736" w:rsidRDefault="00487736" w:rsidP="00270435">
      <w:pPr>
        <w:pStyle w:val="Heading3"/>
        <w:spacing w:before="120" w:after="120"/>
      </w:pPr>
      <w:bookmarkStart w:id="348" w:name="_Toc483894699"/>
      <w:bookmarkStart w:id="349" w:name="_Toc487209041"/>
      <w:bookmarkStart w:id="350" w:name="_Toc24618752"/>
      <w:r>
        <w:t>R</w:t>
      </w:r>
      <w:r w:rsidR="008B1F7F">
        <w:t xml:space="preserve">EQUIREMENTS FOR THE </w:t>
      </w:r>
      <w:r>
        <w:t>LFM</w:t>
      </w:r>
      <w:bookmarkEnd w:id="348"/>
      <w:bookmarkEnd w:id="349"/>
      <w:bookmarkEnd w:id="350"/>
    </w:p>
    <w:p w14:paraId="3B3DB3F5" w14:textId="051A5A14" w:rsidR="00487736" w:rsidRPr="00487736" w:rsidRDefault="003A3EB9" w:rsidP="00487736">
      <w:r>
        <w:t xml:space="preserve">In accordance with </w:t>
      </w:r>
      <w:r w:rsidR="00487736" w:rsidRPr="00487736">
        <w:t>20 CFR §678.715(a)(1)</w:t>
      </w:r>
      <w:r>
        <w:t>,</w:t>
      </w:r>
      <w:r w:rsidR="00487736">
        <w:t xml:space="preserve"> </w:t>
      </w:r>
      <w:r w:rsidR="009B6630">
        <w:t>the</w:t>
      </w:r>
      <w:r w:rsidR="00487736" w:rsidRPr="00487736">
        <w:t xml:space="preserve"> LFM </w:t>
      </w:r>
      <w:r>
        <w:t xml:space="preserve">must </w:t>
      </w:r>
      <w:r w:rsidR="00487736" w:rsidRPr="00487736">
        <w:t>meet all of the following requirements:</w:t>
      </w:r>
    </w:p>
    <w:p w14:paraId="19996EFF" w14:textId="77777777" w:rsidR="003A3EB9" w:rsidRDefault="00487736" w:rsidP="002A085B">
      <w:pPr>
        <w:pStyle w:val="ListParagraph"/>
        <w:numPr>
          <w:ilvl w:val="0"/>
          <w:numId w:val="50"/>
        </w:numPr>
      </w:pPr>
      <w:r>
        <w:lastRenderedPageBreak/>
        <w:t>I</w:t>
      </w:r>
      <w:r w:rsidRPr="00487736">
        <w:t>nfrastructure costs are to be funded through</w:t>
      </w:r>
      <w:r w:rsidR="003A3EB9">
        <w:t xml:space="preserve"> the following means to provide a stable and equitable funding stream for ongoing workforce system operations: </w:t>
      </w:r>
    </w:p>
    <w:p w14:paraId="36A96672" w14:textId="686CB346" w:rsidR="003A3EB9" w:rsidRDefault="008E524B" w:rsidP="001713FC">
      <w:pPr>
        <w:pStyle w:val="ListParagraph"/>
        <w:numPr>
          <w:ilvl w:val="1"/>
          <w:numId w:val="113"/>
        </w:numPr>
        <w:ind w:left="720"/>
      </w:pPr>
      <w:r>
        <w:t>C</w:t>
      </w:r>
      <w:r w:rsidR="00487736" w:rsidRPr="00487736">
        <w:t>ash and fairly evaluated noncash and third-party in-kind partner contributions</w:t>
      </w:r>
    </w:p>
    <w:p w14:paraId="435793E1" w14:textId="4109994E" w:rsidR="003A3EB9" w:rsidRDefault="008E524B" w:rsidP="001713FC">
      <w:pPr>
        <w:pStyle w:val="ListParagraph"/>
        <w:numPr>
          <w:ilvl w:val="1"/>
          <w:numId w:val="113"/>
        </w:numPr>
        <w:ind w:left="720"/>
      </w:pPr>
      <w:r>
        <w:t>F</w:t>
      </w:r>
      <w:r w:rsidR="00487736" w:rsidRPr="00487736">
        <w:t>unding from philanthropic organizations or other private entities</w:t>
      </w:r>
    </w:p>
    <w:p w14:paraId="493E765D" w14:textId="61F8558C" w:rsidR="003A3EB9" w:rsidRDefault="008E524B" w:rsidP="001713FC">
      <w:pPr>
        <w:pStyle w:val="ListParagraph"/>
        <w:numPr>
          <w:ilvl w:val="1"/>
          <w:numId w:val="113"/>
        </w:numPr>
        <w:ind w:left="720"/>
      </w:pPr>
      <w:r>
        <w:t>O</w:t>
      </w:r>
      <w:r w:rsidR="00487736" w:rsidRPr="00487736">
        <w:t>ther alternative financing options</w:t>
      </w:r>
    </w:p>
    <w:p w14:paraId="736F99EF" w14:textId="0EF6CF67" w:rsidR="003A3EB9" w:rsidRDefault="00487736" w:rsidP="002A085B">
      <w:pPr>
        <w:pStyle w:val="ListParagraph"/>
        <w:numPr>
          <w:ilvl w:val="0"/>
          <w:numId w:val="50"/>
        </w:numPr>
      </w:pPr>
      <w:r w:rsidRPr="00487736">
        <w:t xml:space="preserve">Contributions must be negotiated between </w:t>
      </w:r>
      <w:r w:rsidR="003A3EB9">
        <w:t>workforce p</w:t>
      </w:r>
      <w:r w:rsidRPr="00487736">
        <w:t>artners, CEOs</w:t>
      </w:r>
      <w:r w:rsidR="008E524B">
        <w:t>,</w:t>
      </w:r>
      <w:r w:rsidRPr="00487736">
        <w:t xml:space="preserve"> and the Board</w:t>
      </w:r>
      <w:r w:rsidR="003A3EB9">
        <w:t>,</w:t>
      </w:r>
      <w:r w:rsidRPr="00487736">
        <w:t xml:space="preserve"> and the amount to be contributed must be included in the MOU</w:t>
      </w:r>
      <w:r w:rsidR="008E524B">
        <w:t>.</w:t>
      </w:r>
    </w:p>
    <w:p w14:paraId="7D067FD3" w14:textId="09933DEB" w:rsidR="003A3EB9" w:rsidRDefault="003A3EB9" w:rsidP="002A085B">
      <w:pPr>
        <w:pStyle w:val="ListParagraph"/>
        <w:numPr>
          <w:ilvl w:val="0"/>
          <w:numId w:val="50"/>
        </w:numPr>
      </w:pPr>
      <w:r>
        <w:t>The workforce</w:t>
      </w:r>
      <w:r w:rsidR="00487736" w:rsidRPr="00487736">
        <w:t xml:space="preserve"> partner program’s proportionate share of funding must be calculated </w:t>
      </w:r>
      <w:r>
        <w:t xml:space="preserve">based </w:t>
      </w:r>
      <w:r w:rsidR="00487736" w:rsidRPr="00487736">
        <w:t xml:space="preserve">on a reasonable cost allocation methodology whereby infrastructure costs are charged to each partner in proportion to </w:t>
      </w:r>
      <w:r w:rsidR="008E524B">
        <w:t xml:space="preserve">the partner’s </w:t>
      </w:r>
      <w:r w:rsidR="00487736" w:rsidRPr="00487736">
        <w:t xml:space="preserve">use of the </w:t>
      </w:r>
      <w:r>
        <w:t>Workforce Solutions Office</w:t>
      </w:r>
      <w:r w:rsidR="00487736" w:rsidRPr="00487736">
        <w:t xml:space="preserve">, relative to </w:t>
      </w:r>
      <w:r w:rsidR="004D7BBE">
        <w:t xml:space="preserve">the </w:t>
      </w:r>
      <w:r w:rsidR="00487736" w:rsidRPr="00487736">
        <w:t>benefit received.</w:t>
      </w:r>
      <w:r w:rsidR="00777A7E">
        <w:t xml:space="preserve"> </w:t>
      </w:r>
      <w:r w:rsidR="00487736" w:rsidRPr="00487736">
        <w:t>Such costs must also be allowable, reasonable, necessary, and allocable.</w:t>
      </w:r>
    </w:p>
    <w:p w14:paraId="1A4ACCEF" w14:textId="0A34E2EA" w:rsidR="00487736" w:rsidRDefault="003A3EB9" w:rsidP="002A085B">
      <w:pPr>
        <w:pStyle w:val="ListParagraph"/>
        <w:numPr>
          <w:ilvl w:val="0"/>
          <w:numId w:val="50"/>
        </w:numPr>
      </w:pPr>
      <w:r>
        <w:t>Workforce p</w:t>
      </w:r>
      <w:r w:rsidR="00487736" w:rsidRPr="00487736">
        <w:t xml:space="preserve">artner </w:t>
      </w:r>
      <w:r w:rsidR="0019773D">
        <w:t>contribution</w:t>
      </w:r>
      <w:r w:rsidR="00487736" w:rsidRPr="00487736">
        <w:t xml:space="preserve">s must be periodically reviewed </w:t>
      </w:r>
      <w:r w:rsidR="0019773D">
        <w:t xml:space="preserve">(monthly or quarterly) </w:t>
      </w:r>
      <w:r w:rsidR="00487736" w:rsidRPr="00487736">
        <w:t xml:space="preserve">and reconciled against actual costs incurred and adjusted to ensure that actual costs charged to any </w:t>
      </w:r>
      <w:r>
        <w:t>workforce</w:t>
      </w:r>
      <w:r w:rsidR="00487736" w:rsidRPr="00487736">
        <w:t xml:space="preserve"> partner are proportionate to the use of the </w:t>
      </w:r>
      <w:r>
        <w:t>Workforce Solutions Office</w:t>
      </w:r>
      <w:r w:rsidR="00487736" w:rsidRPr="00487736">
        <w:t xml:space="preserve"> and relative to the benefit received by the </w:t>
      </w:r>
      <w:r>
        <w:t>workforce</w:t>
      </w:r>
      <w:r w:rsidR="00487736" w:rsidRPr="00487736">
        <w:t xml:space="preserve"> partner and </w:t>
      </w:r>
      <w:r w:rsidR="0019773D">
        <w:t>its</w:t>
      </w:r>
      <w:r w:rsidR="00487736" w:rsidRPr="00487736">
        <w:t xml:space="preserve"> respective programs or activities.</w:t>
      </w:r>
    </w:p>
    <w:p w14:paraId="51614302" w14:textId="77777777" w:rsidR="00487736" w:rsidRDefault="00487736" w:rsidP="007E7F06"/>
    <w:p w14:paraId="0DCF5509" w14:textId="5DA59EA3" w:rsidR="003A3EB9" w:rsidRDefault="00D80962" w:rsidP="003A3EB9">
      <w:r>
        <w:t>W</w:t>
      </w:r>
      <w:r w:rsidR="003A3EB9">
        <w:t>hen developing the part of the MOU that addresses infrastructure funding, the Board and CEOs will:</w:t>
      </w:r>
    </w:p>
    <w:p w14:paraId="65FDE953" w14:textId="6A1D33AC" w:rsidR="003A3EB9" w:rsidRDefault="009F6ECC" w:rsidP="002A085B">
      <w:pPr>
        <w:pStyle w:val="ListBullet"/>
        <w:numPr>
          <w:ilvl w:val="0"/>
          <w:numId w:val="51"/>
        </w:numPr>
      </w:pPr>
      <w:r>
        <w:t>e</w:t>
      </w:r>
      <w:r w:rsidR="00D80962">
        <w:t>nsure that the workforce</w:t>
      </w:r>
      <w:r w:rsidR="003A3EB9">
        <w:t xml:space="preserve"> partners adhere to </w:t>
      </w:r>
      <w:r>
        <w:t xml:space="preserve">the </w:t>
      </w:r>
      <w:r w:rsidR="00D80962">
        <w:t>WIOA</w:t>
      </w:r>
      <w:r w:rsidR="003A3EB9">
        <w:t xml:space="preserve"> guidance in </w:t>
      </w:r>
      <w:r w:rsidR="00362FB2">
        <w:t xml:space="preserve">20 CFR </w:t>
      </w:r>
      <w:r w:rsidR="003A3EB9">
        <w:t xml:space="preserve">§678.705 on </w:t>
      </w:r>
      <w:r w:rsidR="00D80962">
        <w:t>workforce</w:t>
      </w:r>
      <w:r w:rsidR="003A3EB9">
        <w:t xml:space="preserve"> system infrastructure costs</w:t>
      </w:r>
      <w:r>
        <w:t>;</w:t>
      </w:r>
    </w:p>
    <w:p w14:paraId="58ECF1B0" w14:textId="2235D8A7" w:rsidR="003A3EB9" w:rsidRDefault="009F6ECC" w:rsidP="002A085B">
      <w:pPr>
        <w:pStyle w:val="ListBullet"/>
        <w:numPr>
          <w:ilvl w:val="0"/>
          <w:numId w:val="51"/>
        </w:numPr>
      </w:pPr>
      <w:r>
        <w:t>c</w:t>
      </w:r>
      <w:r w:rsidR="00D80962">
        <w:t xml:space="preserve">oordinate with workforce partners </w:t>
      </w:r>
      <w:r w:rsidR="003A3EB9">
        <w:t xml:space="preserve">to achieve consensus and informally mediate any possible conflicts or disagreements among </w:t>
      </w:r>
      <w:r w:rsidR="00D80962">
        <w:t xml:space="preserve">workforce </w:t>
      </w:r>
      <w:r w:rsidR="003A3EB9">
        <w:t>partners</w:t>
      </w:r>
      <w:r>
        <w:t>; and</w:t>
      </w:r>
    </w:p>
    <w:p w14:paraId="1500D34B" w14:textId="33BE0C06" w:rsidR="003A3EB9" w:rsidRPr="004A191C" w:rsidRDefault="009F6ECC" w:rsidP="002A085B">
      <w:pPr>
        <w:pStyle w:val="ListBullet"/>
        <w:numPr>
          <w:ilvl w:val="0"/>
          <w:numId w:val="51"/>
        </w:numPr>
      </w:pPr>
      <w:r>
        <w:t>p</w:t>
      </w:r>
      <w:r w:rsidR="00D80962">
        <w:t xml:space="preserve">rovide </w:t>
      </w:r>
      <w:r w:rsidR="003A3EB9">
        <w:t xml:space="preserve">technical assistance to new </w:t>
      </w:r>
      <w:r w:rsidR="00D80962">
        <w:t>workforce</w:t>
      </w:r>
      <w:r w:rsidR="003A3EB9">
        <w:t xml:space="preserve"> partners </w:t>
      </w:r>
      <w:r w:rsidR="00D80962">
        <w:t>a</w:t>
      </w:r>
      <w:r w:rsidR="003A3EB9">
        <w:t xml:space="preserve">nd local grant recipients to ensure that </w:t>
      </w:r>
      <w:r w:rsidR="00392AD2">
        <w:t xml:space="preserve">they </w:t>
      </w:r>
      <w:r w:rsidR="003A3EB9">
        <w:t xml:space="preserve">are informed and knowledgeable </w:t>
      </w:r>
      <w:r w:rsidR="006E79BE">
        <w:t xml:space="preserve">about </w:t>
      </w:r>
      <w:r w:rsidR="003A3EB9">
        <w:t>the elements contained in the MOU and the infrastructure costs arrangement.</w:t>
      </w:r>
    </w:p>
    <w:p w14:paraId="3FE161D4" w14:textId="77777777" w:rsidR="003A3EB9" w:rsidRDefault="003A3EB9" w:rsidP="007E7F06"/>
    <w:p w14:paraId="6305C26A" w14:textId="771B28CC" w:rsidR="00EE7885" w:rsidRDefault="00EE7885" w:rsidP="007E7F06">
      <w:r>
        <w:t>A workforce partner program’s proportionate share of funding must be calculated in accordance with WIOA, its implementing regulations, and the Uniform Guidance.</w:t>
      </w:r>
      <w:r w:rsidR="00777A7E">
        <w:t xml:space="preserve"> </w:t>
      </w:r>
      <w:r>
        <w:t>Proportionate share</w:t>
      </w:r>
      <w:r w:rsidRPr="00EE7885">
        <w:t xml:space="preserve"> must be based on a reasonable cost allocation methodology, whereby infrastructure costs are charged to each </w:t>
      </w:r>
      <w:r>
        <w:t xml:space="preserve">workforce </w:t>
      </w:r>
      <w:r w:rsidRPr="00EE7885">
        <w:t xml:space="preserve">partner based on the partner’s proportionate use of the </w:t>
      </w:r>
      <w:r>
        <w:t>Workforce Solutions Office</w:t>
      </w:r>
      <w:r w:rsidRPr="00EE7885">
        <w:t xml:space="preserve"> and the relative benefits received, and must be allowable, reasonable, necessary, and allocable.</w:t>
      </w:r>
    </w:p>
    <w:p w14:paraId="6F003FC9" w14:textId="77777777" w:rsidR="00EE7885" w:rsidRDefault="00EE7885" w:rsidP="007E7F06"/>
    <w:p w14:paraId="672BFE90" w14:textId="02FA8AA2" w:rsidR="008F2C33" w:rsidRDefault="008F2C33" w:rsidP="007E7F06">
      <w:r>
        <w:t>The use of workforce partners’ funds to pay for infrastructure costs must conform to the relevant workforce partner’s authorizing statutes and regulations</w:t>
      </w:r>
      <w:r w:rsidR="001D2A40">
        <w:t>,</w:t>
      </w:r>
      <w:r>
        <w:t xml:space="preserve"> including statutory limitations on </w:t>
      </w:r>
      <w:r w:rsidR="001D2A40">
        <w:t xml:space="preserve">the </w:t>
      </w:r>
      <w:r>
        <w:t xml:space="preserve">administrative costs referred to in </w:t>
      </w:r>
      <w:hyperlink w:anchor="_APPENDIX_IV:_INFRASTRUCTURE" w:history="1">
        <w:r w:rsidR="009B6630">
          <w:rPr>
            <w:rStyle w:val="Hyperlink"/>
          </w:rPr>
          <w:t>Appendix D</w:t>
        </w:r>
      </w:hyperlink>
      <w:r>
        <w:t xml:space="preserve">. </w:t>
      </w:r>
    </w:p>
    <w:p w14:paraId="1DD1C3D0" w14:textId="77777777" w:rsidR="008F2C33" w:rsidRDefault="008F2C33" w:rsidP="007E7F06"/>
    <w:p w14:paraId="7FF64761" w14:textId="2AE8353B" w:rsidR="008F2C33" w:rsidRDefault="008F2C33" w:rsidP="007E7F06">
      <w:r>
        <w:t>T</w:t>
      </w:r>
      <w:r w:rsidRPr="008F2C33">
        <w:t>here are no specific caps on the amount o</w:t>
      </w:r>
      <w:r>
        <w:t>r percent of overall funding a workforce</w:t>
      </w:r>
      <w:r w:rsidRPr="008F2C33">
        <w:t xml:space="preserve"> partner may contribute to fund infrastructure costs under the </w:t>
      </w:r>
      <w:r>
        <w:t>LFM</w:t>
      </w:r>
      <w:r w:rsidRPr="008F2C33">
        <w:t xml:space="preserve">, except that contributions for administrative costs may not exceed the amount available for administrative costs under the authorizing statute of the </w:t>
      </w:r>
      <w:r>
        <w:t xml:space="preserve">workforce </w:t>
      </w:r>
      <w:r w:rsidRPr="008F2C33">
        <w:t>partner program.</w:t>
      </w:r>
      <w:r w:rsidR="00777A7E">
        <w:t xml:space="preserve"> </w:t>
      </w:r>
      <w:r w:rsidRPr="008F2C33">
        <w:t xml:space="preserve">However, amounts contributed for infrastructure costs must be allowable and based on proportionate use of the </w:t>
      </w:r>
      <w:r>
        <w:t>Workforce Solutions Office</w:t>
      </w:r>
      <w:r w:rsidRPr="008F2C33">
        <w:t xml:space="preserve"> and relative benefit received by the </w:t>
      </w:r>
      <w:r>
        <w:t xml:space="preserve">workforce </w:t>
      </w:r>
      <w:r w:rsidRPr="008F2C33">
        <w:t xml:space="preserve">partner program, taking into account the total cost of the </w:t>
      </w:r>
      <w:r>
        <w:t xml:space="preserve">local workforce </w:t>
      </w:r>
      <w:r>
        <w:lastRenderedPageBreak/>
        <w:t>system</w:t>
      </w:r>
      <w:r w:rsidRPr="008F2C33">
        <w:t xml:space="preserve"> infrastructure as well as alternate financing options and must be consistent with 2 CFR </w:t>
      </w:r>
      <w:r w:rsidR="004B2016">
        <w:t>P</w:t>
      </w:r>
      <w:r w:rsidRPr="008F2C33">
        <w:t>art 20</w:t>
      </w:r>
      <w:r>
        <w:t>0</w:t>
      </w:r>
      <w:r w:rsidRPr="008F2C33">
        <w:t xml:space="preserve">, including the </w:t>
      </w:r>
      <w:r w:rsidR="00E73B3C">
        <w:t>f</w:t>
      </w:r>
      <w:r w:rsidRPr="008F2C33">
        <w:t>ederal cost principles.</w:t>
      </w:r>
      <w:r w:rsidR="00777A7E">
        <w:t xml:space="preserve"> </w:t>
      </w:r>
      <w:r>
        <w:t>T</w:t>
      </w:r>
      <w:r w:rsidRPr="008F2C33">
        <w:t>he extent to which infrastructure costs funded under the LFM must be funded with administrative funds, program funds</w:t>
      </w:r>
      <w:r w:rsidR="006E7795">
        <w:t>,</w:t>
      </w:r>
      <w:r w:rsidRPr="008F2C33">
        <w:t xml:space="preserve"> or both</w:t>
      </w:r>
      <w:r>
        <w:t xml:space="preserve"> is illustrated in </w:t>
      </w:r>
      <w:hyperlink w:anchor="_APPENDIX_IV:_INFRASTRUCTURE" w:history="1">
        <w:r w:rsidR="009B6630">
          <w:rPr>
            <w:rStyle w:val="Hyperlink"/>
          </w:rPr>
          <w:t>Appendix D</w:t>
        </w:r>
      </w:hyperlink>
      <w:r w:rsidRPr="008F2C33">
        <w:t xml:space="preserve">. </w:t>
      </w:r>
    </w:p>
    <w:p w14:paraId="2A3C5D85" w14:textId="612C19F5" w:rsidR="00642148" w:rsidRPr="00642148" w:rsidRDefault="00642148" w:rsidP="00270435">
      <w:pPr>
        <w:pStyle w:val="Heading3"/>
        <w:spacing w:before="120" w:after="120"/>
      </w:pPr>
      <w:bookmarkStart w:id="351" w:name="_NOTIFICATION_OF_AN"/>
      <w:bookmarkStart w:id="352" w:name="_Toc483894700"/>
      <w:bookmarkStart w:id="353" w:name="_Toc487209042"/>
      <w:bookmarkStart w:id="354" w:name="_Toc24618753"/>
      <w:bookmarkEnd w:id="351"/>
      <w:r w:rsidRPr="00642148">
        <w:t>N</w:t>
      </w:r>
      <w:r w:rsidR="008B1F7F">
        <w:t xml:space="preserve">OTIFICATION OF AN IMPASSE ON </w:t>
      </w:r>
      <w:r w:rsidR="009B6630">
        <w:t>THE</w:t>
      </w:r>
      <w:r w:rsidR="008B1F7F">
        <w:t xml:space="preserve"> </w:t>
      </w:r>
      <w:r w:rsidRPr="00642148">
        <w:t>LFM</w:t>
      </w:r>
      <w:bookmarkEnd w:id="352"/>
      <w:bookmarkEnd w:id="353"/>
      <w:bookmarkEnd w:id="354"/>
    </w:p>
    <w:p w14:paraId="68DC7355" w14:textId="75C3AC51" w:rsidR="00642148" w:rsidRPr="00642148" w:rsidRDefault="00642148" w:rsidP="00642148">
      <w:r>
        <w:t>Under WIOA §</w:t>
      </w:r>
      <w:r w:rsidRPr="00642148">
        <w:t>121(h</w:t>
      </w:r>
      <w:r>
        <w:t>)(1), failure of the Board, CEOs, and required workforce</w:t>
      </w:r>
      <w:r w:rsidRPr="00642148">
        <w:t xml:space="preserve"> partners to reach </w:t>
      </w:r>
      <w:r w:rsidR="0061377C">
        <w:t xml:space="preserve">unanimous </w:t>
      </w:r>
      <w:r w:rsidRPr="00642148">
        <w:t xml:space="preserve">consensus on </w:t>
      </w:r>
      <w:r w:rsidR="009B6630">
        <w:t>the</w:t>
      </w:r>
      <w:r w:rsidRPr="00642148">
        <w:t xml:space="preserve"> LFM for a program year triggers the SFM for that program year.</w:t>
      </w:r>
      <w:r w:rsidR="00777A7E">
        <w:t xml:space="preserve"> </w:t>
      </w:r>
      <w:r w:rsidRPr="00642148">
        <w:t>T</w:t>
      </w:r>
      <w:r>
        <w:t>WC will</w:t>
      </w:r>
      <w:r w:rsidRPr="00642148">
        <w:t xml:space="preserve"> specify timelines regarding notification </w:t>
      </w:r>
      <w:r>
        <w:t>for</w:t>
      </w:r>
      <w:r w:rsidRPr="00642148">
        <w:t xml:space="preserve"> not reaching local consensus agreement on the LFM.</w:t>
      </w:r>
      <w:r w:rsidR="00777A7E">
        <w:t xml:space="preserve"> </w:t>
      </w:r>
      <w:r>
        <w:t>T</w:t>
      </w:r>
      <w:r w:rsidRPr="00642148">
        <w:t>he specified timelines reflect consideration that the SFM requires complex calculations</w:t>
      </w:r>
      <w:r w:rsidR="00A04666">
        <w:t xml:space="preserve"> and </w:t>
      </w:r>
      <w:r w:rsidRPr="00642148">
        <w:t>determinations</w:t>
      </w:r>
      <w:r w:rsidR="00A04666">
        <w:t xml:space="preserve">; </w:t>
      </w:r>
      <w:r w:rsidRPr="00642148">
        <w:t>the counsel of multiple parties</w:t>
      </w:r>
      <w:r w:rsidR="00A04666">
        <w:t>;</w:t>
      </w:r>
      <w:r w:rsidRPr="00642148">
        <w:t xml:space="preserve"> the need to allow sufficient time for these calculations</w:t>
      </w:r>
      <w:r w:rsidR="00A04666">
        <w:t>;</w:t>
      </w:r>
      <w:r w:rsidRPr="00642148">
        <w:t xml:space="preserve"> and determinations to be completed well before the start of the program year for which the infrastructure costs are being negotiated.</w:t>
      </w:r>
    </w:p>
    <w:p w14:paraId="7BDDDE48" w14:textId="77777777" w:rsidR="00642148" w:rsidRDefault="00642148" w:rsidP="007E7F06"/>
    <w:p w14:paraId="425AF5BD" w14:textId="29577A14" w:rsidR="00D80962" w:rsidRDefault="00D80962" w:rsidP="00D80962">
      <w:r w:rsidRPr="00D80962">
        <w:t xml:space="preserve">To ensure the </w:t>
      </w:r>
      <w:r w:rsidR="008F55B0">
        <w:t>s</w:t>
      </w:r>
      <w:r w:rsidRPr="00D80962">
        <w:t>tate’s compliance with WIOA</w:t>
      </w:r>
      <w:r w:rsidR="003146F7">
        <w:t xml:space="preserve">, </w:t>
      </w:r>
      <w:r w:rsidRPr="00D80962">
        <w:t xml:space="preserve">Boards must </w:t>
      </w:r>
      <w:r w:rsidR="003146F7">
        <w:t xml:space="preserve">notify TWC if the Board, CEOs, and required workforce partners do not reach consensus agreement on the LFM </w:t>
      </w:r>
      <w:r w:rsidRPr="00D80962">
        <w:t xml:space="preserve">by </w:t>
      </w:r>
      <w:r w:rsidR="00362FB2">
        <w:t>March 15</w:t>
      </w:r>
      <w:r w:rsidR="000427DF">
        <w:t xml:space="preserve">, or the next business day </w:t>
      </w:r>
      <w:r w:rsidR="009A225A">
        <w:t>there</w:t>
      </w:r>
      <w:r w:rsidR="000427DF">
        <w:t>after,</w:t>
      </w:r>
      <w:r w:rsidR="00362FB2">
        <w:t xml:space="preserve"> </w:t>
      </w:r>
      <w:bookmarkStart w:id="355" w:name="_Hlk20228020"/>
      <w:r w:rsidRPr="00D80962">
        <w:t xml:space="preserve">of the program year immediately preceding the program year for which </w:t>
      </w:r>
      <w:r w:rsidR="009B6630">
        <w:t>the</w:t>
      </w:r>
      <w:r w:rsidRPr="00D80962">
        <w:t xml:space="preserve"> LFM must be negotiated.</w:t>
      </w:r>
      <w:r w:rsidR="00777A7E">
        <w:t xml:space="preserve"> </w:t>
      </w:r>
      <w:bookmarkEnd w:id="355"/>
      <w:r w:rsidR="00F52497" w:rsidRPr="0075726F">
        <w:t xml:space="preserve">For example, Boards must </w:t>
      </w:r>
      <w:r w:rsidR="005A4836" w:rsidRPr="0075726F">
        <w:t xml:space="preserve">notify TWC about </w:t>
      </w:r>
      <w:r w:rsidR="00B56FB2" w:rsidRPr="0075726F">
        <w:t xml:space="preserve">an impasse </w:t>
      </w:r>
      <w:r w:rsidR="00F52497" w:rsidRPr="0075726F">
        <w:t xml:space="preserve">for </w:t>
      </w:r>
      <w:r w:rsidR="00951334" w:rsidRPr="0075726F">
        <w:t>PY’</w:t>
      </w:r>
      <w:r w:rsidR="00A04666">
        <w:t>20</w:t>
      </w:r>
      <w:r w:rsidR="00951334" w:rsidRPr="0075726F">
        <w:t xml:space="preserve"> </w:t>
      </w:r>
      <w:r w:rsidR="00B56FB2" w:rsidRPr="0075726F">
        <w:t>no later than March 15, 20</w:t>
      </w:r>
      <w:r w:rsidR="00951334">
        <w:t>20</w:t>
      </w:r>
      <w:r w:rsidR="009A225A">
        <w:t xml:space="preserve"> or the next business day thereafter</w:t>
      </w:r>
      <w:r w:rsidR="00B56FB2" w:rsidRPr="0075726F">
        <w:t>.</w:t>
      </w:r>
      <w:r w:rsidR="00B56FB2">
        <w:t xml:space="preserve"> </w:t>
      </w:r>
      <w:r w:rsidRPr="00D80962">
        <w:t xml:space="preserve">When notification is required, it must be provided in writing and delivered by </w:t>
      </w:r>
      <w:r w:rsidRPr="001F5CEE">
        <w:t xml:space="preserve">email to </w:t>
      </w:r>
      <w:hyperlink r:id="rId15" w:history="1">
        <w:r w:rsidR="001F5CEE" w:rsidRPr="00A436E6">
          <w:rPr>
            <w:rStyle w:val="Hyperlink"/>
          </w:rPr>
          <w:t>wioa.infrastructure.funding@twc.state.tx.us</w:t>
        </w:r>
      </w:hyperlink>
      <w:r w:rsidR="001F5CEE">
        <w:t>.</w:t>
      </w:r>
      <w:r w:rsidR="00777A7E">
        <w:t xml:space="preserve"> </w:t>
      </w:r>
      <w:r w:rsidR="00C778CB">
        <w:t>If a Board is successfully negotiating</w:t>
      </w:r>
      <w:r w:rsidR="0086596A">
        <w:t xml:space="preserve"> or has successfully negotiated</w:t>
      </w:r>
      <w:r w:rsidR="00C778CB">
        <w:t xml:space="preserve"> the LFM, there is no requirement to notify TWC </w:t>
      </w:r>
      <w:r w:rsidRPr="00D80962">
        <w:t>by the specified notification dates.</w:t>
      </w:r>
    </w:p>
    <w:p w14:paraId="1E01F7F3" w14:textId="77777777" w:rsidR="00F83268" w:rsidRPr="00D80962" w:rsidRDefault="00F83268" w:rsidP="00D80962"/>
    <w:p w14:paraId="4D79CD97" w14:textId="67044770" w:rsidR="008F2C33" w:rsidRPr="00915DE1" w:rsidRDefault="008F2C33" w:rsidP="00270435">
      <w:pPr>
        <w:pStyle w:val="Heading3"/>
        <w:spacing w:before="120" w:after="120"/>
      </w:pPr>
      <w:bookmarkStart w:id="356" w:name="_Toc483894701"/>
      <w:bookmarkStart w:id="357" w:name="_Toc487209043"/>
      <w:bookmarkStart w:id="358" w:name="_Toc24618754"/>
      <w:r>
        <w:t>L</w:t>
      </w:r>
      <w:r w:rsidR="008B1F7F">
        <w:t>OCAL</w:t>
      </w:r>
      <w:r>
        <w:t xml:space="preserve"> N</w:t>
      </w:r>
      <w:r w:rsidR="008B1F7F">
        <w:t>EGOTIATION MATERIALS</w:t>
      </w:r>
      <w:bookmarkEnd w:id="356"/>
      <w:bookmarkEnd w:id="357"/>
      <w:bookmarkEnd w:id="358"/>
    </w:p>
    <w:p w14:paraId="00C4EEF0" w14:textId="6CE79AD3" w:rsidR="000878C7" w:rsidRDefault="00D80962" w:rsidP="00D80962">
      <w:r w:rsidRPr="00D80962">
        <w:t>Along with written notification th</w:t>
      </w:r>
      <w:r w:rsidR="003C3AAA">
        <w:t xml:space="preserve">at no consensus was reached on </w:t>
      </w:r>
      <w:r w:rsidR="009B6630">
        <w:t>the LFM</w:t>
      </w:r>
      <w:r w:rsidRPr="00D80962">
        <w:t>, the Board must provide TWC with local negotiation materials (20 CFR §678.731)</w:t>
      </w:r>
      <w:r w:rsidR="00F83268">
        <w:t>.</w:t>
      </w:r>
      <w:r w:rsidR="00777A7E">
        <w:t xml:space="preserve"> </w:t>
      </w:r>
      <w:r w:rsidR="00F83268">
        <w:t>Local negotiation</w:t>
      </w:r>
      <w:r w:rsidRPr="00D80962">
        <w:t xml:space="preserve"> materials must </w:t>
      </w:r>
      <w:r w:rsidR="00F83268">
        <w:t>include</w:t>
      </w:r>
      <w:r w:rsidRPr="00D80962">
        <w:t xml:space="preserve"> appropriate and relevant materials and documents </w:t>
      </w:r>
      <w:r w:rsidR="003C3AAA">
        <w:t xml:space="preserve">used in the negotiations under </w:t>
      </w:r>
      <w:r w:rsidR="006C431A">
        <w:t>the</w:t>
      </w:r>
      <w:r w:rsidRPr="00D80962">
        <w:t xml:space="preserve"> </w:t>
      </w:r>
      <w:r w:rsidR="00F83268">
        <w:t>LFM</w:t>
      </w:r>
      <w:r w:rsidRPr="00D80962">
        <w:t xml:space="preserve"> (20 CFR §678.735(a))</w:t>
      </w:r>
      <w:r w:rsidR="00F83268">
        <w:t>.</w:t>
      </w:r>
      <w:r w:rsidR="00777A7E">
        <w:t xml:space="preserve"> </w:t>
      </w:r>
    </w:p>
    <w:p w14:paraId="4359C2F8" w14:textId="77777777" w:rsidR="000878C7" w:rsidRDefault="000878C7" w:rsidP="00D80962"/>
    <w:p w14:paraId="22B4447B" w14:textId="7A50621E" w:rsidR="00D80962" w:rsidRPr="00D80962" w:rsidRDefault="00F83268" w:rsidP="00D80962">
      <w:r>
        <w:t xml:space="preserve">Local negotiation materials submitted to TWC must include, but </w:t>
      </w:r>
      <w:r w:rsidR="0086596A">
        <w:t>are</w:t>
      </w:r>
      <w:r>
        <w:t xml:space="preserve"> </w:t>
      </w:r>
      <w:r w:rsidR="00D80962" w:rsidRPr="00D80962">
        <w:t>not limited to:</w:t>
      </w:r>
    </w:p>
    <w:p w14:paraId="78B3F4E0" w14:textId="55F4FEDC" w:rsidR="00D80962" w:rsidRDefault="0029759A" w:rsidP="002A085B">
      <w:pPr>
        <w:pStyle w:val="ListParagraph"/>
        <w:numPr>
          <w:ilvl w:val="0"/>
          <w:numId w:val="52"/>
        </w:numPr>
      </w:pPr>
      <w:r>
        <w:t xml:space="preserve">the </w:t>
      </w:r>
      <w:r w:rsidR="000878C7">
        <w:t>c</w:t>
      </w:r>
      <w:r w:rsidR="00D80962" w:rsidRPr="00D80962">
        <w:t>ost allocation method</w:t>
      </w:r>
      <w:r w:rsidR="006C431A">
        <w:t>s</w:t>
      </w:r>
      <w:r w:rsidR="00D80962" w:rsidRPr="00D80962">
        <w:t xml:space="preserve"> proposed by the </w:t>
      </w:r>
      <w:r w:rsidR="00045C1C">
        <w:t xml:space="preserve">workforce </w:t>
      </w:r>
      <w:r w:rsidR="00D80962" w:rsidRPr="00D80962">
        <w:t>partners to determine proportionate share</w:t>
      </w:r>
      <w:r w:rsidR="00045C1C">
        <w:t>;</w:t>
      </w:r>
    </w:p>
    <w:p w14:paraId="2AC63F8B" w14:textId="32E21284" w:rsidR="00D80962" w:rsidRDefault="000878C7" w:rsidP="002A085B">
      <w:pPr>
        <w:pStyle w:val="ListParagraph"/>
        <w:numPr>
          <w:ilvl w:val="0"/>
          <w:numId w:val="52"/>
        </w:numPr>
      </w:pPr>
      <w:r>
        <w:t>p</w:t>
      </w:r>
      <w:r w:rsidR="00045C1C">
        <w:t>r</w:t>
      </w:r>
      <w:r w:rsidR="00D80962" w:rsidRPr="00D80962">
        <w:t>oposed amounts or budget</w:t>
      </w:r>
      <w:r w:rsidR="0048424D">
        <w:t>s</w:t>
      </w:r>
      <w:r w:rsidR="00D80962" w:rsidRPr="00D80962">
        <w:t xml:space="preserve"> to fund infrastructure</w:t>
      </w:r>
      <w:r w:rsidR="00045C1C">
        <w:t>;</w:t>
      </w:r>
    </w:p>
    <w:p w14:paraId="74CF3D43" w14:textId="25ED2E91" w:rsidR="00045C1C" w:rsidRDefault="000878C7" w:rsidP="002A085B">
      <w:pPr>
        <w:pStyle w:val="ListParagraph"/>
        <w:numPr>
          <w:ilvl w:val="0"/>
          <w:numId w:val="52"/>
        </w:numPr>
      </w:pPr>
      <w:r>
        <w:t>t</w:t>
      </w:r>
      <w:r w:rsidR="00045C1C">
        <w:t>he amount of total workforce partner funds included;</w:t>
      </w:r>
    </w:p>
    <w:p w14:paraId="653818A5" w14:textId="4A031C37" w:rsidR="00045C1C" w:rsidRDefault="0048424D" w:rsidP="002A085B">
      <w:pPr>
        <w:pStyle w:val="ListParagraph"/>
        <w:numPr>
          <w:ilvl w:val="0"/>
          <w:numId w:val="52"/>
        </w:numPr>
      </w:pPr>
      <w:r>
        <w:t>t</w:t>
      </w:r>
      <w:r w:rsidR="00045C1C">
        <w:t>he type of funds or noncash contributions;</w:t>
      </w:r>
    </w:p>
    <w:p w14:paraId="7D09601E" w14:textId="745E4611" w:rsidR="00045C1C" w:rsidRDefault="0048424D" w:rsidP="002A085B">
      <w:pPr>
        <w:pStyle w:val="ListParagraph"/>
        <w:numPr>
          <w:ilvl w:val="0"/>
          <w:numId w:val="52"/>
        </w:numPr>
      </w:pPr>
      <w:r>
        <w:t>a</w:t>
      </w:r>
      <w:r w:rsidR="00045C1C">
        <w:t>ny budgets for a Workforce Solutions Office or the local workforce system, whether or not consensus was reached;</w:t>
      </w:r>
    </w:p>
    <w:p w14:paraId="1C1E571E" w14:textId="5FB2DD14" w:rsidR="00045C1C" w:rsidRDefault="0048424D" w:rsidP="002A085B">
      <w:pPr>
        <w:pStyle w:val="ListParagraph"/>
        <w:numPr>
          <w:ilvl w:val="0"/>
          <w:numId w:val="52"/>
        </w:numPr>
      </w:pPr>
      <w:r>
        <w:t>a</w:t>
      </w:r>
      <w:r w:rsidR="00045C1C">
        <w:t xml:space="preserve">ny partially </w:t>
      </w:r>
      <w:r w:rsidR="00E57F3B">
        <w:t>agreed-upon</w:t>
      </w:r>
      <w:r w:rsidR="00045C1C">
        <w:t>, proposed</w:t>
      </w:r>
      <w:r w:rsidR="003C3AAA">
        <w:t>, or draft IFAs and/or MOUs;</w:t>
      </w:r>
      <w:r>
        <w:t xml:space="preserve"> and</w:t>
      </w:r>
    </w:p>
    <w:p w14:paraId="1C62583E" w14:textId="6BD83F79" w:rsidR="00D80962" w:rsidRPr="00D80962" w:rsidRDefault="003C3AAA" w:rsidP="002A085B">
      <w:pPr>
        <w:pStyle w:val="ListParagraph"/>
        <w:numPr>
          <w:ilvl w:val="0"/>
          <w:numId w:val="52"/>
        </w:numPr>
      </w:pPr>
      <w:r>
        <w:t xml:space="preserve">Boards may also </w:t>
      </w:r>
      <w:r w:rsidR="00D80962" w:rsidRPr="00D80962">
        <w:t xml:space="preserve">provide additional materials that </w:t>
      </w:r>
      <w:r w:rsidR="0029759A">
        <w:t>the Board</w:t>
      </w:r>
      <w:r w:rsidR="0029759A" w:rsidRPr="00D80962">
        <w:t xml:space="preserve"> </w:t>
      </w:r>
      <w:r w:rsidR="00D80962" w:rsidRPr="00D80962">
        <w:t xml:space="preserve">or TWC </w:t>
      </w:r>
      <w:r>
        <w:t>determine</w:t>
      </w:r>
      <w:r w:rsidR="00D80962" w:rsidRPr="00D80962">
        <w:t xml:space="preserve"> appropriate.</w:t>
      </w:r>
    </w:p>
    <w:p w14:paraId="5E4D883F" w14:textId="77777777" w:rsidR="003C3AAA" w:rsidRDefault="003C3AAA" w:rsidP="00D80962">
      <w:pPr>
        <w:rPr>
          <w:bCs/>
          <w:iCs/>
          <w:u w:val="single"/>
        </w:rPr>
      </w:pPr>
    </w:p>
    <w:p w14:paraId="469EB99D" w14:textId="3926CD9D" w:rsidR="00D80962" w:rsidRPr="00D80962" w:rsidRDefault="003C3AAA" w:rsidP="00D80962">
      <w:r>
        <w:t xml:space="preserve">Once </w:t>
      </w:r>
      <w:r w:rsidR="00D80962" w:rsidRPr="00D80962">
        <w:t>TWC recei</w:t>
      </w:r>
      <w:r>
        <w:t>ves</w:t>
      </w:r>
      <w:r w:rsidR="00D80962" w:rsidRPr="00D80962">
        <w:t xml:space="preserve"> and review</w:t>
      </w:r>
      <w:r>
        <w:t>s</w:t>
      </w:r>
      <w:r w:rsidR="00D80962" w:rsidRPr="00D80962">
        <w:t xml:space="preserve"> the required </w:t>
      </w:r>
      <w:r>
        <w:t>local negotiation materials,</w:t>
      </w:r>
      <w:r w:rsidR="00D80962" w:rsidRPr="00D80962">
        <w:t xml:space="preserve"> TWC may direct the B</w:t>
      </w:r>
      <w:r>
        <w:t>oard</w:t>
      </w:r>
      <w:r w:rsidR="00D80962" w:rsidRPr="00D80962">
        <w:t xml:space="preserve">, CEOs, and required </w:t>
      </w:r>
      <w:r>
        <w:t>workforce</w:t>
      </w:r>
      <w:r w:rsidR="00D80962" w:rsidRPr="00D80962">
        <w:t xml:space="preserve"> partners into renegotiation.</w:t>
      </w:r>
      <w:r w:rsidR="00777A7E">
        <w:t xml:space="preserve"> </w:t>
      </w:r>
      <w:r w:rsidR="00D80962" w:rsidRPr="00D80962">
        <w:t xml:space="preserve">If the </w:t>
      </w:r>
      <w:r>
        <w:t xml:space="preserve">Board, </w:t>
      </w:r>
      <w:r>
        <w:lastRenderedPageBreak/>
        <w:t>CEOs, and workforce partners reach</w:t>
      </w:r>
      <w:r w:rsidR="00D80962" w:rsidRPr="00D80962">
        <w:t xml:space="preserve"> consensus </w:t>
      </w:r>
      <w:r w:rsidR="0029759A">
        <w:t xml:space="preserve">agreement </w:t>
      </w:r>
      <w:r w:rsidR="00D80962" w:rsidRPr="00D80962">
        <w:t xml:space="preserve">on </w:t>
      </w:r>
      <w:r w:rsidR="009B6630">
        <w:t>the LFM</w:t>
      </w:r>
      <w:r w:rsidR="00D80962" w:rsidRPr="00D80962">
        <w:t xml:space="preserve"> through renegotiation</w:t>
      </w:r>
      <w:r w:rsidR="00BC5F7D">
        <w:t>s</w:t>
      </w:r>
      <w:r w:rsidR="00D80962" w:rsidRPr="00D80962">
        <w:t>, no further application of the SFM will occur.</w:t>
      </w:r>
      <w:r w:rsidR="00777A7E">
        <w:t xml:space="preserve"> </w:t>
      </w:r>
      <w:r>
        <w:t xml:space="preserve">If renegotiations are unsuccessful, </w:t>
      </w:r>
      <w:r w:rsidR="00D80962" w:rsidRPr="00D80962">
        <w:t xml:space="preserve">TWC will apply the SFM </w:t>
      </w:r>
      <w:r>
        <w:t xml:space="preserve">as directed by </w:t>
      </w:r>
      <w:r w:rsidR="00D80962" w:rsidRPr="00D80962">
        <w:t>WIOA regulations at 20 CFR §678.725.</w:t>
      </w:r>
    </w:p>
    <w:p w14:paraId="72608711" w14:textId="77855DFD" w:rsidR="003F7F41" w:rsidRPr="00025313" w:rsidRDefault="003F7F41" w:rsidP="00025313">
      <w:pPr>
        <w:pStyle w:val="Heading2"/>
        <w:numPr>
          <w:ilvl w:val="3"/>
          <w:numId w:val="3"/>
        </w:numPr>
        <w:spacing w:before="360" w:after="240"/>
        <w:rPr>
          <w:rFonts w:cs="Times New Roman"/>
          <w:iCs/>
          <w:szCs w:val="24"/>
        </w:rPr>
      </w:pPr>
      <w:bookmarkStart w:id="359" w:name="_Toc357450047"/>
      <w:bookmarkStart w:id="360" w:name="_Toc357452112"/>
      <w:bookmarkStart w:id="361" w:name="_Toc357452872"/>
      <w:bookmarkStart w:id="362" w:name="_Toc357453299"/>
      <w:bookmarkStart w:id="363" w:name="_Toc357453388"/>
      <w:bookmarkStart w:id="364" w:name="_Toc357453518"/>
      <w:bookmarkStart w:id="365" w:name="_Toc357453898"/>
      <w:bookmarkStart w:id="366" w:name="_Toc483894702"/>
      <w:bookmarkStart w:id="367" w:name="_Toc487209044"/>
      <w:bookmarkStart w:id="368" w:name="_Toc24618755"/>
      <w:bookmarkStart w:id="369" w:name="_Toc480808514"/>
      <w:bookmarkStart w:id="370" w:name="_Toc480808762"/>
      <w:bookmarkStart w:id="371" w:name="_Toc480808881"/>
      <w:bookmarkStart w:id="372" w:name="_Toc483475438"/>
      <w:bookmarkStart w:id="373" w:name="_Toc483501954"/>
      <w:bookmarkStart w:id="374" w:name="_Toc483502525"/>
      <w:r w:rsidRPr="00025313">
        <w:rPr>
          <w:rFonts w:cs="Times New Roman"/>
          <w:iCs/>
          <w:szCs w:val="24"/>
        </w:rPr>
        <w:t>STATE INFRASTRUCTURE FUNDING MECHANISM</w:t>
      </w:r>
      <w:bookmarkEnd w:id="359"/>
      <w:bookmarkEnd w:id="360"/>
      <w:bookmarkEnd w:id="361"/>
      <w:bookmarkEnd w:id="362"/>
      <w:bookmarkEnd w:id="363"/>
      <w:bookmarkEnd w:id="364"/>
      <w:bookmarkEnd w:id="365"/>
      <w:bookmarkEnd w:id="366"/>
      <w:bookmarkEnd w:id="367"/>
      <w:bookmarkEnd w:id="368"/>
    </w:p>
    <w:bookmarkEnd w:id="369"/>
    <w:bookmarkEnd w:id="370"/>
    <w:bookmarkEnd w:id="371"/>
    <w:bookmarkEnd w:id="372"/>
    <w:bookmarkEnd w:id="373"/>
    <w:bookmarkEnd w:id="374"/>
    <w:p w14:paraId="26D661CB" w14:textId="57A1CD10" w:rsidR="004E6D47" w:rsidRDefault="003035CC" w:rsidP="0029759A">
      <w:r>
        <w:t xml:space="preserve">As </w:t>
      </w:r>
      <w:r w:rsidR="002E67C2">
        <w:t xml:space="preserve">established </w:t>
      </w:r>
      <w:r>
        <w:t>in WIOA §121(h)(1) and WIOA regulations at 20 CFR §678.725</w:t>
      </w:r>
      <w:r w:rsidR="00AC36D3">
        <w:t>–</w:t>
      </w:r>
      <w:r>
        <w:t>§678.730, f</w:t>
      </w:r>
      <w:r w:rsidR="00294D0C">
        <w:t>ailure</w:t>
      </w:r>
      <w:r>
        <w:t xml:space="preserve"> of the Board, CEOs, and </w:t>
      </w:r>
      <w:r w:rsidR="00EC5EF9">
        <w:t xml:space="preserve">only one of the </w:t>
      </w:r>
      <w:r w:rsidR="00294D0C">
        <w:t xml:space="preserve">required </w:t>
      </w:r>
      <w:r w:rsidR="00BC5F7D">
        <w:t xml:space="preserve">workforce </w:t>
      </w:r>
      <w:r w:rsidR="00294D0C">
        <w:t xml:space="preserve">partners </w:t>
      </w:r>
      <w:r>
        <w:t xml:space="preserve">in a </w:t>
      </w:r>
      <w:r w:rsidR="00E57F3B">
        <w:t xml:space="preserve">workforce </w:t>
      </w:r>
      <w:r>
        <w:t xml:space="preserve">area </w:t>
      </w:r>
      <w:r w:rsidR="00294D0C">
        <w:t xml:space="preserve">to reach </w:t>
      </w:r>
      <w:r w:rsidR="0061377C">
        <w:t xml:space="preserve">unanimous </w:t>
      </w:r>
      <w:r w:rsidR="00294D0C">
        <w:t>consen</w:t>
      </w:r>
      <w:r w:rsidR="00EC5EF9">
        <w:t>t</w:t>
      </w:r>
      <w:r w:rsidR="00294D0C">
        <w:t xml:space="preserve"> </w:t>
      </w:r>
      <w:r>
        <w:t xml:space="preserve">on </w:t>
      </w:r>
      <w:r w:rsidR="009B6630">
        <w:t>the LFM</w:t>
      </w:r>
      <w:r w:rsidR="00294D0C">
        <w:t xml:space="preserve"> </w:t>
      </w:r>
      <w:r>
        <w:t>for funding</w:t>
      </w:r>
      <w:r w:rsidR="00294D0C">
        <w:t xml:space="preserve"> infrastructure costs</w:t>
      </w:r>
      <w:r>
        <w:t xml:space="preserve"> for a program year</w:t>
      </w:r>
      <w:r w:rsidR="00294D0C">
        <w:t xml:space="preserve"> will trigger </w:t>
      </w:r>
      <w:r>
        <w:t xml:space="preserve">implementation of </w:t>
      </w:r>
      <w:r w:rsidR="00294D0C">
        <w:t>the SFM</w:t>
      </w:r>
      <w:r>
        <w:t xml:space="preserve"> for that program year</w:t>
      </w:r>
      <w:r w:rsidR="00294D0C">
        <w:t>.</w:t>
      </w:r>
      <w:r w:rsidR="00777A7E">
        <w:t xml:space="preserve"> </w:t>
      </w:r>
      <w:r w:rsidR="00E57F3B">
        <w:t xml:space="preserve">However, </w:t>
      </w:r>
      <w:r w:rsidR="00114BA6" w:rsidRPr="00114BA6">
        <w:t xml:space="preserve">failure by required </w:t>
      </w:r>
      <w:r w:rsidR="00114BA6">
        <w:t xml:space="preserve">workforce </w:t>
      </w:r>
      <w:r w:rsidR="00114BA6" w:rsidRPr="00114BA6">
        <w:t xml:space="preserve">partners to reach consensus </w:t>
      </w:r>
      <w:r w:rsidR="0029759A">
        <w:t xml:space="preserve">agreement </w:t>
      </w:r>
      <w:r w:rsidR="00114BA6" w:rsidRPr="00114BA6">
        <w:t>on additional costs does not trigger the SFM.</w:t>
      </w:r>
    </w:p>
    <w:p w14:paraId="08C0A967" w14:textId="77777777" w:rsidR="004E6D47" w:rsidRDefault="004E6D47" w:rsidP="00294D0C"/>
    <w:p w14:paraId="00ADAC5A" w14:textId="4485F53D" w:rsidR="003035CC" w:rsidRDefault="004E6D47" w:rsidP="00294D0C">
      <w:r>
        <w:t>Optional workforce partners that are co-located are required to contribute to infrastructure funding</w:t>
      </w:r>
      <w:r w:rsidR="00930963">
        <w:t>;</w:t>
      </w:r>
      <w:r>
        <w:t xml:space="preserve"> </w:t>
      </w:r>
      <w:r w:rsidR="00930963">
        <w:t>h</w:t>
      </w:r>
      <w:r>
        <w:t>owever, t</w:t>
      </w:r>
      <w:r w:rsidR="00114BA6" w:rsidRPr="00114BA6">
        <w:t xml:space="preserve">he SFM does not apply to </w:t>
      </w:r>
      <w:r w:rsidR="00114BA6">
        <w:t>option</w:t>
      </w:r>
      <w:r w:rsidR="00114BA6" w:rsidRPr="00114BA6">
        <w:t>al</w:t>
      </w:r>
      <w:r w:rsidR="00114BA6">
        <w:t xml:space="preserve"> workforce</w:t>
      </w:r>
      <w:r w:rsidR="00114BA6" w:rsidRPr="00114BA6">
        <w:t xml:space="preserve"> partners</w:t>
      </w:r>
      <w:r w:rsidR="00114BA6">
        <w:t xml:space="preserve"> and cannot be triggered by an optional workforce</w:t>
      </w:r>
      <w:r w:rsidR="00114BA6" w:rsidRPr="00114BA6">
        <w:t xml:space="preserve"> partner’s disagreement </w:t>
      </w:r>
      <w:r w:rsidR="0035754C">
        <w:t xml:space="preserve">with </w:t>
      </w:r>
      <w:r w:rsidR="00114BA6" w:rsidRPr="00114BA6">
        <w:t xml:space="preserve">the terms of the IFA or the </w:t>
      </w:r>
      <w:r w:rsidR="0035754C">
        <w:t xml:space="preserve">partner’s </w:t>
      </w:r>
      <w:r w:rsidR="00114BA6" w:rsidRPr="00114BA6">
        <w:t>refusal to sign the IFA.</w:t>
      </w:r>
      <w:r w:rsidR="00777A7E">
        <w:t xml:space="preserve"> </w:t>
      </w:r>
      <w:r>
        <w:t>W</w:t>
      </w:r>
      <w:r w:rsidR="00114BA6" w:rsidRPr="00114BA6">
        <w:t xml:space="preserve">hile </w:t>
      </w:r>
      <w:r w:rsidR="00114BA6">
        <w:t>optional workforce</w:t>
      </w:r>
      <w:r w:rsidR="00114BA6" w:rsidRPr="00114BA6">
        <w:t xml:space="preserve"> partners are not subject to the SFM, they are</w:t>
      </w:r>
      <w:r w:rsidR="00777A7E">
        <w:t xml:space="preserve"> </w:t>
      </w:r>
      <w:r w:rsidR="00114BA6" w:rsidRPr="00114BA6">
        <w:t>req</w:t>
      </w:r>
      <w:r w:rsidR="00114BA6">
        <w:t xml:space="preserve">uired to contribute to </w:t>
      </w:r>
      <w:r w:rsidR="00114BA6" w:rsidRPr="00114BA6">
        <w:t xml:space="preserve">infrastructure cost funding in accordance with the program’s proportionate use of the </w:t>
      </w:r>
      <w:r w:rsidR="00114BA6">
        <w:t>Workforce Solutions Office</w:t>
      </w:r>
      <w:r w:rsidR="00114BA6" w:rsidRPr="00114BA6">
        <w:t xml:space="preserve"> and relative benefit received</w:t>
      </w:r>
      <w:r w:rsidR="00114BA6">
        <w:t xml:space="preserve">. </w:t>
      </w:r>
    </w:p>
    <w:p w14:paraId="70758A44" w14:textId="77777777" w:rsidR="00114BA6" w:rsidRDefault="00114BA6" w:rsidP="00294D0C"/>
    <w:p w14:paraId="1246CF56" w14:textId="2B748BED" w:rsidR="00294D0C" w:rsidRDefault="00114BA6" w:rsidP="0029759A">
      <w:r>
        <w:t xml:space="preserve">If the Board, CEOs, and required workforce partners fail to reach </w:t>
      </w:r>
      <w:r w:rsidR="00E57F3B">
        <w:t xml:space="preserve">unanimous </w:t>
      </w:r>
      <w:r>
        <w:t>consensus</w:t>
      </w:r>
      <w:r w:rsidR="00E57F3B">
        <w:t xml:space="preserve"> on infrastructure funding</w:t>
      </w:r>
      <w:r>
        <w:t xml:space="preserve"> and the SFM is triggered, th</w:t>
      </w:r>
      <w:r w:rsidR="00294D0C">
        <w:t>e result w</w:t>
      </w:r>
      <w:r>
        <w:t>ill</w:t>
      </w:r>
      <w:r w:rsidR="00294D0C">
        <w:t xml:space="preserve"> be a complex, time-consuming process in which TWC, not the </w:t>
      </w:r>
      <w:r w:rsidR="00C231C2">
        <w:t>workforce partner</w:t>
      </w:r>
      <w:r w:rsidR="00294D0C">
        <w:t xml:space="preserve">s, </w:t>
      </w:r>
      <w:r>
        <w:t xml:space="preserve">will </w:t>
      </w:r>
      <w:r w:rsidR="004079DC">
        <w:t>make the final determination on the</w:t>
      </w:r>
      <w:r w:rsidR="00294D0C">
        <w:t xml:space="preserve"> proportionate share each </w:t>
      </w:r>
      <w:r w:rsidR="00C231C2">
        <w:t>workforce partner</w:t>
      </w:r>
      <w:r w:rsidR="00294D0C">
        <w:t xml:space="preserve"> must contribute to infrastructure costs and the allocation method</w:t>
      </w:r>
      <w:r w:rsidR="00BC5F7D">
        <w:t>ology</w:t>
      </w:r>
      <w:r w:rsidR="00294D0C">
        <w:t xml:space="preserve"> under which th</w:t>
      </w:r>
      <w:r w:rsidR="004079DC">
        <w:t>e proportionate share</w:t>
      </w:r>
      <w:r w:rsidR="00294D0C">
        <w:t xml:space="preserve"> is calculated. </w:t>
      </w:r>
      <w:r w:rsidR="00930963">
        <w:t>The locally developed infrastructure funding mechanism is the primary and highly preferred method of funding infrastructure costs in the workforce area.</w:t>
      </w:r>
      <w:r w:rsidR="00777A7E">
        <w:t xml:space="preserve"> </w:t>
      </w:r>
      <w:r w:rsidR="00BC5F7D" w:rsidRPr="002C6C65">
        <w:t>Application of the SFM is considered a secondary, less desirable solution</w:t>
      </w:r>
      <w:r w:rsidR="00930963">
        <w:t>.</w:t>
      </w:r>
      <w:r w:rsidR="00777A7E">
        <w:t xml:space="preserve"> </w:t>
      </w:r>
      <w:r w:rsidR="00294D0C">
        <w:t xml:space="preserve">TWC recommends </w:t>
      </w:r>
      <w:r w:rsidR="0029759A">
        <w:t xml:space="preserve">that </w:t>
      </w:r>
      <w:r w:rsidR="00294D0C">
        <w:t xml:space="preserve">Boards, CEOs, and </w:t>
      </w:r>
      <w:r w:rsidR="00C231C2">
        <w:t>workforce partner</w:t>
      </w:r>
      <w:r w:rsidR="00294D0C">
        <w:t xml:space="preserve">s work diligently and in good faith to successfully negotiate </w:t>
      </w:r>
      <w:r w:rsidR="009B6630">
        <w:t>the LFM</w:t>
      </w:r>
      <w:r w:rsidR="00294D0C">
        <w:t>.</w:t>
      </w:r>
    </w:p>
    <w:p w14:paraId="153577AD" w14:textId="77777777" w:rsidR="008E67AF" w:rsidRDefault="008E67AF" w:rsidP="00294D0C"/>
    <w:p w14:paraId="5B6400B0" w14:textId="0F5308D3" w:rsidR="002C6C65" w:rsidRPr="001B1766" w:rsidRDefault="002C6C65" w:rsidP="002C6C65">
      <w:r>
        <w:t>The SFM has eight steps that TWC must follow</w:t>
      </w:r>
      <w:r w:rsidR="00DC4B9B">
        <w:t>.</w:t>
      </w:r>
      <w:r w:rsidR="007379EA">
        <w:t xml:space="preserve"> </w:t>
      </w:r>
      <w:r w:rsidR="00DC4B9B">
        <w:t xml:space="preserve">The </w:t>
      </w:r>
      <w:r w:rsidR="00E57F3B">
        <w:t>steps</w:t>
      </w:r>
      <w:r w:rsidR="007379EA">
        <w:t xml:space="preserve"> are outlined in </w:t>
      </w:r>
      <w:hyperlink w:anchor="_APPENDIX_F:_STEPS" w:history="1">
        <w:r w:rsidR="004369AA">
          <w:rPr>
            <w:rStyle w:val="Hyperlink"/>
          </w:rPr>
          <w:t>Appendix F</w:t>
        </w:r>
      </w:hyperlink>
      <w:r w:rsidR="007379EA">
        <w:t>.</w:t>
      </w:r>
      <w:r w:rsidR="00777A7E">
        <w:t xml:space="preserve"> </w:t>
      </w:r>
      <w:r w:rsidRPr="001B1766">
        <w:t>Th</w:t>
      </w:r>
      <w:r w:rsidR="007379EA">
        <w:t>e SFM</w:t>
      </w:r>
      <w:r w:rsidRPr="001B1766">
        <w:t xml:space="preserve"> require</w:t>
      </w:r>
      <w:r>
        <w:t>s</w:t>
      </w:r>
      <w:r w:rsidRPr="001B1766">
        <w:t xml:space="preserve"> </w:t>
      </w:r>
      <w:r w:rsidR="007379EA">
        <w:t xml:space="preserve">the </w:t>
      </w:r>
      <w:r w:rsidR="008F55B0">
        <w:t>s</w:t>
      </w:r>
      <w:r w:rsidR="007379EA">
        <w:t>tate to develop</w:t>
      </w:r>
      <w:r>
        <w:t xml:space="preserve"> </w:t>
      </w:r>
      <w:r w:rsidRPr="001B1766">
        <w:t>cost allocation methodolog</w:t>
      </w:r>
      <w:r w:rsidR="007379EA">
        <w:t>ies</w:t>
      </w:r>
      <w:r w:rsidRPr="001B1766">
        <w:t xml:space="preserve">, calculate </w:t>
      </w:r>
      <w:r w:rsidR="007379EA">
        <w:t>infrastructure-funding</w:t>
      </w:r>
      <w:r w:rsidRPr="001B1766">
        <w:t xml:space="preserve"> caps </w:t>
      </w:r>
      <w:r w:rsidR="007379EA">
        <w:t>for each</w:t>
      </w:r>
      <w:r w:rsidRPr="001B1766">
        <w:t xml:space="preserve"> required</w:t>
      </w:r>
      <w:r w:rsidR="007379EA">
        <w:t xml:space="preserve"> workforce par</w:t>
      </w:r>
      <w:r w:rsidRPr="001B1766">
        <w:t>tner program</w:t>
      </w:r>
      <w:r w:rsidR="007379EA">
        <w:t>,</w:t>
      </w:r>
      <w:r w:rsidRPr="001B1766">
        <w:t xml:space="preserve"> and determine </w:t>
      </w:r>
      <w:r w:rsidR="007379EA">
        <w:t xml:space="preserve">the </w:t>
      </w:r>
      <w:r w:rsidRPr="001B1766">
        <w:t xml:space="preserve">required </w:t>
      </w:r>
      <w:r w:rsidR="007379EA">
        <w:t xml:space="preserve">workforce </w:t>
      </w:r>
      <w:r w:rsidRPr="001B1766">
        <w:t>partner’s proportionate share in accordance with applicable program caps</w:t>
      </w:r>
      <w:r w:rsidR="007379EA">
        <w:t xml:space="preserve">, which are calculated using the sub-steps detailed in Step 6 of </w:t>
      </w:r>
      <w:hyperlink w:anchor="_Step_6b:_Calculate" w:history="1">
        <w:r w:rsidR="004369AA">
          <w:rPr>
            <w:rStyle w:val="Hyperlink"/>
          </w:rPr>
          <w:t>Appendix F</w:t>
        </w:r>
      </w:hyperlink>
      <w:r w:rsidR="007379EA">
        <w:t>.</w:t>
      </w:r>
    </w:p>
    <w:p w14:paraId="267B4A44" w14:textId="77777777" w:rsidR="002C6C65" w:rsidRDefault="002C6C65" w:rsidP="002C6C65">
      <w:pPr>
        <w:pStyle w:val="Default"/>
      </w:pPr>
    </w:p>
    <w:p w14:paraId="0BD80CB9" w14:textId="35E220E7" w:rsidR="00FF0ADA" w:rsidRDefault="008B1F7F" w:rsidP="00270435">
      <w:pPr>
        <w:pStyle w:val="Heading3"/>
        <w:spacing w:before="120" w:after="120"/>
      </w:pPr>
      <w:bookmarkStart w:id="375" w:name="_Toc483894703"/>
      <w:bookmarkStart w:id="376" w:name="_Toc487209045"/>
      <w:bookmarkStart w:id="377" w:name="_Toc24618756"/>
      <w:r>
        <w:t>DETERMINING WORKFORCE PARTNER</w:t>
      </w:r>
      <w:r w:rsidR="00FF0ADA">
        <w:t xml:space="preserve"> C</w:t>
      </w:r>
      <w:r>
        <w:t>ONTRIBUTIONS UNDER THE</w:t>
      </w:r>
      <w:r w:rsidR="00FF0ADA">
        <w:t xml:space="preserve"> SFM</w:t>
      </w:r>
      <w:bookmarkEnd w:id="375"/>
      <w:bookmarkEnd w:id="376"/>
      <w:bookmarkEnd w:id="377"/>
    </w:p>
    <w:p w14:paraId="0517D62E" w14:textId="5E8A2583" w:rsidR="00863400" w:rsidRDefault="00863400" w:rsidP="00FF0ADA">
      <w:r>
        <w:t xml:space="preserve">The SFM determines workforce partner contributions after consultation with the CEOs, the Board, and </w:t>
      </w:r>
      <w:r w:rsidR="00FF0ADA">
        <w:t>TWC</w:t>
      </w:r>
      <w:r>
        <w:t>.</w:t>
      </w:r>
      <w:r w:rsidR="00777A7E">
        <w:t xml:space="preserve"> </w:t>
      </w:r>
      <w:r>
        <w:t>T</w:t>
      </w:r>
      <w:r w:rsidR="004079DC">
        <w:t xml:space="preserve">his </w:t>
      </w:r>
      <w:r w:rsidR="00FF0ADA">
        <w:t>determin</w:t>
      </w:r>
      <w:r>
        <w:t>ation involves</w:t>
      </w:r>
      <w:r w:rsidR="00FB137C">
        <w:t xml:space="preserve"> the following general steps</w:t>
      </w:r>
      <w:r>
        <w:t>:</w:t>
      </w:r>
      <w:r w:rsidR="00777A7E">
        <w:t xml:space="preserve"> </w:t>
      </w:r>
    </w:p>
    <w:p w14:paraId="40E506EC" w14:textId="094C235B" w:rsidR="00FB137C" w:rsidRDefault="0086596A" w:rsidP="002A085B">
      <w:pPr>
        <w:pStyle w:val="ListParagraph"/>
        <w:numPr>
          <w:ilvl w:val="0"/>
          <w:numId w:val="53"/>
        </w:numPr>
      </w:pPr>
      <w:r>
        <w:t>Applying</w:t>
      </w:r>
      <w:r w:rsidR="00863400">
        <w:t xml:space="preserve"> a budget for inf</w:t>
      </w:r>
      <w:r w:rsidR="00FB137C">
        <w:t>rastructure costs, based on either agreement reached in Board negotiations or the SFM formula</w:t>
      </w:r>
    </w:p>
    <w:p w14:paraId="1D851C34" w14:textId="7BCD35AC" w:rsidR="00FB137C" w:rsidRDefault="0086596A" w:rsidP="002A085B">
      <w:pPr>
        <w:pStyle w:val="ListParagraph"/>
        <w:numPr>
          <w:ilvl w:val="0"/>
          <w:numId w:val="53"/>
        </w:numPr>
      </w:pPr>
      <w:r>
        <w:lastRenderedPageBreak/>
        <w:t>D</w:t>
      </w:r>
      <w:r w:rsidR="00FB137C">
        <w:t>etermin</w:t>
      </w:r>
      <w:r>
        <w:t>ing</w:t>
      </w:r>
      <w:r w:rsidR="00FB137C">
        <w:t xml:space="preserve"> each workforce partner</w:t>
      </w:r>
      <w:r w:rsidR="00863400">
        <w:t xml:space="preserve"> program’s proportionate use of the local workforce system and relative benefit rece</w:t>
      </w:r>
      <w:r w:rsidR="00FB137C">
        <w:t>i</w:t>
      </w:r>
      <w:r w:rsidR="00863400">
        <w:t>ved</w:t>
      </w:r>
    </w:p>
    <w:p w14:paraId="595C14BF" w14:textId="77777777" w:rsidR="00B5107D" w:rsidRDefault="0086596A" w:rsidP="002A085B">
      <w:pPr>
        <w:pStyle w:val="ListParagraph"/>
        <w:numPr>
          <w:ilvl w:val="0"/>
          <w:numId w:val="53"/>
        </w:numPr>
      </w:pPr>
      <w:r>
        <w:t>C</w:t>
      </w:r>
      <w:r w:rsidR="00FB137C">
        <w:t>alculatin</w:t>
      </w:r>
      <w:r>
        <w:t>g</w:t>
      </w:r>
      <w:r w:rsidR="00FB137C">
        <w:t xml:space="preserve"> required statewide program caps on contributions to infrastructure costs from workforce partner programs</w:t>
      </w:r>
    </w:p>
    <w:p w14:paraId="5CC492AA" w14:textId="298C9DF7" w:rsidR="000E3F03" w:rsidRPr="0075726F" w:rsidRDefault="000E3F03" w:rsidP="002A085B">
      <w:pPr>
        <w:pStyle w:val="ListParagraph"/>
        <w:numPr>
          <w:ilvl w:val="0"/>
          <w:numId w:val="53"/>
        </w:numPr>
      </w:pPr>
      <w:r w:rsidRPr="0075726F">
        <w:t>Adjusting a workforce partner’s proportionate share according to the applicable program cap for the associated workforce program</w:t>
      </w:r>
    </w:p>
    <w:p w14:paraId="34510788" w14:textId="77777777" w:rsidR="00B5107D" w:rsidRDefault="00B5107D">
      <w:r>
        <w:br w:type="page"/>
      </w:r>
    </w:p>
    <w:p w14:paraId="5F5C4A08" w14:textId="7C86B1E0" w:rsidR="00214F89" w:rsidRPr="006E480A" w:rsidRDefault="00223BE7" w:rsidP="006E480A">
      <w:pPr>
        <w:pStyle w:val="Heading1"/>
        <w:rPr>
          <w:color w:val="auto"/>
        </w:rPr>
      </w:pPr>
      <w:bookmarkStart w:id="378" w:name="_V._COMMON_IDENTIFIER"/>
      <w:bookmarkStart w:id="379" w:name="_E._COMMON_IDENTIFIER"/>
      <w:bookmarkStart w:id="380" w:name="_Toc480808515"/>
      <w:bookmarkStart w:id="381" w:name="_Toc480808763"/>
      <w:bookmarkStart w:id="382" w:name="_Toc480808882"/>
      <w:bookmarkStart w:id="383" w:name="_Toc483501957"/>
      <w:bookmarkStart w:id="384" w:name="_Toc483502528"/>
      <w:bookmarkStart w:id="385" w:name="_Toc357450048"/>
      <w:bookmarkStart w:id="386" w:name="_Toc357452113"/>
      <w:bookmarkStart w:id="387" w:name="_Toc357452873"/>
      <w:bookmarkStart w:id="388" w:name="_Toc357453300"/>
      <w:bookmarkStart w:id="389" w:name="_Toc357453389"/>
      <w:bookmarkStart w:id="390" w:name="_Toc357453519"/>
      <w:bookmarkStart w:id="391" w:name="_Toc357453899"/>
      <w:bookmarkStart w:id="392" w:name="_Toc483894705"/>
      <w:bookmarkStart w:id="393" w:name="_Toc487209046"/>
      <w:bookmarkStart w:id="394" w:name="_Toc24618757"/>
      <w:bookmarkEnd w:id="378"/>
      <w:bookmarkEnd w:id="379"/>
      <w:r w:rsidRPr="006E480A">
        <w:rPr>
          <w:color w:val="auto"/>
        </w:rPr>
        <w:lastRenderedPageBreak/>
        <w:t>E</w:t>
      </w:r>
      <w:r w:rsidR="00214F89" w:rsidRPr="006E480A">
        <w:rPr>
          <w:color w:val="auto"/>
        </w:rPr>
        <w:t xml:space="preserve">. COMMON IDENTIFIER FOR THE </w:t>
      </w:r>
      <w:r w:rsidR="00F82EB1" w:rsidRPr="006E480A">
        <w:rPr>
          <w:color w:val="auto"/>
        </w:rPr>
        <w:t>TEXAS WORKFORCE</w:t>
      </w:r>
      <w:r w:rsidR="00214F89" w:rsidRPr="006E480A">
        <w:rPr>
          <w:color w:val="auto"/>
        </w:rPr>
        <w:t xml:space="preserve"> SYSTEM</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79E0B749" w14:textId="77777777" w:rsidR="00B5107D" w:rsidRDefault="00B5107D" w:rsidP="001470C4">
      <w:pPr>
        <w:ind w:firstLine="720"/>
      </w:pPr>
    </w:p>
    <w:p w14:paraId="521BB25F" w14:textId="123E34FB" w:rsidR="00105EEA" w:rsidRDefault="008D77E8" w:rsidP="00105EEA">
      <w:r>
        <w:t xml:space="preserve">Section §121(e)(4) of the </w:t>
      </w:r>
      <w:r w:rsidRPr="008D77E8">
        <w:t>Workforce Innovation and Opportunity Act (</w:t>
      </w:r>
      <w:r w:rsidR="00105EEA">
        <w:t>WIOA</w:t>
      </w:r>
      <w:r>
        <w:t>)</w:t>
      </w:r>
      <w:r w:rsidR="00105EEA">
        <w:t xml:space="preserve"> requires each </w:t>
      </w:r>
      <w:r w:rsidR="005124A4">
        <w:t>L</w:t>
      </w:r>
      <w:r w:rsidR="005124A4" w:rsidRPr="002D413F">
        <w:t>ocal Workforce Development Board (</w:t>
      </w:r>
      <w:r w:rsidR="00105EEA">
        <w:t>Board</w:t>
      </w:r>
      <w:r w:rsidR="005124A4">
        <w:t>)</w:t>
      </w:r>
      <w:r w:rsidR="00105EEA">
        <w:t xml:space="preserve"> to include a common identifier in addition to any Board-developed identifiers on all products, programs, activities, services, facilities, and related property and materials. </w:t>
      </w:r>
    </w:p>
    <w:p w14:paraId="31EAE808" w14:textId="77777777" w:rsidR="00105EEA" w:rsidRDefault="00105EEA" w:rsidP="00105EEA"/>
    <w:p w14:paraId="084F724A" w14:textId="618FFB74" w:rsidR="00105EEA" w:rsidRDefault="00105EEA" w:rsidP="00105EEA">
      <w:r>
        <w:t xml:space="preserve">In WIOA </w:t>
      </w:r>
      <w:r w:rsidR="002C6AA0">
        <w:t xml:space="preserve">regulations at 20 CFR </w:t>
      </w:r>
      <w:r>
        <w:t>§678.900</w:t>
      </w:r>
      <w:r w:rsidR="00CB5CA3">
        <w:t>,</w:t>
      </w:r>
      <w:r>
        <w:t xml:space="preserve"> </w:t>
      </w:r>
      <w:r w:rsidR="0029759A">
        <w:t xml:space="preserve">the US </w:t>
      </w:r>
      <w:r w:rsidR="00087BBF">
        <w:t>Department of Labor (</w:t>
      </w:r>
      <w:r>
        <w:t>DOL</w:t>
      </w:r>
      <w:r w:rsidR="00087BBF">
        <w:t>)</w:t>
      </w:r>
      <w:r>
        <w:t xml:space="preserve"> clarifies that Boards are not required to change their existing name or brand. However, </w:t>
      </w:r>
      <w:r w:rsidR="00CB5CA3">
        <w:t xml:space="preserve">the </w:t>
      </w:r>
      <w:r>
        <w:t xml:space="preserve">additional common identifier </w:t>
      </w:r>
      <w:r w:rsidR="00CB5CA3">
        <w:t xml:space="preserve">must be included with the Board’s name or brand </w:t>
      </w:r>
      <w:r>
        <w:t>to ensure that the public is aware that all online and in-person workforce development services are part of a larger national network.</w:t>
      </w:r>
    </w:p>
    <w:p w14:paraId="1BD44A2F" w14:textId="77777777" w:rsidR="00105EEA" w:rsidRDefault="00105EEA" w:rsidP="00105EEA"/>
    <w:p w14:paraId="7D6C98FF" w14:textId="67CD7D34" w:rsidR="00105EEA" w:rsidRDefault="00105EEA" w:rsidP="00105EEA">
      <w:r>
        <w:t xml:space="preserve">Boards must use the tagline “a proud partner of the American Job Center network” on all primary electronic resources and websites, as well as on any newly printed, purchased, or created materials. </w:t>
      </w:r>
    </w:p>
    <w:p w14:paraId="4C484FCA" w14:textId="77777777" w:rsidR="00105EEA" w:rsidRDefault="00105EEA" w:rsidP="00105EEA"/>
    <w:p w14:paraId="6796ABA7" w14:textId="6C6446DC" w:rsidR="009D49BF" w:rsidRDefault="00105EEA" w:rsidP="00105EEA">
      <w:r>
        <w:t xml:space="preserve">Boards are encouraged to exhaust all </w:t>
      </w:r>
      <w:r w:rsidR="007309EE">
        <w:t xml:space="preserve">materials or </w:t>
      </w:r>
      <w:r>
        <w:t>supplies</w:t>
      </w:r>
      <w:r w:rsidR="00A12B40">
        <w:t xml:space="preserve"> </w:t>
      </w:r>
      <w:r w:rsidR="003564CC">
        <w:t xml:space="preserve">that were </w:t>
      </w:r>
      <w:r w:rsidR="007309EE">
        <w:t xml:space="preserve">created or </w:t>
      </w:r>
      <w:r>
        <w:t xml:space="preserve">printed before November 17, 2016, </w:t>
      </w:r>
      <w:r w:rsidR="003564CC">
        <w:t xml:space="preserve">and </w:t>
      </w:r>
      <w:r>
        <w:t>do not contain the tagline</w:t>
      </w:r>
      <w:r w:rsidR="003564CC">
        <w:t>,</w:t>
      </w:r>
      <w:r>
        <w:t xml:space="preserve"> before using materials </w:t>
      </w:r>
      <w:r w:rsidR="007309EE">
        <w:t xml:space="preserve">or supplies created or </w:t>
      </w:r>
      <w:r>
        <w:t>printed with the tagline.</w:t>
      </w:r>
      <w:r w:rsidR="00777A7E">
        <w:t xml:space="preserve"> </w:t>
      </w:r>
      <w:r w:rsidR="007309EE">
        <w:t xml:space="preserve">Once </w:t>
      </w:r>
      <w:r w:rsidR="00A12B40">
        <w:t xml:space="preserve">previously created or printed </w:t>
      </w:r>
      <w:r w:rsidR="007309EE">
        <w:t>materials</w:t>
      </w:r>
      <w:r w:rsidR="009352FC">
        <w:t xml:space="preserve"> or supplies</w:t>
      </w:r>
      <w:r w:rsidR="00A12B40">
        <w:t xml:space="preserve"> </w:t>
      </w:r>
      <w:r w:rsidR="007309EE">
        <w:t xml:space="preserve">are </w:t>
      </w:r>
      <w:r w:rsidR="00A12B40">
        <w:t>exhausted</w:t>
      </w:r>
      <w:r w:rsidR="009D49BF">
        <w:t xml:space="preserve">, Boards are required to include the tagline “a proud partner of the American Job Center network” in all newly created </w:t>
      </w:r>
      <w:r w:rsidR="009352FC">
        <w:t>materials and supplies</w:t>
      </w:r>
      <w:r w:rsidR="009D49BF">
        <w:t>.</w:t>
      </w:r>
    </w:p>
    <w:p w14:paraId="1A441C6F" w14:textId="77777777" w:rsidR="009D49BF" w:rsidRDefault="009D49BF" w:rsidP="00105EEA"/>
    <w:p w14:paraId="76865F5C" w14:textId="576666E9" w:rsidR="00A12B40" w:rsidRDefault="00105EEA" w:rsidP="00CB5CA3">
      <w:r>
        <w:t>By July 1, 2017, Boards must use the tagline on all products, programs, activities, services, electronic resources, facilities, and related property and new materials used by Boards and Workforce Solutions Offices.</w:t>
      </w:r>
      <w:r w:rsidR="00777A7E">
        <w:t xml:space="preserve"> </w:t>
      </w:r>
      <w:r w:rsidR="00CB5CA3">
        <w:t>WIOA Title I funds may be used when implementing the use of the common identifier or tagline.</w:t>
      </w:r>
    </w:p>
    <w:p w14:paraId="4D280A78" w14:textId="77777777" w:rsidR="00A12B40" w:rsidRDefault="00A12B40" w:rsidP="00CB5CA3"/>
    <w:p w14:paraId="3CF0AAE7" w14:textId="18179B1B" w:rsidR="00CB5CA3" w:rsidRDefault="00A12B40" w:rsidP="00CB5CA3">
      <w:r>
        <w:t xml:space="preserve">Boards </w:t>
      </w:r>
      <w:r w:rsidR="00B803F6">
        <w:t xml:space="preserve">are not required to replace existing </w:t>
      </w:r>
      <w:r w:rsidR="003564CC">
        <w:t xml:space="preserve">signs </w:t>
      </w:r>
      <w:r w:rsidR="00B803F6">
        <w:t xml:space="preserve">with new </w:t>
      </w:r>
      <w:r w:rsidR="003564CC">
        <w:t xml:space="preserve">signs </w:t>
      </w:r>
      <w:r w:rsidR="00B803F6">
        <w:t>that include the common identifier.</w:t>
      </w:r>
      <w:r w:rsidR="00777A7E">
        <w:t xml:space="preserve"> </w:t>
      </w:r>
      <w:r w:rsidR="00B803F6">
        <w:t xml:space="preserve">Boards </w:t>
      </w:r>
      <w:r>
        <w:t xml:space="preserve">may continue to use existing </w:t>
      </w:r>
      <w:r w:rsidR="003564CC">
        <w:t xml:space="preserve">signs </w:t>
      </w:r>
      <w:r w:rsidR="00B803F6">
        <w:t xml:space="preserve">until </w:t>
      </w:r>
      <w:r w:rsidR="003564CC">
        <w:t xml:space="preserve">the signs are </w:t>
      </w:r>
      <w:r w:rsidR="00B803F6">
        <w:t xml:space="preserve">retired. </w:t>
      </w:r>
      <w:r w:rsidR="005F5B0C">
        <w:t xml:space="preserve">The </w:t>
      </w:r>
      <w:r w:rsidR="00F63BCD">
        <w:t xml:space="preserve">Texas Workforce Commission </w:t>
      </w:r>
      <w:r w:rsidR="009D49BF">
        <w:t>will provid</w:t>
      </w:r>
      <w:r w:rsidR="00B803F6">
        <w:t>e</w:t>
      </w:r>
      <w:r w:rsidR="009D49BF">
        <w:t xml:space="preserve"> Boards with a </w:t>
      </w:r>
      <w:r w:rsidR="00490B56">
        <w:t>decal</w:t>
      </w:r>
      <w:r w:rsidR="009D49BF">
        <w:t xml:space="preserve"> that includes the tagline “a proud partner of the American Job Center network” and can be affixed to facility entrances until </w:t>
      </w:r>
      <w:r>
        <w:t xml:space="preserve">existing </w:t>
      </w:r>
      <w:r w:rsidR="003564CC">
        <w:t xml:space="preserve">signs </w:t>
      </w:r>
      <w:r w:rsidR="009D49BF">
        <w:t xml:space="preserve">on Board offices and Workforce Solutions Offices </w:t>
      </w:r>
      <w:r w:rsidR="00105572">
        <w:t xml:space="preserve">are </w:t>
      </w:r>
      <w:r w:rsidR="000330B6">
        <w:t>retired and</w:t>
      </w:r>
      <w:r w:rsidR="009D49BF">
        <w:t xml:space="preserve"> replaced.</w:t>
      </w:r>
      <w:r w:rsidR="000330B6">
        <w:t xml:space="preserve"> Boards may determine when it is necessary to retire and replace </w:t>
      </w:r>
      <w:r w:rsidR="003564CC">
        <w:t>signs</w:t>
      </w:r>
      <w:r w:rsidR="000330B6">
        <w:t>.</w:t>
      </w:r>
    </w:p>
    <w:p w14:paraId="091BFF12" w14:textId="7A10C6B3" w:rsidR="00105EEA" w:rsidRDefault="00105EEA" w:rsidP="00105EEA"/>
    <w:p w14:paraId="74B50ECD" w14:textId="45EF455A" w:rsidR="00105EEA" w:rsidRDefault="00105EEA" w:rsidP="00105EEA">
      <w:r>
        <w:t xml:space="preserve">Boards may use plain text or one of the tagline logos developed by the DOL Employment and Training Administration and published in the Graphics Style Guide for Partners at </w:t>
      </w:r>
      <w:hyperlink r:id="rId16" w:history="1">
        <w:r w:rsidR="00CB5CA3" w:rsidRPr="003E715B">
          <w:rPr>
            <w:rStyle w:val="Hyperlink"/>
          </w:rPr>
          <w:t>https://www.dol.gov/ajc/ajc_style_guide.pdf</w:t>
        </w:r>
      </w:hyperlink>
      <w:r w:rsidRPr="00CB5CA3">
        <w:t>.</w:t>
      </w:r>
      <w:r w:rsidR="00777A7E">
        <w:t xml:space="preserve"> </w:t>
      </w:r>
      <w:r w:rsidR="00CB5CA3">
        <w:t>If a t</w:t>
      </w:r>
      <w:r>
        <w:t xml:space="preserve">agline logo is used, it must be used in accordance with the guidelines contained in the Graphics Style Guide for Partners and with the terms of use for the logos, which are available at </w:t>
      </w:r>
      <w:hyperlink r:id="rId17" w:history="1">
        <w:r w:rsidR="004369AA" w:rsidRPr="00A0656D">
          <w:rPr>
            <w:rStyle w:val="Hyperlink"/>
          </w:rPr>
          <w:t>https://www.dol.gov/ajc</w:t>
        </w:r>
      </w:hyperlink>
      <w:r>
        <w:t>/.</w:t>
      </w:r>
    </w:p>
    <w:p w14:paraId="54C6FCBC" w14:textId="77777777" w:rsidR="00105EEA" w:rsidRDefault="00105EEA" w:rsidP="00105EEA"/>
    <w:p w14:paraId="351D5D3F" w14:textId="56AB956C" w:rsidR="00A93470" w:rsidRDefault="00105EEA" w:rsidP="00F26CEC">
      <w:pPr>
        <w:spacing w:after="960"/>
      </w:pPr>
      <w:r>
        <w:t>Boards must be aware that the tagline is not required on resource room materials distributed to customers if those materials were not printed, purchased, or created by Boards.</w:t>
      </w:r>
      <w:r w:rsidR="00F26CEC">
        <w:t xml:space="preserve"> </w:t>
      </w:r>
    </w:p>
    <w:p w14:paraId="331331B8" w14:textId="5FD1D0C9" w:rsidR="00A43C43" w:rsidRDefault="00B5107D" w:rsidP="00237F8C">
      <w:pPr>
        <w:pStyle w:val="Heading1"/>
      </w:pPr>
      <w:bookmarkStart w:id="395" w:name="_Toc483501958"/>
      <w:bookmarkStart w:id="396" w:name="_Toc483502529"/>
      <w:bookmarkStart w:id="397" w:name="_Toc357450049"/>
      <w:bookmarkStart w:id="398" w:name="_Toc357452114"/>
      <w:bookmarkStart w:id="399" w:name="_Toc357452874"/>
      <w:bookmarkStart w:id="400" w:name="_Toc357453301"/>
      <w:bookmarkStart w:id="401" w:name="_Toc357453390"/>
      <w:bookmarkStart w:id="402" w:name="_Toc357453520"/>
      <w:bookmarkStart w:id="403" w:name="_Toc357453900"/>
      <w:bookmarkStart w:id="404" w:name="_Toc483894706"/>
      <w:r>
        <w:br w:type="page"/>
      </w:r>
      <w:bookmarkStart w:id="405" w:name="_Toc487209047"/>
      <w:bookmarkStart w:id="406" w:name="_Toc24618758"/>
      <w:r w:rsidR="00223BE7" w:rsidRPr="004369AA">
        <w:rPr>
          <w:color w:val="auto"/>
        </w:rPr>
        <w:lastRenderedPageBreak/>
        <w:t>F</w:t>
      </w:r>
      <w:r w:rsidR="00A43C43" w:rsidRPr="004369AA">
        <w:rPr>
          <w:color w:val="auto"/>
        </w:rPr>
        <w:t>. ONE-STOP CERTIFICATION</w:t>
      </w:r>
      <w:bookmarkEnd w:id="395"/>
      <w:bookmarkEnd w:id="396"/>
      <w:bookmarkEnd w:id="397"/>
      <w:bookmarkEnd w:id="398"/>
      <w:bookmarkEnd w:id="399"/>
      <w:bookmarkEnd w:id="400"/>
      <w:bookmarkEnd w:id="401"/>
      <w:bookmarkEnd w:id="402"/>
      <w:bookmarkEnd w:id="403"/>
      <w:bookmarkEnd w:id="404"/>
      <w:bookmarkEnd w:id="405"/>
      <w:bookmarkEnd w:id="406"/>
      <w:r w:rsidR="00A43C43" w:rsidRPr="004369AA">
        <w:rPr>
          <w:color w:val="auto"/>
        </w:rPr>
        <w:t xml:space="preserve"> </w:t>
      </w:r>
    </w:p>
    <w:p w14:paraId="2D80B611" w14:textId="77777777" w:rsidR="00AA252E" w:rsidRDefault="00AA252E" w:rsidP="00A43C43"/>
    <w:p w14:paraId="69616FB0" w14:textId="1B24B762" w:rsidR="00681ADC" w:rsidRPr="00D945D6" w:rsidRDefault="008D77E8" w:rsidP="0029759A">
      <w:r>
        <w:t xml:space="preserve">The </w:t>
      </w:r>
      <w:r w:rsidRPr="008D77E8">
        <w:t>Workforce Innovation and Opportunity Act (</w:t>
      </w:r>
      <w:r w:rsidR="00AA252E">
        <w:t>WIOA</w:t>
      </w:r>
      <w:r>
        <w:t>)</w:t>
      </w:r>
      <w:r w:rsidR="00AA252E">
        <w:t xml:space="preserve"> regulations at 20 CFR §678.800 require Workforce Solutions Offices</w:t>
      </w:r>
      <w:r w:rsidR="00B0571B">
        <w:t xml:space="preserve"> in each </w:t>
      </w:r>
      <w:r w:rsidR="005124A4">
        <w:t>L</w:t>
      </w:r>
      <w:r w:rsidR="005124A4" w:rsidRPr="002D413F">
        <w:t>o</w:t>
      </w:r>
      <w:r w:rsidR="005124A4">
        <w:t>cal Workforce Development Board</w:t>
      </w:r>
      <w:r w:rsidR="009A7000">
        <w:t>’s</w:t>
      </w:r>
      <w:r w:rsidR="005124A4">
        <w:t xml:space="preserve"> (</w:t>
      </w:r>
      <w:r w:rsidR="00B0571B">
        <w:t>Board</w:t>
      </w:r>
      <w:r w:rsidR="005124A4">
        <w:t>)</w:t>
      </w:r>
      <w:r w:rsidR="00B0571B">
        <w:t xml:space="preserve"> area </w:t>
      </w:r>
      <w:r w:rsidR="00AA252E">
        <w:t xml:space="preserve">to be certified by </w:t>
      </w:r>
      <w:r w:rsidR="000E259B">
        <w:t>the Texas Workforce Commission (</w:t>
      </w:r>
      <w:r w:rsidR="00AA252E">
        <w:t>TWC</w:t>
      </w:r>
      <w:r w:rsidR="000E259B">
        <w:t>)</w:t>
      </w:r>
      <w:r w:rsidR="00AA252E">
        <w:t xml:space="preserve"> </w:t>
      </w:r>
      <w:r w:rsidR="002C6AA0">
        <w:t>once every three years.</w:t>
      </w:r>
      <w:r w:rsidR="00777A7E">
        <w:t xml:space="preserve"> </w:t>
      </w:r>
      <w:r w:rsidR="000F3543">
        <w:t>Some of the required elements for one-stop certification are covered in</w:t>
      </w:r>
      <w:r w:rsidR="004D4BCA">
        <w:t xml:space="preserve"> </w:t>
      </w:r>
      <w:r w:rsidR="00681ADC">
        <w:t>the Board’s annual Equal Opportunity review</w:t>
      </w:r>
      <w:r w:rsidR="000F3543">
        <w:t>.</w:t>
      </w:r>
      <w:r w:rsidR="00681ADC">
        <w:t xml:space="preserve"> </w:t>
      </w:r>
      <w:r w:rsidR="00CE1000" w:rsidRPr="00D945D6">
        <w:t xml:space="preserve">The completed </w:t>
      </w:r>
      <w:r w:rsidR="00073EDA" w:rsidRPr="00D945D6">
        <w:t>o</w:t>
      </w:r>
      <w:r w:rsidR="00CE1000" w:rsidRPr="00D945D6">
        <w:t>ne-</w:t>
      </w:r>
      <w:r w:rsidR="00073EDA" w:rsidRPr="00D945D6">
        <w:t>stop certification form</w:t>
      </w:r>
      <w:r w:rsidR="00681ADC" w:rsidRPr="00D945D6">
        <w:t xml:space="preserve"> </w:t>
      </w:r>
      <w:r w:rsidR="000F3543" w:rsidRPr="00D945D6">
        <w:t>should</w:t>
      </w:r>
      <w:r w:rsidR="00902A50" w:rsidRPr="00D945D6">
        <w:t xml:space="preserve"> be delivered by e</w:t>
      </w:r>
      <w:r w:rsidR="0029759A" w:rsidRPr="00D945D6">
        <w:t>-</w:t>
      </w:r>
      <w:r w:rsidR="00902A50" w:rsidRPr="00D945D6">
        <w:t xml:space="preserve">mail to </w:t>
      </w:r>
      <w:hyperlink r:id="rId18" w:history="1">
        <w:r w:rsidR="00902A50" w:rsidRPr="00D945D6">
          <w:rPr>
            <w:rStyle w:val="Hyperlink"/>
          </w:rPr>
          <w:t>Board.Relations@twc.state.tx.us</w:t>
        </w:r>
      </w:hyperlink>
      <w:r w:rsidR="00F77F22">
        <w:t>.</w:t>
      </w:r>
    </w:p>
    <w:p w14:paraId="684DEBBC" w14:textId="77777777" w:rsidR="00C36A0B" w:rsidRPr="00D945D6" w:rsidRDefault="00C36A0B" w:rsidP="00A43C43"/>
    <w:p w14:paraId="159818EA" w14:textId="59A5B178" w:rsidR="002C6AA0" w:rsidRDefault="008B1981" w:rsidP="00A43C43">
      <w:r w:rsidRPr="00D945D6">
        <w:t xml:space="preserve">One-stop certification applies to comprehensive centers and affiliate </w:t>
      </w:r>
      <w:r w:rsidR="00EC772B" w:rsidRPr="00D945D6">
        <w:t>sites but</w:t>
      </w:r>
      <w:r w:rsidRPr="00D945D6">
        <w:t xml:space="preserve"> does not apply to the </w:t>
      </w:r>
      <w:r w:rsidR="00595B00" w:rsidRPr="00D945D6">
        <w:t>n</w:t>
      </w:r>
      <w:r w:rsidRPr="00D945D6">
        <w:t xml:space="preserve">etwork of </w:t>
      </w:r>
      <w:r w:rsidR="00595B00" w:rsidRPr="00D945D6">
        <w:t>e</w:t>
      </w:r>
      <w:r w:rsidRPr="00D945D6">
        <w:t xml:space="preserve">ligible </w:t>
      </w:r>
      <w:r w:rsidR="00595B00" w:rsidRPr="00D945D6">
        <w:t>w</w:t>
      </w:r>
      <w:r w:rsidRPr="00D945D6">
        <w:t xml:space="preserve">orkforce </w:t>
      </w:r>
      <w:r w:rsidR="00595B00" w:rsidRPr="00D945D6">
        <w:t>p</w:t>
      </w:r>
      <w:r w:rsidRPr="00D945D6">
        <w:t>artners.</w:t>
      </w:r>
      <w:r w:rsidR="00777A7E" w:rsidRPr="00D945D6">
        <w:t xml:space="preserve"> </w:t>
      </w:r>
      <w:r w:rsidR="00681ADC" w:rsidRPr="00D945D6">
        <w:t xml:space="preserve">The </w:t>
      </w:r>
      <w:r w:rsidR="00073EDA" w:rsidRPr="00D945D6">
        <w:t>certification</w:t>
      </w:r>
      <w:r w:rsidR="00681ADC" w:rsidRPr="00D945D6">
        <w:t xml:space="preserve"> requirements </w:t>
      </w:r>
      <w:r w:rsidR="004D4BCA" w:rsidRPr="00D945D6">
        <w:t xml:space="preserve">are </w:t>
      </w:r>
      <w:r w:rsidR="00073EDA" w:rsidRPr="00D945D6">
        <w:t>provided</w:t>
      </w:r>
      <w:r w:rsidR="00681ADC" w:rsidRPr="00D945D6">
        <w:t xml:space="preserve"> </w:t>
      </w:r>
      <w:r w:rsidR="00A31491" w:rsidRPr="00D945D6">
        <w:t xml:space="preserve">in </w:t>
      </w:r>
      <w:hyperlink w:anchor="_APPENDIX_G:_ONE-STOP" w:history="1">
        <w:r w:rsidR="004369AA" w:rsidRPr="00D945D6">
          <w:rPr>
            <w:rStyle w:val="Hyperlink"/>
          </w:rPr>
          <w:t>Appendix G</w:t>
        </w:r>
      </w:hyperlink>
      <w:r w:rsidR="00073EDA" w:rsidRPr="00D945D6">
        <w:rPr>
          <w:rStyle w:val="Hyperlink"/>
        </w:rPr>
        <w:t>.</w:t>
      </w:r>
      <w:r w:rsidR="00A31491" w:rsidRPr="00D945D6">
        <w:t xml:space="preserve"> </w:t>
      </w:r>
    </w:p>
    <w:p w14:paraId="0BF2BA21" w14:textId="01803AB3" w:rsidR="00F605E1" w:rsidRDefault="00F605E1" w:rsidP="00A43C43"/>
    <w:p w14:paraId="0CB7B663" w14:textId="0CA4AF4D" w:rsidR="004B54C5" w:rsidRDefault="004B54C5" w:rsidP="004B54C5">
      <w:r>
        <w:t xml:space="preserve">As part of the one-stop certification process, Boards must designate one Workforce Solutions Office as a comprehensive center. This designation is limited to one comprehensive center per </w:t>
      </w:r>
      <w:r w:rsidR="00892DE4">
        <w:t xml:space="preserve">local </w:t>
      </w:r>
      <w:r>
        <w:t xml:space="preserve">workforce </w:t>
      </w:r>
      <w:r w:rsidR="00892DE4">
        <w:t xml:space="preserve">development </w:t>
      </w:r>
      <w:r>
        <w:t>area</w:t>
      </w:r>
      <w:r w:rsidR="00892DE4">
        <w:t xml:space="preserve"> (workforce area)</w:t>
      </w:r>
      <w:r>
        <w:t xml:space="preserve">. </w:t>
      </w:r>
    </w:p>
    <w:p w14:paraId="2F58A53E" w14:textId="77777777" w:rsidR="004B54C5" w:rsidRDefault="004B54C5" w:rsidP="00A43C43"/>
    <w:p w14:paraId="57265A3E" w14:textId="04EC118A" w:rsidR="00E543FD" w:rsidRDefault="00E543FD" w:rsidP="00E543FD">
      <w:r>
        <w:t xml:space="preserve">The </w:t>
      </w:r>
      <w:r w:rsidR="00C430B1">
        <w:t xml:space="preserve">One-Stop Certification Form </w:t>
      </w:r>
      <w:r>
        <w:t>is available</w:t>
      </w:r>
      <w:r w:rsidR="004B54C5">
        <w:t xml:space="preserve"> in the </w:t>
      </w:r>
      <w:hyperlink r:id="rId19" w:anchor="wioaOnestopCertification" w:history="1">
        <w:r w:rsidR="004B54C5" w:rsidRPr="00EE4BD4">
          <w:rPr>
            <w:rStyle w:val="Hyperlink"/>
          </w:rPr>
          <w:t>WIOA One-Stop Certification</w:t>
        </w:r>
      </w:hyperlink>
      <w:r w:rsidR="004B54C5">
        <w:t xml:space="preserve"> section of the WIOA </w:t>
      </w:r>
      <w:r w:rsidR="007B40FF">
        <w:t>page</w:t>
      </w:r>
      <w:r w:rsidR="004B54C5">
        <w:t xml:space="preserve"> on TWC</w:t>
      </w:r>
      <w:r w:rsidR="00892DE4">
        <w:t>’s</w:t>
      </w:r>
      <w:r w:rsidR="004B54C5">
        <w:t xml:space="preserve"> website</w:t>
      </w:r>
      <w:r w:rsidR="007B40FF">
        <w:t>.</w:t>
      </w:r>
      <w:r>
        <w:t xml:space="preserve"> </w:t>
      </w:r>
    </w:p>
    <w:p w14:paraId="45F2CAD9" w14:textId="77777777" w:rsidR="00E543FD" w:rsidRDefault="00E543FD" w:rsidP="00A43C43"/>
    <w:p w14:paraId="50740ABC" w14:textId="5028A3DB" w:rsidR="00F605E1" w:rsidRDefault="00F605E1" w:rsidP="00A43C43">
      <w:r>
        <w:t xml:space="preserve">Boards must use the </w:t>
      </w:r>
      <w:r w:rsidR="00C430B1">
        <w:t xml:space="preserve">One-Stop Certification Form </w:t>
      </w:r>
      <w:r w:rsidR="008B7A16">
        <w:t>to</w:t>
      </w:r>
      <w:r>
        <w:t xml:space="preserve">: </w:t>
      </w:r>
    </w:p>
    <w:p w14:paraId="02CFE99A" w14:textId="3E24B106" w:rsidR="00F605E1" w:rsidRDefault="00B56984" w:rsidP="002A085B">
      <w:pPr>
        <w:pStyle w:val="ListParagraph"/>
        <w:numPr>
          <w:ilvl w:val="0"/>
          <w:numId w:val="85"/>
        </w:numPr>
        <w:ind w:left="360"/>
      </w:pPr>
      <w:r>
        <w:t xml:space="preserve">certify and </w:t>
      </w:r>
      <w:r w:rsidR="00F605E1">
        <w:t xml:space="preserve">identify the Workforce Solutions Office as a comprehensive center or an affiliate site;  </w:t>
      </w:r>
    </w:p>
    <w:p w14:paraId="1EDBC342" w14:textId="69ED18BF" w:rsidR="00F605E1" w:rsidRDefault="00F605E1" w:rsidP="002A085B">
      <w:pPr>
        <w:pStyle w:val="ListParagraph"/>
        <w:numPr>
          <w:ilvl w:val="0"/>
          <w:numId w:val="85"/>
        </w:numPr>
        <w:ind w:left="360"/>
      </w:pPr>
      <w:r>
        <w:t>provide a list of the workforce partner programs that are physically co-located in the Workforce Solutions Office</w:t>
      </w:r>
      <w:r w:rsidR="003677B7">
        <w:t>; and</w:t>
      </w:r>
    </w:p>
    <w:p w14:paraId="47DB3E0A" w14:textId="130CBC85" w:rsidR="003677B7" w:rsidRDefault="003677B7" w:rsidP="002A085B">
      <w:pPr>
        <w:pStyle w:val="ListParagraph"/>
        <w:numPr>
          <w:ilvl w:val="0"/>
          <w:numId w:val="85"/>
        </w:numPr>
        <w:ind w:left="360"/>
      </w:pPr>
      <w:r>
        <w:t>indicate that the Workforce Solutions Office meets the WIOA requirements for one-stop certification, as defined in WIOA regulations at 20 CFR §678.800.</w:t>
      </w:r>
    </w:p>
    <w:p w14:paraId="14AB0F35" w14:textId="77777777" w:rsidR="005D0C66" w:rsidRDefault="005D0C66" w:rsidP="00A43C43"/>
    <w:p w14:paraId="4A77B6AE" w14:textId="46A2C26F" w:rsidR="002C6AA0" w:rsidRDefault="00F31649" w:rsidP="00A43C43">
      <w:r>
        <w:t xml:space="preserve">Under WIOA, </w:t>
      </w:r>
      <w:r w:rsidR="00BF0C6B">
        <w:t xml:space="preserve">TWC </w:t>
      </w:r>
      <w:r w:rsidR="00B0571B">
        <w:t>is responsible for</w:t>
      </w:r>
      <w:r w:rsidR="00BF0C6B">
        <w:t xml:space="preserve"> </w:t>
      </w:r>
      <w:r w:rsidR="00B0571B">
        <w:t>evaluating</w:t>
      </w:r>
      <w:r w:rsidR="00D80B31">
        <w:t xml:space="preserve"> and </w:t>
      </w:r>
      <w:r w:rsidR="00BF0C6B">
        <w:t>certify</w:t>
      </w:r>
      <w:r w:rsidR="00B0571B">
        <w:t>ing</w:t>
      </w:r>
      <w:r w:rsidR="00BF0C6B">
        <w:t xml:space="preserve"> Workforce Solutions Office</w:t>
      </w:r>
      <w:r w:rsidR="00DC7838">
        <w:t xml:space="preserve">s </w:t>
      </w:r>
      <w:r>
        <w:t>in Texas</w:t>
      </w:r>
      <w:r w:rsidR="00B0571B">
        <w:t>.</w:t>
      </w:r>
      <w:r w:rsidR="00777A7E">
        <w:t xml:space="preserve"> </w:t>
      </w:r>
      <w:r w:rsidR="00E13CD0">
        <w:t>Objective criteria and procedures for one-stop certification</w:t>
      </w:r>
      <w:r w:rsidR="002C6AA0">
        <w:t xml:space="preserve"> </w:t>
      </w:r>
      <w:r w:rsidR="00EC406D">
        <w:t xml:space="preserve">will </w:t>
      </w:r>
      <w:r w:rsidR="00D80B31">
        <w:t xml:space="preserve">be used to </w:t>
      </w:r>
      <w:r w:rsidR="002C6AA0">
        <w:t xml:space="preserve">evaluate </w:t>
      </w:r>
      <w:r w:rsidR="00C12341">
        <w:t>the</w:t>
      </w:r>
      <w:r w:rsidR="00882746">
        <w:t xml:space="preserve"> effectiveness </w:t>
      </w:r>
      <w:r w:rsidR="00C12341">
        <w:t xml:space="preserve">of </w:t>
      </w:r>
      <w:r w:rsidR="002C6AA0">
        <w:t xml:space="preserve">the </w:t>
      </w:r>
      <w:r w:rsidR="0029759A">
        <w:t xml:space="preserve">workforce area </w:t>
      </w:r>
      <w:r w:rsidR="002C6AA0">
        <w:t>and the Workforce Solutions Offices contained therein, to include:</w:t>
      </w:r>
    </w:p>
    <w:p w14:paraId="6F5B96CE" w14:textId="30FCE73E" w:rsidR="002C6AA0" w:rsidRDefault="00105572" w:rsidP="002A085B">
      <w:pPr>
        <w:pStyle w:val="ListParagraph"/>
        <w:numPr>
          <w:ilvl w:val="0"/>
          <w:numId w:val="63"/>
        </w:numPr>
        <w:ind w:left="360"/>
      </w:pPr>
      <w:r>
        <w:t>c</w:t>
      </w:r>
      <w:r w:rsidR="002C6AA0">
        <w:t>ustomer satisfaction;</w:t>
      </w:r>
    </w:p>
    <w:p w14:paraId="09F1AA5D" w14:textId="7140052B" w:rsidR="002C6AA0" w:rsidRDefault="00105572" w:rsidP="002A085B">
      <w:pPr>
        <w:pStyle w:val="ListParagraph"/>
        <w:numPr>
          <w:ilvl w:val="0"/>
          <w:numId w:val="63"/>
        </w:numPr>
        <w:ind w:left="360"/>
      </w:pPr>
      <w:r>
        <w:t>p</w:t>
      </w:r>
      <w:r w:rsidR="002C6AA0">
        <w:t xml:space="preserve">hysical and programmatic accessibility; and </w:t>
      </w:r>
    </w:p>
    <w:p w14:paraId="12E53E42" w14:textId="4013460C" w:rsidR="002C6AA0" w:rsidRDefault="00105572" w:rsidP="002A085B">
      <w:pPr>
        <w:pStyle w:val="ListParagraph"/>
        <w:numPr>
          <w:ilvl w:val="0"/>
          <w:numId w:val="63"/>
        </w:numPr>
        <w:ind w:left="360"/>
      </w:pPr>
      <w:r>
        <w:t>c</w:t>
      </w:r>
      <w:r w:rsidR="002C6AA0">
        <w:t>ontinuous improvement.</w:t>
      </w:r>
    </w:p>
    <w:p w14:paraId="56870943" w14:textId="77777777" w:rsidR="002C6AA0" w:rsidRDefault="002C6AA0" w:rsidP="00693435">
      <w:pPr>
        <w:pStyle w:val="ListParagraph"/>
        <w:ind w:left="0"/>
      </w:pPr>
    </w:p>
    <w:p w14:paraId="22DA3FC4" w14:textId="57F47B88" w:rsidR="00BF0C6B" w:rsidRDefault="00BF0C6B" w:rsidP="00693435">
      <w:pPr>
        <w:pStyle w:val="ListParagraph"/>
        <w:ind w:left="0"/>
      </w:pPr>
      <w:r>
        <w:t xml:space="preserve">Evaluations for effectiveness </w:t>
      </w:r>
      <w:r w:rsidR="00882746">
        <w:t xml:space="preserve">will </w:t>
      </w:r>
      <w:r>
        <w:t>include how well the Workforce Solutions Office:</w:t>
      </w:r>
    </w:p>
    <w:p w14:paraId="4BFBFCE4" w14:textId="13DD9F85" w:rsidR="00BF0C6B" w:rsidRDefault="00BF0C6B" w:rsidP="002A085B">
      <w:pPr>
        <w:pStyle w:val="ListParagraph"/>
        <w:numPr>
          <w:ilvl w:val="0"/>
          <w:numId w:val="64"/>
        </w:numPr>
        <w:ind w:left="360"/>
      </w:pPr>
      <w:r>
        <w:t>integrates available services for participants and businesses;</w:t>
      </w:r>
    </w:p>
    <w:p w14:paraId="5466D5A6" w14:textId="2936300E" w:rsidR="00BF0C6B" w:rsidRDefault="00BF0C6B" w:rsidP="002A085B">
      <w:pPr>
        <w:pStyle w:val="ListParagraph"/>
        <w:numPr>
          <w:ilvl w:val="0"/>
          <w:numId w:val="64"/>
        </w:numPr>
        <w:ind w:left="360"/>
      </w:pPr>
      <w:r>
        <w:t>meets the workforce development needs of participants and the employment needs of local employers;</w:t>
      </w:r>
    </w:p>
    <w:p w14:paraId="383D7820" w14:textId="2CDB042A" w:rsidR="00BF0C6B" w:rsidRDefault="00BF0C6B" w:rsidP="002A085B">
      <w:pPr>
        <w:pStyle w:val="ListParagraph"/>
        <w:numPr>
          <w:ilvl w:val="0"/>
          <w:numId w:val="64"/>
        </w:numPr>
        <w:ind w:left="360"/>
      </w:pPr>
      <w:r>
        <w:t>operates in a cost-efficient manner</w:t>
      </w:r>
      <w:r w:rsidR="000F3543">
        <w:t xml:space="preserve">, which </w:t>
      </w:r>
      <w:r w:rsidR="000F3543" w:rsidRPr="00D945D6">
        <w:t>includes</w:t>
      </w:r>
      <w:r w:rsidR="00CE1000" w:rsidRPr="00D945D6">
        <w:t>,</w:t>
      </w:r>
      <w:r w:rsidR="000F3543" w:rsidRPr="00D945D6">
        <w:t xml:space="preserve"> </w:t>
      </w:r>
      <w:r w:rsidR="00FD3A5D" w:rsidRPr="00D945D6">
        <w:t xml:space="preserve">at </w:t>
      </w:r>
      <w:r w:rsidR="00CE1000" w:rsidRPr="00D945D6">
        <w:t>a minimum,</w:t>
      </w:r>
      <w:r w:rsidR="00FD3A5D" w:rsidRPr="00D945D6">
        <w:t xml:space="preserve"> </w:t>
      </w:r>
      <w:r w:rsidR="000F3543" w:rsidRPr="00D945D6">
        <w:t xml:space="preserve">a </w:t>
      </w:r>
      <w:r w:rsidR="00CE1000" w:rsidRPr="00D945D6">
        <w:t>Board’s</w:t>
      </w:r>
      <w:r w:rsidR="000F3543">
        <w:t xml:space="preserve"> quarterly review of the financial status of the Board and its service provider, for all funding sources the Board administers</w:t>
      </w:r>
      <w:r>
        <w:t>;</w:t>
      </w:r>
    </w:p>
    <w:p w14:paraId="1EDE470E" w14:textId="54461596" w:rsidR="00BF0C6B" w:rsidRDefault="00BF0C6B" w:rsidP="002A085B">
      <w:pPr>
        <w:pStyle w:val="ListParagraph"/>
        <w:numPr>
          <w:ilvl w:val="0"/>
          <w:numId w:val="64"/>
        </w:numPr>
        <w:ind w:left="360"/>
      </w:pPr>
      <w:r>
        <w:t xml:space="preserve">coordinates services among the workforce partner programs; </w:t>
      </w:r>
    </w:p>
    <w:p w14:paraId="16615A13" w14:textId="3B895626" w:rsidR="00F605E1" w:rsidRDefault="00F605E1" w:rsidP="002A085B">
      <w:pPr>
        <w:pStyle w:val="ListParagraph"/>
        <w:numPr>
          <w:ilvl w:val="0"/>
          <w:numId w:val="64"/>
        </w:numPr>
        <w:ind w:left="360"/>
      </w:pPr>
      <w:r>
        <w:lastRenderedPageBreak/>
        <w:t>includes the common identifier tagline on a</w:t>
      </w:r>
      <w:r w:rsidR="00AE368D">
        <w:t>ll products</w:t>
      </w:r>
      <w:r w:rsidR="003D1CFE">
        <w:t>;</w:t>
      </w:r>
      <w:r w:rsidR="00AE368D">
        <w:t xml:space="preserve"> programs</w:t>
      </w:r>
      <w:r w:rsidR="003D1CFE">
        <w:t>;</w:t>
      </w:r>
      <w:r w:rsidR="00AE368D">
        <w:t xml:space="preserve"> activities</w:t>
      </w:r>
      <w:r w:rsidR="003D1CFE">
        <w:t>;</w:t>
      </w:r>
      <w:r w:rsidR="00AE368D">
        <w:t xml:space="preserve"> </w:t>
      </w:r>
      <w:r w:rsidR="003D1CFE">
        <w:t xml:space="preserve">online and in-person </w:t>
      </w:r>
      <w:r>
        <w:t>services</w:t>
      </w:r>
      <w:r w:rsidR="003D1CFE">
        <w:t>;</w:t>
      </w:r>
      <w:r w:rsidR="00AE368D">
        <w:t xml:space="preserve"> </w:t>
      </w:r>
      <w:r w:rsidR="003D1CFE">
        <w:t xml:space="preserve">primary </w:t>
      </w:r>
      <w:r w:rsidR="00AE368D">
        <w:t>electronic resources</w:t>
      </w:r>
      <w:r w:rsidR="003D1CFE">
        <w:t>; websites; printed, purchased, or created materials;</w:t>
      </w:r>
      <w:r w:rsidR="00AE368D">
        <w:t xml:space="preserve"> facilities and related property</w:t>
      </w:r>
      <w:r w:rsidR="003D1CFE">
        <w:t>;</w:t>
      </w:r>
      <w:r w:rsidR="00AE368D">
        <w:t xml:space="preserve"> and new materials</w:t>
      </w:r>
      <w:r>
        <w:t>;</w:t>
      </w:r>
    </w:p>
    <w:p w14:paraId="72FA52A0" w14:textId="0685632B" w:rsidR="00BF0C6B" w:rsidRDefault="00BF0C6B" w:rsidP="002A085B">
      <w:pPr>
        <w:pStyle w:val="ListParagraph"/>
        <w:numPr>
          <w:ilvl w:val="0"/>
          <w:numId w:val="64"/>
        </w:numPr>
        <w:ind w:left="360"/>
      </w:pPr>
      <w:r>
        <w:t xml:space="preserve">provides access to workforce partner program services outside of regular business hours </w:t>
      </w:r>
      <w:r w:rsidR="0029759A">
        <w:t xml:space="preserve">when </w:t>
      </w:r>
      <w:r>
        <w:t>there is a workforce need identified by the Board</w:t>
      </w:r>
      <w:r w:rsidR="002B7BD0">
        <w:t>; and</w:t>
      </w:r>
      <w:r>
        <w:t xml:space="preserve"> </w:t>
      </w:r>
    </w:p>
    <w:p w14:paraId="47044312" w14:textId="6F699D4B" w:rsidR="00E02A07" w:rsidRDefault="00E02A07" w:rsidP="002A085B">
      <w:pPr>
        <w:pStyle w:val="ListParagraph"/>
        <w:numPr>
          <w:ilvl w:val="0"/>
          <w:numId w:val="64"/>
        </w:numPr>
        <w:ind w:left="360"/>
      </w:pPr>
      <w:r>
        <w:t>takes feedback from customers</w:t>
      </w:r>
      <w:r w:rsidR="00892DE4" w:rsidRPr="00892DE4">
        <w:t xml:space="preserve"> </w:t>
      </w:r>
      <w:r w:rsidR="00892DE4">
        <w:t>into account</w:t>
      </w:r>
      <w:r w:rsidR="00C36A0B">
        <w:t>.</w:t>
      </w:r>
    </w:p>
    <w:p w14:paraId="4D708A8A" w14:textId="77777777" w:rsidR="00BF0C6B" w:rsidRDefault="00BF0C6B" w:rsidP="007D0082"/>
    <w:p w14:paraId="5A401A58" w14:textId="6A9BF886" w:rsidR="00BF0C6B" w:rsidRDefault="00D80B31">
      <w:r>
        <w:t>E</w:t>
      </w:r>
      <w:r w:rsidR="00BF0C6B">
        <w:t xml:space="preserve">valuations </w:t>
      </w:r>
      <w:r>
        <w:t xml:space="preserve">for effectiveness </w:t>
      </w:r>
      <w:r w:rsidR="00C12341">
        <w:t xml:space="preserve">related to accessibility </w:t>
      </w:r>
      <w:r w:rsidR="00882746">
        <w:t xml:space="preserve">will </w:t>
      </w:r>
      <w:r>
        <w:t xml:space="preserve">also </w:t>
      </w:r>
      <w:r w:rsidR="00892DE4">
        <w:t>consider</w:t>
      </w:r>
      <w:r w:rsidR="00BF0C6B">
        <w:t xml:space="preserve"> the following: </w:t>
      </w:r>
    </w:p>
    <w:p w14:paraId="238F7C41" w14:textId="1C1B457F" w:rsidR="009A7ECF" w:rsidRDefault="00105572" w:rsidP="002A085B">
      <w:pPr>
        <w:pStyle w:val="ListParagraph"/>
        <w:numPr>
          <w:ilvl w:val="0"/>
          <w:numId w:val="65"/>
        </w:numPr>
        <w:ind w:left="360"/>
      </w:pPr>
      <w:r>
        <w:t>H</w:t>
      </w:r>
      <w:r w:rsidR="009A7ECF">
        <w:t>ow well the Workforce Solutions Office ensures equal opportunity for individuals with disabilities to participate in or benefit from Workforce Solutions Office services</w:t>
      </w:r>
    </w:p>
    <w:p w14:paraId="23D228FB" w14:textId="5A7F6C6E" w:rsidR="00BF0C6B" w:rsidRDefault="00105572" w:rsidP="002A085B">
      <w:pPr>
        <w:pStyle w:val="ListParagraph"/>
        <w:numPr>
          <w:ilvl w:val="0"/>
          <w:numId w:val="65"/>
        </w:numPr>
        <w:ind w:left="360"/>
      </w:pPr>
      <w:r>
        <w:t>H</w:t>
      </w:r>
      <w:r w:rsidR="009A7ECF">
        <w:t>ow well the Workforce Solutions Office and local workforce systems take action to comply with the disability-related regulations implementing WIOA §188</w:t>
      </w:r>
      <w:r w:rsidR="00882746">
        <w:t>,</w:t>
      </w:r>
      <w:r w:rsidR="009A7ECF">
        <w:t xml:space="preserve"> includ</w:t>
      </w:r>
      <w:r w:rsidR="00882746">
        <w:t>ing</w:t>
      </w:r>
      <w:r w:rsidR="009A7ECF">
        <w:t xml:space="preserve">, but not limited to: </w:t>
      </w:r>
    </w:p>
    <w:p w14:paraId="2E01F500" w14:textId="77777777" w:rsidR="009A7ECF" w:rsidRPr="009A7ECF" w:rsidRDefault="009A7ECF" w:rsidP="002A085B">
      <w:pPr>
        <w:pStyle w:val="ListParagraph"/>
        <w:numPr>
          <w:ilvl w:val="0"/>
          <w:numId w:val="66"/>
        </w:numPr>
      </w:pPr>
      <w:r w:rsidRPr="009A7ECF">
        <w:t>providing reasonable accommodations for individuals with disabilities;</w:t>
      </w:r>
    </w:p>
    <w:p w14:paraId="6228F530" w14:textId="77777777" w:rsidR="009A7ECF" w:rsidRPr="009A7ECF" w:rsidRDefault="009A7ECF" w:rsidP="002A085B">
      <w:pPr>
        <w:pStyle w:val="ListParagraph"/>
        <w:numPr>
          <w:ilvl w:val="0"/>
          <w:numId w:val="83"/>
        </w:numPr>
      </w:pPr>
      <w:r w:rsidRPr="009A7ECF">
        <w:t>making reasonable modifications to policies, practices, and procedures where necessary to avoid discrimination against persons with disabilities;</w:t>
      </w:r>
    </w:p>
    <w:p w14:paraId="4FC6180C" w14:textId="77777777" w:rsidR="009A7ECF" w:rsidRPr="009A7ECF" w:rsidRDefault="009A7ECF" w:rsidP="002A085B">
      <w:pPr>
        <w:pStyle w:val="ListParagraph"/>
        <w:numPr>
          <w:ilvl w:val="0"/>
          <w:numId w:val="83"/>
        </w:numPr>
      </w:pPr>
      <w:r w:rsidRPr="009A7ECF">
        <w:t>administering programs in the most integrated setting appropriate;</w:t>
      </w:r>
    </w:p>
    <w:p w14:paraId="4C27E945" w14:textId="656F9625" w:rsidR="009A7ECF" w:rsidRPr="009A7ECF" w:rsidRDefault="009A7ECF" w:rsidP="002A085B">
      <w:pPr>
        <w:pStyle w:val="ListParagraph"/>
        <w:numPr>
          <w:ilvl w:val="0"/>
          <w:numId w:val="83"/>
        </w:numPr>
      </w:pPr>
      <w:r w:rsidRPr="009A7ECF">
        <w:t xml:space="preserve">communicating with </w:t>
      </w:r>
      <w:r w:rsidR="0029759A">
        <w:t>individuals</w:t>
      </w:r>
      <w:r w:rsidR="0029759A" w:rsidRPr="009A7ECF">
        <w:t xml:space="preserve"> </w:t>
      </w:r>
      <w:r w:rsidRPr="009A7ECF">
        <w:t>with disabilities as effectively as with others;</w:t>
      </w:r>
    </w:p>
    <w:p w14:paraId="50AD12B0" w14:textId="2CA49D77" w:rsidR="009A7ECF" w:rsidRDefault="00D80B31" w:rsidP="002A085B">
      <w:pPr>
        <w:pStyle w:val="ListParagraph"/>
        <w:numPr>
          <w:ilvl w:val="0"/>
          <w:numId w:val="83"/>
        </w:numPr>
      </w:pPr>
      <w:r w:rsidRPr="00D80B31">
        <w:t xml:space="preserve">providing appropriate auxiliary aids and services, including assistive technology devices and services, </w:t>
      </w:r>
      <w:r w:rsidR="006A317A">
        <w:t xml:space="preserve">when </w:t>
      </w:r>
      <w:r w:rsidRPr="00D80B31">
        <w:t xml:space="preserve">necessary to </w:t>
      </w:r>
      <w:r w:rsidR="006A317A">
        <w:t xml:space="preserve">give </w:t>
      </w:r>
      <w:r w:rsidRPr="00D80B31">
        <w:t>individuals with disabilities an equal opportunity to participate in and enjoy the benefits of the program or activity; and</w:t>
      </w:r>
    </w:p>
    <w:p w14:paraId="6A3E2ACC" w14:textId="22FC7B0F" w:rsidR="00D80B31" w:rsidRPr="00D80B31" w:rsidRDefault="006A317A" w:rsidP="002A085B">
      <w:pPr>
        <w:pStyle w:val="ListParagraph"/>
        <w:numPr>
          <w:ilvl w:val="0"/>
          <w:numId w:val="83"/>
        </w:numPr>
      </w:pPr>
      <w:r>
        <w:t xml:space="preserve">ensuring that </w:t>
      </w:r>
      <w:r w:rsidRPr="00D80B31">
        <w:t xml:space="preserve">individuals with disabilities </w:t>
      </w:r>
      <w:r>
        <w:t xml:space="preserve">have physical access to </w:t>
      </w:r>
      <w:r w:rsidR="00D80B31" w:rsidRPr="00D80B31">
        <w:t xml:space="preserve">the one-stop center. </w:t>
      </w:r>
    </w:p>
    <w:p w14:paraId="1101E775" w14:textId="3AC1CD44" w:rsidR="00D80B31" w:rsidRDefault="00D80B31" w:rsidP="007D0082"/>
    <w:p w14:paraId="3FCC8A69" w14:textId="22395119" w:rsidR="007B3B08" w:rsidRDefault="00D27B9A" w:rsidP="007D0082">
      <w:r>
        <w:t xml:space="preserve">For </w:t>
      </w:r>
      <w:r w:rsidR="002F48A4">
        <w:t xml:space="preserve">information and guidance regarding WIOA </w:t>
      </w:r>
      <w:r w:rsidR="00B40227">
        <w:t>Equal Opportunity</w:t>
      </w:r>
      <w:r w:rsidR="002F48A4">
        <w:t xml:space="preserve"> (EO)</w:t>
      </w:r>
      <w:r w:rsidR="00B40227">
        <w:t xml:space="preserve"> office</w:t>
      </w:r>
      <w:r w:rsidR="002F48A4">
        <w:t>r</w:t>
      </w:r>
      <w:r w:rsidR="00B40227">
        <w:t xml:space="preserve">s </w:t>
      </w:r>
      <w:r w:rsidR="002F48A4">
        <w:t>and Rehabilitation Act of 1973 Section 504 coordinators, including EO officer duties and responsibilities</w:t>
      </w:r>
      <w:r w:rsidR="00B40227">
        <w:t xml:space="preserve">, refer to </w:t>
      </w:r>
      <w:hyperlink r:id="rId20" w:anchor="eo" w:history="1">
        <w:r w:rsidR="00B40227" w:rsidRPr="002F48A4">
          <w:rPr>
            <w:rStyle w:val="Hyperlink"/>
          </w:rPr>
          <w:t>W</w:t>
        </w:r>
        <w:r w:rsidR="002F48A4" w:rsidRPr="002F48A4">
          <w:rPr>
            <w:rStyle w:val="Hyperlink"/>
          </w:rPr>
          <w:t>D</w:t>
        </w:r>
        <w:r w:rsidR="00B40227" w:rsidRPr="002F48A4">
          <w:rPr>
            <w:rStyle w:val="Hyperlink"/>
          </w:rPr>
          <w:t xml:space="preserve"> Letter 01-15, Change 1</w:t>
        </w:r>
      </w:hyperlink>
      <w:r w:rsidR="00892DE4">
        <w:t xml:space="preserve">, </w:t>
      </w:r>
      <w:r w:rsidR="007928D7">
        <w:t>issued October 13, 2017, and titled “</w:t>
      </w:r>
      <w:r w:rsidR="007928D7" w:rsidRPr="002962B3">
        <w:rPr>
          <w:color w:val="000000"/>
          <w:shd w:val="clear" w:color="auto" w:fill="FFFFFF"/>
        </w:rPr>
        <w:t>Equal Opportunity Officers and Section 504 Coordinators—</w:t>
      </w:r>
      <w:r w:rsidR="007928D7" w:rsidRPr="002962B3">
        <w:rPr>
          <w:i/>
          <w:color w:val="000000"/>
          <w:shd w:val="clear" w:color="auto" w:fill="FFFFFF"/>
        </w:rPr>
        <w:t>Update</w:t>
      </w:r>
      <w:r w:rsidR="007928D7" w:rsidRPr="002962B3">
        <w:rPr>
          <w:color w:val="000000"/>
          <w:shd w:val="clear" w:color="auto" w:fill="FFFFFF"/>
        </w:rPr>
        <w:t xml:space="preserve">,” </w:t>
      </w:r>
      <w:r w:rsidR="00892DE4">
        <w:t>and subsequent issuances</w:t>
      </w:r>
      <w:r w:rsidR="00C339C2">
        <w:t>.</w:t>
      </w:r>
    </w:p>
    <w:p w14:paraId="47CDA850" w14:textId="77777777" w:rsidR="005573E7" w:rsidRDefault="005573E7" w:rsidP="007D0082"/>
    <w:p w14:paraId="004F6F6D" w14:textId="4B09BF99" w:rsidR="00D80B31" w:rsidRDefault="00D80B31" w:rsidP="0029759A">
      <w:r>
        <w:t xml:space="preserve">Evaluations of continuous improvement </w:t>
      </w:r>
      <w:r w:rsidR="00882746">
        <w:t xml:space="preserve">will </w:t>
      </w:r>
      <w:r>
        <w:t>include</w:t>
      </w:r>
      <w:r w:rsidR="007D181D">
        <w:t xml:space="preserve"> a</w:t>
      </w:r>
      <w:r>
        <w:t xml:space="preserve"> </w:t>
      </w:r>
      <w:r w:rsidR="007D0082">
        <w:t xml:space="preserve">review of </w:t>
      </w:r>
      <w:r>
        <w:t>how well the Workforce Solutions Office supports the achievement of the local levels of performance for the workforce area</w:t>
      </w:r>
      <w:r w:rsidR="007D0082">
        <w:t xml:space="preserve"> (WIOA §116(b)(2))</w:t>
      </w:r>
      <w:r>
        <w:t>.</w:t>
      </w:r>
      <w:r w:rsidR="00777A7E">
        <w:t xml:space="preserve"> </w:t>
      </w:r>
      <w:r w:rsidR="007D0082">
        <w:t>Additional</w:t>
      </w:r>
      <w:r>
        <w:t xml:space="preserve"> continuous improvement factors may include:</w:t>
      </w:r>
    </w:p>
    <w:p w14:paraId="062DE342" w14:textId="764C16C6" w:rsidR="00D80B31" w:rsidRDefault="00AC28B5" w:rsidP="002A085B">
      <w:pPr>
        <w:pStyle w:val="ListParagraph"/>
        <w:numPr>
          <w:ilvl w:val="0"/>
          <w:numId w:val="67"/>
        </w:numPr>
        <w:ind w:left="360"/>
      </w:pPr>
      <w:r>
        <w:t xml:space="preserve">implementing </w:t>
      </w:r>
      <w:r w:rsidR="00D80B31">
        <w:t>a regular process for identifying and responding to technical assistance needs;</w:t>
      </w:r>
    </w:p>
    <w:p w14:paraId="42C27A5F" w14:textId="29A05B05" w:rsidR="00D80B31" w:rsidRDefault="00AC28B5" w:rsidP="002A085B">
      <w:pPr>
        <w:pStyle w:val="ListParagraph"/>
        <w:numPr>
          <w:ilvl w:val="0"/>
          <w:numId w:val="67"/>
        </w:numPr>
        <w:ind w:left="360"/>
      </w:pPr>
      <w:r>
        <w:t xml:space="preserve">implementing </w:t>
      </w:r>
      <w:r w:rsidR="00D80B31">
        <w:t xml:space="preserve">a regular system of continuing professional staff development; and </w:t>
      </w:r>
    </w:p>
    <w:p w14:paraId="39DD6DF9" w14:textId="203A15EF" w:rsidR="00D80B31" w:rsidRDefault="00D5161D" w:rsidP="002A085B">
      <w:pPr>
        <w:pStyle w:val="ListParagraph"/>
        <w:numPr>
          <w:ilvl w:val="0"/>
          <w:numId w:val="67"/>
        </w:numPr>
        <w:ind w:left="360"/>
      </w:pPr>
      <w:r>
        <w:t xml:space="preserve">ensuring </w:t>
      </w:r>
      <w:r w:rsidR="00D80B31">
        <w:t>systems</w:t>
      </w:r>
      <w:r>
        <w:t xml:space="preserve"> are</w:t>
      </w:r>
      <w:r w:rsidR="00D80B31">
        <w:t xml:space="preserve"> in place to capture and respond to specific customer feedback. </w:t>
      </w:r>
    </w:p>
    <w:p w14:paraId="267CF357" w14:textId="77777777" w:rsidR="00D80B31" w:rsidRDefault="00D80B31" w:rsidP="007D0082"/>
    <w:p w14:paraId="1D609B1C" w14:textId="65E807BA" w:rsidR="00DC7838" w:rsidRDefault="00DC7838">
      <w:r>
        <w:t>TWC will evaluate the documentation</w:t>
      </w:r>
      <w:r w:rsidR="00E171A8">
        <w:t>, including the EO review,</w:t>
      </w:r>
      <w:r>
        <w:t xml:space="preserve"> provided by each Board </w:t>
      </w:r>
      <w:r w:rsidR="00E171A8">
        <w:t>to</w:t>
      </w:r>
      <w:r>
        <w:t xml:space="preserve"> determine </w:t>
      </w:r>
      <w:r w:rsidR="00B94EAF">
        <w:t xml:space="preserve">whether </w:t>
      </w:r>
      <w:r>
        <w:t>they meet the criteria for one-stop certification.</w:t>
      </w:r>
      <w:r w:rsidR="00777A7E">
        <w:t xml:space="preserve"> </w:t>
      </w:r>
      <w:r>
        <w:t xml:space="preserve">TWC </w:t>
      </w:r>
      <w:r w:rsidR="00E171A8">
        <w:t>may</w:t>
      </w:r>
      <w:r>
        <w:t xml:space="preserve"> request additional documentation, if needed, in order to complete the </w:t>
      </w:r>
      <w:r w:rsidR="00B94EAF">
        <w:t xml:space="preserve">evaluation process for </w:t>
      </w:r>
      <w:r>
        <w:t>one-stop certification.</w:t>
      </w:r>
      <w:r w:rsidR="00777A7E">
        <w:t xml:space="preserve"> </w:t>
      </w:r>
      <w:r>
        <w:t>TWC may provide technical assistance to the Board for Workforce Solutions Offices that fail to meet the criteria for one-stop certification or to any other Boards requesting technical assistance related to the one-stop certification process.</w:t>
      </w:r>
    </w:p>
    <w:p w14:paraId="10EAE567" w14:textId="77777777" w:rsidR="00E171A8" w:rsidRDefault="00E171A8"/>
    <w:p w14:paraId="1E6F6129" w14:textId="72B37009" w:rsidR="00E171A8" w:rsidRDefault="00E171A8">
      <w:r>
        <w:lastRenderedPageBreak/>
        <w:t>TWC will notify the Board of their status regarding the one-stop certification.</w:t>
      </w:r>
      <w:r w:rsidR="00777A7E">
        <w:t xml:space="preserve"> </w:t>
      </w:r>
      <w:r>
        <w:t>Once a Workforce Solutions Office has been succes</w:t>
      </w:r>
      <w:r w:rsidR="007D181D">
        <w:t>sfully certified, TWC will send a formal confirm</w:t>
      </w:r>
      <w:r w:rsidR="00AC28B5">
        <w:t>ation</w:t>
      </w:r>
      <w:r w:rsidR="007D181D">
        <w:t xml:space="preserve"> </w:t>
      </w:r>
      <w:r w:rsidR="00BE585B">
        <w:t xml:space="preserve">letter, </w:t>
      </w:r>
      <w:r w:rsidR="007D181D">
        <w:t xml:space="preserve">as well as a certificate for </w:t>
      </w:r>
      <w:r w:rsidR="00BE585B">
        <w:t>a</w:t>
      </w:r>
      <w:r w:rsidR="007D181D">
        <w:t xml:space="preserve">chieving </w:t>
      </w:r>
      <w:r w:rsidR="00AC28B5">
        <w:t xml:space="preserve">the </w:t>
      </w:r>
      <w:r w:rsidR="00BE585B">
        <w:t>c</w:t>
      </w:r>
      <w:r w:rsidR="007D181D">
        <w:t xml:space="preserve">ertified Workforce Solutions Office </w:t>
      </w:r>
      <w:r w:rsidR="00BE585B">
        <w:t>s</w:t>
      </w:r>
      <w:r w:rsidR="007D181D">
        <w:t>tandards.</w:t>
      </w:r>
    </w:p>
    <w:p w14:paraId="28634480" w14:textId="77777777" w:rsidR="00E171A8" w:rsidRDefault="00E171A8"/>
    <w:p w14:paraId="157B2F7A" w14:textId="72AEA0D5" w:rsidR="002C6AA0" w:rsidRDefault="00B0571B" w:rsidP="00150A28">
      <w:r w:rsidRPr="00AD1EA4">
        <w:t xml:space="preserve">WIOA regulations at 20 CFR §678.800(d) state that all Workforce Solutions Offices within a </w:t>
      </w:r>
      <w:r w:rsidR="00150A28" w:rsidRPr="00AD1EA4">
        <w:t xml:space="preserve">workforce </w:t>
      </w:r>
      <w:r w:rsidRPr="00AD1EA4">
        <w:t xml:space="preserve">area must be certified in order to be eligible to use infrastructure funds in the </w:t>
      </w:r>
      <w:r w:rsidR="008F55B0" w:rsidRPr="00AD1EA4">
        <w:t>s</w:t>
      </w:r>
      <w:r w:rsidRPr="00AD1EA4">
        <w:t>tate funding mechanism as described in 20 CFR §678.730.</w:t>
      </w:r>
      <w:r w:rsidR="00F26CEC">
        <w:t xml:space="preserve"> </w:t>
      </w:r>
    </w:p>
    <w:p w14:paraId="21C49A58" w14:textId="3733C493" w:rsidR="00AD1EA4" w:rsidRDefault="00AD1EA4">
      <w:bookmarkStart w:id="407" w:name="_APPENDIX_I:_GLOSSARY"/>
      <w:bookmarkStart w:id="408" w:name="_APPENDIX_I:_GLOSSARY_1"/>
      <w:bookmarkStart w:id="409" w:name="_APPENDIX_I:_GLOSSARY_2"/>
      <w:bookmarkStart w:id="410" w:name="_APPENDIX_I:_GLOSSARY_3"/>
      <w:bookmarkStart w:id="411" w:name="_APPENDIX_I:_GLOSSARY_4"/>
      <w:bookmarkStart w:id="412" w:name="_Toc480808133"/>
      <w:bookmarkStart w:id="413" w:name="_Toc480808291"/>
      <w:bookmarkStart w:id="414" w:name="_Toc481059987"/>
      <w:bookmarkStart w:id="415" w:name="_Toc481143187"/>
      <w:bookmarkStart w:id="416" w:name="_Toc482025524"/>
      <w:bookmarkStart w:id="417" w:name="_Toc482684654"/>
      <w:bookmarkStart w:id="418" w:name="_Toc483322151"/>
      <w:bookmarkStart w:id="419" w:name="_Toc357266118"/>
      <w:bookmarkStart w:id="420" w:name="_Toc357266736"/>
      <w:bookmarkStart w:id="421" w:name="_Toc483463846"/>
      <w:bookmarkStart w:id="422" w:name="_Toc483497457"/>
      <w:bookmarkStart w:id="423" w:name="_Toc483498213"/>
      <w:bookmarkStart w:id="424" w:name="_Toc357422276"/>
      <w:bookmarkStart w:id="425" w:name="_Toc357423928"/>
      <w:bookmarkStart w:id="426" w:name="_Toc357424194"/>
      <w:bookmarkStart w:id="427" w:name="_Toc357440789"/>
      <w:bookmarkStart w:id="428" w:name="_Toc357453901"/>
      <w:bookmarkStart w:id="429" w:name="_Toc357684921"/>
      <w:bookmarkStart w:id="430" w:name="_Toc357685245"/>
      <w:bookmarkStart w:id="431" w:name="_Toc357685334"/>
      <w:bookmarkStart w:id="432" w:name="_Toc357687832"/>
      <w:bookmarkStart w:id="433" w:name="_Toc357695872"/>
      <w:bookmarkStart w:id="434" w:name="_Toc483893441"/>
      <w:bookmarkStart w:id="435" w:name="_Toc483893575"/>
      <w:bookmarkStart w:id="436" w:name="_Toc483894480"/>
      <w:bookmarkStart w:id="437" w:name="_Toc483894645"/>
      <w:bookmarkStart w:id="438" w:name="_Toc483894707"/>
      <w:bookmarkStart w:id="439" w:name="Appendix"/>
      <w:bookmarkStart w:id="440" w:name="_Toc484071357"/>
      <w:bookmarkEnd w:id="407"/>
      <w:bookmarkEnd w:id="408"/>
      <w:bookmarkEnd w:id="409"/>
      <w:bookmarkEnd w:id="410"/>
      <w:bookmarkEnd w:id="411"/>
      <w:r>
        <w:br w:type="page"/>
      </w:r>
    </w:p>
    <w:p w14:paraId="58091B4F" w14:textId="56F47CF2" w:rsidR="004E663E" w:rsidRDefault="004E663E"/>
    <w:p w14:paraId="4AFB3733" w14:textId="77777777" w:rsidR="008B4DD7" w:rsidRDefault="008B4DD7" w:rsidP="008B4DD7">
      <w:pPr>
        <w:jc w:val="center"/>
        <w:rPr>
          <w:rFonts w:asciiTheme="majorHAnsi" w:hAnsiTheme="majorHAnsi"/>
          <w:sz w:val="32"/>
          <w:szCs w:val="32"/>
        </w:rPr>
      </w:pPr>
      <w:r w:rsidRPr="00C339C2">
        <w:rPr>
          <w:rFonts w:asciiTheme="majorHAnsi" w:hAnsiTheme="majorHAnsi"/>
          <w:b/>
          <w:sz w:val="32"/>
          <w:szCs w:val="32"/>
        </w:rPr>
        <w:t xml:space="preserve">G.  </w:t>
      </w:r>
      <w:r>
        <w:rPr>
          <w:rFonts w:asciiTheme="majorHAnsi" w:hAnsiTheme="majorHAnsi"/>
          <w:b/>
          <w:sz w:val="32"/>
          <w:szCs w:val="32"/>
        </w:rPr>
        <w:t>FEDERAL APPEALS PROCESS</w:t>
      </w:r>
    </w:p>
    <w:p w14:paraId="0FB1E27E" w14:textId="34392FF6" w:rsidR="004E663E" w:rsidRDefault="004E663E" w:rsidP="00C339C2">
      <w:pPr>
        <w:jc w:val="center"/>
        <w:rPr>
          <w:rFonts w:asciiTheme="majorHAnsi" w:hAnsiTheme="majorHAnsi"/>
          <w:sz w:val="32"/>
          <w:szCs w:val="32"/>
        </w:rPr>
      </w:pPr>
    </w:p>
    <w:p w14:paraId="290989BE" w14:textId="77777777" w:rsidR="00BA4C5F" w:rsidRPr="001B6C90" w:rsidRDefault="00BA4C5F" w:rsidP="00BA4C5F">
      <w:pPr>
        <w:rPr>
          <w:rFonts w:eastAsiaTheme="majorEastAsia"/>
        </w:rPr>
      </w:pPr>
      <w:r w:rsidRPr="001B6C90">
        <w:rPr>
          <w:rFonts w:eastAsiaTheme="majorEastAsia"/>
        </w:rPr>
        <w:t>Under 20 Code of Federal Regulations (CFR) §683.600, each state and direct recipient of Workforce Innovation and Opportunity Act (WIOA) Title I funds must establish and maintain procedures for participants and interested parties to file grievances and complaints alleging violations of WIOA Title I requirements to include the opportunity for participants and interested parties to appeal decisions to the US Secretary of Labor (Secretary).</w:t>
      </w:r>
    </w:p>
    <w:p w14:paraId="6DF602A8" w14:textId="77777777" w:rsidR="00BA4C5F" w:rsidRPr="001B6C90" w:rsidRDefault="00BA4C5F" w:rsidP="00BA4C5F">
      <w:pPr>
        <w:rPr>
          <w:rFonts w:eastAsiaTheme="majorEastAsia"/>
        </w:rPr>
      </w:pPr>
    </w:p>
    <w:p w14:paraId="11D0CF8F" w14:textId="77777777" w:rsidR="00BA4C5F" w:rsidRPr="001B6C90" w:rsidRDefault="00BA4C5F" w:rsidP="00BA4C5F">
      <w:pPr>
        <w:rPr>
          <w:rFonts w:eastAsiaTheme="majorEastAsia"/>
        </w:rPr>
      </w:pPr>
      <w:r w:rsidRPr="001B6C90">
        <w:rPr>
          <w:rFonts w:eastAsiaTheme="majorEastAsia"/>
        </w:rPr>
        <w:t>The Texas Workforce Commission Chapter 823 Integrated Complaints, Hearings, and Appeals rules outline the requirements for local-level grievances and complaints, state-level complaints, and state-level appeals, including providing customers and other interested parties the opportunities:</w:t>
      </w:r>
    </w:p>
    <w:p w14:paraId="12B7636A" w14:textId="77777777" w:rsidR="00BA4C5F" w:rsidRPr="001B6C90" w:rsidRDefault="00BA4C5F" w:rsidP="00BA4C5F">
      <w:pPr>
        <w:pStyle w:val="ListParagraph"/>
        <w:numPr>
          <w:ilvl w:val="0"/>
          <w:numId w:val="110"/>
        </w:numPr>
        <w:ind w:left="360"/>
        <w:rPr>
          <w:rFonts w:eastAsiaTheme="majorEastAsia"/>
        </w:rPr>
      </w:pPr>
      <w:r w:rsidRPr="001B6C90">
        <w:rPr>
          <w:rFonts w:eastAsiaTheme="majorEastAsia"/>
        </w:rPr>
        <w:t>to file grievances and complaints at the local and state levels;</w:t>
      </w:r>
    </w:p>
    <w:p w14:paraId="206D9168" w14:textId="77777777" w:rsidR="00BA4C5F" w:rsidRPr="001B6C90" w:rsidRDefault="00BA4C5F" w:rsidP="00BA4C5F">
      <w:pPr>
        <w:pStyle w:val="ListParagraph"/>
        <w:numPr>
          <w:ilvl w:val="0"/>
          <w:numId w:val="110"/>
        </w:numPr>
        <w:ind w:left="360"/>
        <w:rPr>
          <w:rFonts w:eastAsiaTheme="majorEastAsia"/>
        </w:rPr>
      </w:pPr>
      <w:r w:rsidRPr="001B6C90">
        <w:rPr>
          <w:rFonts w:eastAsiaTheme="majorEastAsia"/>
        </w:rPr>
        <w:t>for an informal resolution and hearing to be completed within 60 days of filing a grievance or complaint; and</w:t>
      </w:r>
    </w:p>
    <w:p w14:paraId="26700997" w14:textId="77777777" w:rsidR="00BA4C5F" w:rsidRPr="001B6C90" w:rsidRDefault="00BA4C5F" w:rsidP="00BA4C5F">
      <w:pPr>
        <w:pStyle w:val="ListParagraph"/>
        <w:numPr>
          <w:ilvl w:val="0"/>
          <w:numId w:val="110"/>
        </w:numPr>
        <w:ind w:left="360"/>
        <w:rPr>
          <w:rFonts w:eastAsiaTheme="majorEastAsia"/>
        </w:rPr>
      </w:pPr>
      <w:r w:rsidRPr="001B6C90">
        <w:rPr>
          <w:rFonts w:eastAsiaTheme="majorEastAsia"/>
        </w:rPr>
        <w:t>for a local-level appeal to the state when no decision is reached within 60 days or when either party is dissatisfied with the local hearing decision.</w:t>
      </w:r>
    </w:p>
    <w:p w14:paraId="332CB249" w14:textId="77777777" w:rsidR="00BA4C5F" w:rsidRPr="001B6C90" w:rsidRDefault="00BA4C5F" w:rsidP="00BA4C5F">
      <w:pPr>
        <w:rPr>
          <w:rFonts w:eastAsiaTheme="majorEastAsia"/>
        </w:rPr>
      </w:pPr>
    </w:p>
    <w:p w14:paraId="4688FC0A" w14:textId="04EC524B" w:rsidR="004350C1" w:rsidRPr="001B6C90" w:rsidRDefault="00BA4C5F" w:rsidP="004350C1">
      <w:pPr>
        <w:rPr>
          <w:rFonts w:eastAsiaTheme="majorEastAsia"/>
        </w:rPr>
      </w:pPr>
      <w:r w:rsidRPr="001B6C90">
        <w:rPr>
          <w:rFonts w:eastAsiaTheme="majorEastAsia"/>
        </w:rPr>
        <w:t xml:space="preserve">Local Workforce Development Boards </w:t>
      </w:r>
      <w:r>
        <w:rPr>
          <w:rFonts w:eastAsiaTheme="majorEastAsia"/>
        </w:rPr>
        <w:t xml:space="preserve">(Boards) </w:t>
      </w:r>
      <w:r w:rsidRPr="001B6C90">
        <w:rPr>
          <w:rFonts w:eastAsiaTheme="majorEastAsia"/>
        </w:rPr>
        <w:t xml:space="preserve">must ensure </w:t>
      </w:r>
      <w:r>
        <w:rPr>
          <w:rFonts w:eastAsiaTheme="majorEastAsia"/>
        </w:rPr>
        <w:t xml:space="preserve">that </w:t>
      </w:r>
      <w:r w:rsidRPr="001B6C90">
        <w:rPr>
          <w:rFonts w:eastAsiaTheme="majorEastAsia"/>
        </w:rPr>
        <w:t>Workforce Solutions Office staff informs customers and other interested individuals who wish to file a local-level grievance or complaint that the Secretary will investigate appeals under the following circumstances:</w:t>
      </w:r>
    </w:p>
    <w:p w14:paraId="4A5D4098" w14:textId="3847813D" w:rsidR="00ED5C67" w:rsidRPr="001B6C90" w:rsidRDefault="00BA4C5F" w:rsidP="007B7228">
      <w:pPr>
        <w:pStyle w:val="ListParagraph"/>
        <w:numPr>
          <w:ilvl w:val="0"/>
          <w:numId w:val="111"/>
        </w:numPr>
        <w:ind w:left="360"/>
        <w:rPr>
          <w:rFonts w:eastAsiaTheme="majorEastAsia"/>
        </w:rPr>
      </w:pPr>
      <w:r w:rsidRPr="001B6C90">
        <w:rPr>
          <w:rFonts w:eastAsiaTheme="majorEastAsia"/>
        </w:rPr>
        <w:t xml:space="preserve">Local-level grievances and complaints when a state-level appeal </w:t>
      </w:r>
      <w:r>
        <w:rPr>
          <w:rFonts w:eastAsiaTheme="majorEastAsia"/>
        </w:rPr>
        <w:t>is filed and</w:t>
      </w:r>
      <w:r w:rsidRPr="001B6C90">
        <w:rPr>
          <w:rFonts w:eastAsiaTheme="majorEastAsia"/>
        </w:rPr>
        <w:t xml:space="preserve"> </w:t>
      </w:r>
      <w:r w:rsidR="005B7CCB" w:rsidRPr="001B6C90">
        <w:rPr>
          <w:rFonts w:eastAsiaTheme="majorEastAsia"/>
        </w:rPr>
        <w:t>within 60 days of that request, either party appeals to the Secretary.</w:t>
      </w:r>
    </w:p>
    <w:p w14:paraId="4D702D90" w14:textId="61054B49" w:rsidR="00D16E91" w:rsidRPr="001B6C90" w:rsidRDefault="00D16E91" w:rsidP="007B7228">
      <w:pPr>
        <w:pStyle w:val="ListParagraph"/>
        <w:numPr>
          <w:ilvl w:val="0"/>
          <w:numId w:val="111"/>
        </w:numPr>
        <w:ind w:left="360"/>
        <w:rPr>
          <w:rFonts w:eastAsiaTheme="majorEastAsia"/>
        </w:rPr>
      </w:pPr>
      <w:r w:rsidRPr="001B6C90">
        <w:rPr>
          <w:rFonts w:eastAsiaTheme="majorEastAsia"/>
        </w:rPr>
        <w:t>State-level complaints:</w:t>
      </w:r>
    </w:p>
    <w:p w14:paraId="23261BCB" w14:textId="2C90B66F" w:rsidR="00D16E91" w:rsidRPr="001B6C90" w:rsidRDefault="007B7228" w:rsidP="007B7228">
      <w:pPr>
        <w:pStyle w:val="ListParagraph"/>
        <w:numPr>
          <w:ilvl w:val="1"/>
          <w:numId w:val="111"/>
        </w:numPr>
        <w:ind w:left="720"/>
        <w:rPr>
          <w:rFonts w:eastAsiaTheme="majorEastAsia"/>
        </w:rPr>
      </w:pPr>
      <w:r w:rsidRPr="001B6C90">
        <w:rPr>
          <w:rFonts w:eastAsiaTheme="majorEastAsia"/>
        </w:rPr>
        <w:t>w</w:t>
      </w:r>
      <w:r w:rsidR="00D16E91" w:rsidRPr="001B6C90">
        <w:rPr>
          <w:rFonts w:eastAsiaTheme="majorEastAsia"/>
        </w:rPr>
        <w:t xml:space="preserve">hen </w:t>
      </w:r>
      <w:r w:rsidR="00511EFE" w:rsidRPr="001B6C90">
        <w:rPr>
          <w:rFonts w:eastAsiaTheme="majorEastAsia"/>
        </w:rPr>
        <w:t>no determination is made at the state level within 60 days of receipt of the state-level complaint; or</w:t>
      </w:r>
    </w:p>
    <w:p w14:paraId="46B38A94" w14:textId="5A7D0B6B" w:rsidR="00511EFE" w:rsidRPr="001B6C90" w:rsidRDefault="00511EFE" w:rsidP="007B7228">
      <w:pPr>
        <w:pStyle w:val="ListParagraph"/>
        <w:numPr>
          <w:ilvl w:val="1"/>
          <w:numId w:val="111"/>
        </w:numPr>
        <w:ind w:left="720"/>
        <w:rPr>
          <w:rFonts w:eastAsiaTheme="majorEastAsia"/>
        </w:rPr>
      </w:pPr>
      <w:r w:rsidRPr="001B6C90">
        <w:rPr>
          <w:rFonts w:eastAsiaTheme="majorEastAsia"/>
        </w:rPr>
        <w:t>when a decision on a state level grievance or complaint has been reached and the party to which the decision is adverse appeals to the Secretary.</w:t>
      </w:r>
    </w:p>
    <w:p w14:paraId="0A2BED8D" w14:textId="480F921A" w:rsidR="0011792A" w:rsidRPr="001B6C90" w:rsidRDefault="0011792A" w:rsidP="004E144E">
      <w:pPr>
        <w:rPr>
          <w:rFonts w:eastAsiaTheme="majorEastAsia"/>
        </w:rPr>
      </w:pPr>
    </w:p>
    <w:p w14:paraId="1864D8B9" w14:textId="7E268CD1" w:rsidR="0011792A" w:rsidRPr="001B6C90" w:rsidRDefault="0011792A" w:rsidP="004E144E">
      <w:pPr>
        <w:rPr>
          <w:rFonts w:eastAsiaTheme="majorEastAsia"/>
        </w:rPr>
      </w:pPr>
      <w:r w:rsidRPr="001B6C90">
        <w:rPr>
          <w:rFonts w:eastAsiaTheme="majorEastAsia"/>
        </w:rPr>
        <w:t>Customers and other interested individuals who wish to appeal a final state-level determination must adhere to the following time parameters:</w:t>
      </w:r>
    </w:p>
    <w:p w14:paraId="27F53540" w14:textId="1FE9EB72" w:rsidR="0011792A" w:rsidRPr="001B6C90" w:rsidRDefault="0011792A" w:rsidP="004E144E">
      <w:pPr>
        <w:pStyle w:val="ListParagraph"/>
        <w:numPr>
          <w:ilvl w:val="0"/>
          <w:numId w:val="112"/>
        </w:numPr>
        <w:ind w:left="360"/>
        <w:rPr>
          <w:rFonts w:eastAsiaTheme="majorEastAsia"/>
        </w:rPr>
      </w:pPr>
      <w:r w:rsidRPr="001B6C90">
        <w:rPr>
          <w:rFonts w:eastAsiaTheme="majorEastAsia"/>
        </w:rPr>
        <w:t>Appeals to the Secretary that are based on a state-level determination not being made within 60 days of receipt of a grievance or complaint, must be filed within 120</w:t>
      </w:r>
      <w:r w:rsidR="004765BF" w:rsidRPr="001B6C90">
        <w:rPr>
          <w:rFonts w:eastAsiaTheme="majorEastAsia"/>
        </w:rPr>
        <w:t xml:space="preserve"> </w:t>
      </w:r>
      <w:r w:rsidRPr="001B6C90">
        <w:rPr>
          <w:rFonts w:eastAsiaTheme="majorEastAsia"/>
        </w:rPr>
        <w:t>days of filing the grievance or appeal with the state.</w:t>
      </w:r>
    </w:p>
    <w:p w14:paraId="0492F816" w14:textId="3703E01B" w:rsidR="00EE457E" w:rsidRPr="001B6C90" w:rsidRDefault="00EE457E" w:rsidP="004E144E">
      <w:pPr>
        <w:pStyle w:val="ListParagraph"/>
        <w:numPr>
          <w:ilvl w:val="0"/>
          <w:numId w:val="112"/>
        </w:numPr>
        <w:ind w:left="360"/>
        <w:rPr>
          <w:rFonts w:eastAsiaTheme="majorEastAsia"/>
        </w:rPr>
      </w:pPr>
      <w:r w:rsidRPr="001B6C90">
        <w:rPr>
          <w:rFonts w:eastAsiaTheme="majorEastAsia"/>
        </w:rPr>
        <w:t>Appeals to the Secretary that are based on a party’s dissatisfaction with the decision of the state-level appeal must be filed within 60 days of receipt of the state-level decision.</w:t>
      </w:r>
    </w:p>
    <w:p w14:paraId="27967CB7" w14:textId="4B966830" w:rsidR="009C15A8" w:rsidRPr="001B6C90" w:rsidRDefault="009C15A8" w:rsidP="00701FE1">
      <w:pPr>
        <w:pStyle w:val="ListParagraph"/>
        <w:ind w:left="360"/>
        <w:rPr>
          <w:rFonts w:eastAsiaTheme="majorEastAsia"/>
        </w:rPr>
      </w:pPr>
    </w:p>
    <w:p w14:paraId="62A9072B" w14:textId="43A9B26E" w:rsidR="00CC706F" w:rsidRDefault="00E40576" w:rsidP="009C15A8">
      <w:pPr>
        <w:pStyle w:val="ListParagraph"/>
        <w:ind w:left="0"/>
        <w:rPr>
          <w:rFonts w:eastAsiaTheme="majorEastAsia"/>
        </w:rPr>
      </w:pPr>
      <w:r>
        <w:rPr>
          <w:rFonts w:eastAsiaTheme="majorEastAsia"/>
        </w:rPr>
        <w:t>A</w:t>
      </w:r>
      <w:r w:rsidR="002541D2">
        <w:rPr>
          <w:rFonts w:eastAsiaTheme="majorEastAsia"/>
        </w:rPr>
        <w:t xml:space="preserve">ppeals to the Secretary must be submitted by certified mail with a return receipt requested. In addition to sending an appeal to the </w:t>
      </w:r>
      <w:r w:rsidR="00CC706F">
        <w:rPr>
          <w:rFonts w:eastAsiaTheme="majorEastAsia"/>
        </w:rPr>
        <w:t xml:space="preserve">Secretary, the party must </w:t>
      </w:r>
      <w:r w:rsidR="00647C3D">
        <w:rPr>
          <w:rFonts w:eastAsiaTheme="majorEastAsia"/>
        </w:rPr>
        <w:t xml:space="preserve">also </w:t>
      </w:r>
      <w:r w:rsidR="00CC706F">
        <w:rPr>
          <w:rFonts w:eastAsiaTheme="majorEastAsia"/>
        </w:rPr>
        <w:t xml:space="preserve">simultaneously provide a copy of the appeal to the opposing party and the US </w:t>
      </w:r>
      <w:r w:rsidR="00CC706F">
        <w:rPr>
          <w:rFonts w:eastAsiaTheme="majorEastAsia"/>
        </w:rPr>
        <w:lastRenderedPageBreak/>
        <w:t>Department of Labor and Employment and Training Administration (DOLETA) regional administrator.</w:t>
      </w:r>
    </w:p>
    <w:p w14:paraId="4AA261D4" w14:textId="77777777" w:rsidR="00CC706F" w:rsidRDefault="00CC706F" w:rsidP="009C15A8">
      <w:pPr>
        <w:pStyle w:val="ListParagraph"/>
        <w:ind w:left="0"/>
        <w:rPr>
          <w:rFonts w:eastAsiaTheme="majorEastAsia"/>
        </w:rPr>
      </w:pPr>
    </w:p>
    <w:p w14:paraId="780FDB3D" w14:textId="188C43E1" w:rsidR="009C15A8" w:rsidRPr="001B6C90" w:rsidRDefault="00CC706F" w:rsidP="00025A09">
      <w:pPr>
        <w:pStyle w:val="ListParagraph"/>
        <w:ind w:left="0"/>
        <w:rPr>
          <w:rFonts w:eastAsiaTheme="majorEastAsia"/>
        </w:rPr>
      </w:pPr>
      <w:r>
        <w:rPr>
          <w:rFonts w:eastAsiaTheme="majorEastAsia"/>
        </w:rPr>
        <w:t>Mailing address</w:t>
      </w:r>
      <w:r w:rsidR="0052684B">
        <w:rPr>
          <w:rFonts w:eastAsiaTheme="majorEastAsia"/>
        </w:rPr>
        <w:t>es for the Secretary and DOLETA regional administrator:</w:t>
      </w:r>
      <w:r w:rsidR="00025A09" w:rsidRPr="00025A09" w:rsidDel="00025A09">
        <w:rPr>
          <w:rFonts w:eastAsiaTheme="majorEastAsia"/>
        </w:rPr>
        <w:t xml:space="preserve"> </w:t>
      </w:r>
    </w:p>
    <w:p w14:paraId="303A8058" w14:textId="77777777" w:rsidR="001F59D7" w:rsidRDefault="001F59D7" w:rsidP="00701FE1">
      <w:pPr>
        <w:rPr>
          <w:rFonts w:eastAsiaTheme="majorEastAsia"/>
        </w:rPr>
      </w:pPr>
    </w:p>
    <w:p w14:paraId="4047EDCF" w14:textId="5814C79C" w:rsidR="00701FE1" w:rsidRPr="001B6C90" w:rsidRDefault="00701FE1" w:rsidP="00701FE1">
      <w:pPr>
        <w:rPr>
          <w:rFonts w:eastAsiaTheme="majorEastAsia"/>
        </w:rPr>
      </w:pPr>
      <w:r w:rsidRPr="001B6C90">
        <w:rPr>
          <w:rFonts w:eastAsiaTheme="majorEastAsia"/>
        </w:rPr>
        <w:t>Secretary, US Department of Labor</w:t>
      </w:r>
    </w:p>
    <w:p w14:paraId="7D882553" w14:textId="4A397AE3" w:rsidR="00701FE1" w:rsidRPr="001B6C90" w:rsidRDefault="00701FE1" w:rsidP="00701FE1">
      <w:pPr>
        <w:rPr>
          <w:rFonts w:eastAsiaTheme="majorEastAsia"/>
        </w:rPr>
      </w:pPr>
      <w:r w:rsidRPr="001B6C90">
        <w:rPr>
          <w:rFonts w:eastAsiaTheme="majorEastAsia"/>
        </w:rPr>
        <w:t>200 Constitution Ave</w:t>
      </w:r>
      <w:r w:rsidR="004765BF" w:rsidRPr="001B6C90">
        <w:rPr>
          <w:rFonts w:eastAsiaTheme="majorEastAsia"/>
          <w:bCs/>
        </w:rPr>
        <w:t>.</w:t>
      </w:r>
      <w:r w:rsidR="007A7BCD">
        <w:rPr>
          <w:rFonts w:eastAsiaTheme="majorEastAsia"/>
          <w:bCs/>
        </w:rPr>
        <w:t>,</w:t>
      </w:r>
      <w:r w:rsidRPr="001B6C90">
        <w:rPr>
          <w:rFonts w:eastAsiaTheme="majorEastAsia"/>
        </w:rPr>
        <w:t xml:space="preserve"> NW</w:t>
      </w:r>
    </w:p>
    <w:p w14:paraId="777CAB3A" w14:textId="03E75C8C" w:rsidR="00701FE1" w:rsidRPr="001B6C90" w:rsidRDefault="00701FE1" w:rsidP="00701FE1">
      <w:pPr>
        <w:rPr>
          <w:rFonts w:eastAsiaTheme="majorEastAsia"/>
        </w:rPr>
      </w:pPr>
      <w:r w:rsidRPr="001B6C90">
        <w:rPr>
          <w:rFonts w:eastAsiaTheme="majorEastAsia"/>
        </w:rPr>
        <w:t>Washington, DC 20210</w:t>
      </w:r>
    </w:p>
    <w:p w14:paraId="5DD62B7E" w14:textId="4EF29DE2" w:rsidR="00701FE1" w:rsidRPr="001B6C90" w:rsidRDefault="00701FE1" w:rsidP="00701FE1">
      <w:pPr>
        <w:rPr>
          <w:rFonts w:eastAsiaTheme="majorEastAsia"/>
        </w:rPr>
      </w:pPr>
      <w:r w:rsidRPr="001B6C90">
        <w:rPr>
          <w:rFonts w:eastAsiaTheme="majorEastAsia"/>
        </w:rPr>
        <w:t>Attention: ASET</w:t>
      </w:r>
    </w:p>
    <w:p w14:paraId="04E466DF" w14:textId="2BAA9764" w:rsidR="00483730" w:rsidRPr="001B6C90" w:rsidRDefault="00483730" w:rsidP="00701FE1">
      <w:pPr>
        <w:rPr>
          <w:rFonts w:eastAsiaTheme="majorEastAsia"/>
        </w:rPr>
      </w:pPr>
    </w:p>
    <w:p w14:paraId="2E5ED307" w14:textId="024241FC" w:rsidR="00483730" w:rsidRPr="001B6C90" w:rsidRDefault="00483730" w:rsidP="00701FE1">
      <w:pPr>
        <w:rPr>
          <w:rFonts w:eastAsiaTheme="majorEastAsia"/>
        </w:rPr>
      </w:pPr>
      <w:r w:rsidRPr="001B6C90">
        <w:rPr>
          <w:rFonts w:eastAsiaTheme="majorEastAsia"/>
        </w:rPr>
        <w:t>Regional Administrator, US Department of Labor and Employment and Training Administration</w:t>
      </w:r>
    </w:p>
    <w:p w14:paraId="42EA1B4A" w14:textId="16BCCA6C" w:rsidR="00483730" w:rsidRPr="001B6C90" w:rsidRDefault="00483730" w:rsidP="00701FE1">
      <w:pPr>
        <w:rPr>
          <w:rFonts w:eastAsiaTheme="majorEastAsia"/>
        </w:rPr>
      </w:pPr>
      <w:r w:rsidRPr="001B6C90">
        <w:rPr>
          <w:rFonts w:eastAsiaTheme="majorEastAsia"/>
        </w:rPr>
        <w:t>525 S. Griffin Street, Room 317</w:t>
      </w:r>
    </w:p>
    <w:p w14:paraId="63AE4562" w14:textId="45154119" w:rsidR="00483730" w:rsidRPr="001B6C90" w:rsidRDefault="00483730" w:rsidP="00701FE1">
      <w:pPr>
        <w:rPr>
          <w:rFonts w:eastAsiaTheme="majorEastAsia"/>
        </w:rPr>
      </w:pPr>
      <w:r w:rsidRPr="001B6C90">
        <w:rPr>
          <w:rFonts w:eastAsiaTheme="majorEastAsia"/>
        </w:rPr>
        <w:t>Dallas, Texas 75202</w:t>
      </w:r>
    </w:p>
    <w:p w14:paraId="5B6F449B" w14:textId="2F9D6A27" w:rsidR="00020728" w:rsidRPr="001B6C90" w:rsidRDefault="00020728" w:rsidP="00701FE1">
      <w:pPr>
        <w:rPr>
          <w:rFonts w:eastAsiaTheme="majorEastAsia"/>
        </w:rPr>
      </w:pPr>
    </w:p>
    <w:p w14:paraId="44FE2AB7" w14:textId="763B49E2" w:rsidR="00020728" w:rsidRPr="001B6C90" w:rsidRDefault="00020728" w:rsidP="00701FE1">
      <w:pPr>
        <w:rPr>
          <w:rFonts w:eastAsiaTheme="majorEastAsia"/>
        </w:rPr>
      </w:pPr>
      <w:r w:rsidRPr="001B6C90">
        <w:rPr>
          <w:rFonts w:eastAsiaTheme="majorEastAsia"/>
        </w:rPr>
        <w:t>The Secretary must make a final decision on an appeal no later than 120 days after receiving the appeal.</w:t>
      </w:r>
    </w:p>
    <w:p w14:paraId="56C0EB3C" w14:textId="0B7442B1" w:rsidR="00020728" w:rsidRPr="001B6C90" w:rsidRDefault="00020728" w:rsidP="00701FE1">
      <w:pPr>
        <w:rPr>
          <w:rFonts w:eastAsiaTheme="majorEastAsia"/>
        </w:rPr>
      </w:pPr>
    </w:p>
    <w:p w14:paraId="062F4337" w14:textId="19231355" w:rsidR="00CF5E63" w:rsidRPr="0089141C" w:rsidRDefault="00020728" w:rsidP="00701FE1">
      <w:pPr>
        <w:rPr>
          <w:rFonts w:eastAsiaTheme="majorEastAsia"/>
          <w:bCs/>
          <w:color w:val="365F91" w:themeColor="accent1" w:themeShade="BF"/>
        </w:rPr>
      </w:pPr>
      <w:r w:rsidRPr="001B6C90">
        <w:rPr>
          <w:rFonts w:eastAsiaTheme="majorEastAsia"/>
        </w:rPr>
        <w:t>This federal appeals process applies sole</w:t>
      </w:r>
      <w:r w:rsidR="00251228" w:rsidRPr="001B6C90">
        <w:rPr>
          <w:rFonts w:eastAsiaTheme="majorEastAsia"/>
        </w:rPr>
        <w:t xml:space="preserve">ly to noncriminal grievances and complaints </w:t>
      </w:r>
      <w:r w:rsidR="0089141C" w:rsidRPr="0089141C">
        <w:rPr>
          <w:rFonts w:eastAsiaTheme="majorEastAsia"/>
        </w:rPr>
        <w:t>under</w:t>
      </w:r>
      <w:r w:rsidR="0089141C" w:rsidRPr="001B6C90">
        <w:rPr>
          <w:rFonts w:eastAsiaTheme="majorEastAsia"/>
        </w:rPr>
        <w:t xml:space="preserve"> </w:t>
      </w:r>
      <w:r w:rsidR="00251228" w:rsidRPr="001B6C90">
        <w:rPr>
          <w:rFonts w:eastAsiaTheme="majorEastAsia"/>
        </w:rPr>
        <w:t>WIOA Title I. Th</w:t>
      </w:r>
      <w:r w:rsidR="0089141C">
        <w:rPr>
          <w:rFonts w:eastAsiaTheme="majorEastAsia"/>
        </w:rPr>
        <w:t>e</w:t>
      </w:r>
      <w:r w:rsidR="00251228" w:rsidRPr="001B6C90">
        <w:rPr>
          <w:rFonts w:eastAsiaTheme="majorEastAsia"/>
        </w:rPr>
        <w:t xml:space="preserve"> process does not apply to filing appeals regarding discrimination or denial or termination of training provider eligibility for inclusion on the Texas Eligible Training Provider List. Discrimination complaints </w:t>
      </w:r>
      <w:r w:rsidR="00E1340D">
        <w:rPr>
          <w:rFonts w:eastAsiaTheme="majorEastAsia"/>
        </w:rPr>
        <w:t>wi</w:t>
      </w:r>
      <w:r w:rsidR="006F584A">
        <w:rPr>
          <w:rFonts w:eastAsiaTheme="majorEastAsia"/>
        </w:rPr>
        <w:t>ll be handled according to procedures outlined in WD Letter 18-07, C</w:t>
      </w:r>
      <w:r w:rsidR="000C7C84">
        <w:rPr>
          <w:rFonts w:eastAsiaTheme="majorEastAsia"/>
        </w:rPr>
        <w:t>h</w:t>
      </w:r>
      <w:r w:rsidR="006F584A">
        <w:rPr>
          <w:rFonts w:eastAsiaTheme="majorEastAsia"/>
        </w:rPr>
        <w:t>ange 2</w:t>
      </w:r>
      <w:r w:rsidR="000C7C84">
        <w:rPr>
          <w:rFonts w:eastAsiaTheme="majorEastAsia"/>
        </w:rPr>
        <w:t xml:space="preserve">, issued </w:t>
      </w:r>
      <w:r w:rsidR="00732583">
        <w:rPr>
          <w:rFonts w:eastAsiaTheme="majorEastAsia"/>
        </w:rPr>
        <w:t>Januar</w:t>
      </w:r>
      <w:r w:rsidR="001F3A43">
        <w:rPr>
          <w:rFonts w:eastAsiaTheme="majorEastAsia"/>
        </w:rPr>
        <w:t>y 30, 2019, and titled, “Discrimination Complaint Procedures</w:t>
      </w:r>
      <w:r w:rsidR="009C1282">
        <w:rPr>
          <w:rFonts w:eastAsiaTheme="majorEastAsia"/>
        </w:rPr>
        <w:t>—Update</w:t>
      </w:r>
      <w:r w:rsidR="00CF5E63" w:rsidRPr="001B6C90">
        <w:rPr>
          <w:rFonts w:eastAsiaTheme="majorEastAsia"/>
        </w:rPr>
        <w:t>.</w:t>
      </w:r>
      <w:r w:rsidR="009C1282">
        <w:rPr>
          <w:rFonts w:eastAsiaTheme="majorEastAsia"/>
        </w:rPr>
        <w:t>”</w:t>
      </w:r>
      <w:r w:rsidR="00CF5E63" w:rsidRPr="001B6C90">
        <w:rPr>
          <w:rFonts w:eastAsiaTheme="majorEastAsia"/>
        </w:rPr>
        <w:t xml:space="preserve"> </w:t>
      </w:r>
      <w:r w:rsidR="0089141C">
        <w:rPr>
          <w:rFonts w:eastAsiaTheme="majorEastAsia"/>
        </w:rPr>
        <w:t>T</w:t>
      </w:r>
      <w:r w:rsidR="009F6831" w:rsidRPr="001B6C90">
        <w:rPr>
          <w:rFonts w:eastAsiaTheme="majorEastAsia"/>
        </w:rPr>
        <w:t xml:space="preserve">he appeals process for Eligible Training Providers </w:t>
      </w:r>
      <w:r w:rsidR="002962B3">
        <w:rPr>
          <w:rFonts w:eastAsiaTheme="majorEastAsia"/>
        </w:rPr>
        <w:t>that</w:t>
      </w:r>
      <w:r w:rsidR="009F6831" w:rsidRPr="0089141C">
        <w:rPr>
          <w:rFonts w:eastAsiaTheme="majorEastAsia"/>
          <w:bCs/>
          <w:color w:val="365F91" w:themeColor="accent1" w:themeShade="BF"/>
        </w:rPr>
        <w:t xml:space="preserve"> receive WIOA funds for training services</w:t>
      </w:r>
      <w:r w:rsidR="0089141C">
        <w:rPr>
          <w:rFonts w:eastAsiaTheme="majorEastAsia"/>
          <w:bCs/>
          <w:color w:val="365F91" w:themeColor="accent1" w:themeShade="BF"/>
        </w:rPr>
        <w:t xml:space="preserve"> </w:t>
      </w:r>
      <w:r w:rsidR="0089141C" w:rsidRPr="0089141C">
        <w:rPr>
          <w:rFonts w:eastAsiaTheme="majorEastAsia"/>
          <w:bCs/>
        </w:rPr>
        <w:t xml:space="preserve">is addressed in </w:t>
      </w:r>
      <w:r w:rsidR="007A7BCD">
        <w:rPr>
          <w:rFonts w:eastAsiaTheme="majorEastAsia"/>
          <w:bCs/>
        </w:rPr>
        <w:t xml:space="preserve">TWC </w:t>
      </w:r>
      <w:r w:rsidR="00CF5E63" w:rsidRPr="0089141C">
        <w:rPr>
          <w:rFonts w:eastAsiaTheme="majorEastAsia"/>
          <w:bCs/>
          <w:color w:val="365F91" w:themeColor="accent1" w:themeShade="BF"/>
        </w:rPr>
        <w:t>Chapter 823, Integrated Complaints, Hearings, and Appeals</w:t>
      </w:r>
      <w:r w:rsidR="002962B3">
        <w:rPr>
          <w:rFonts w:eastAsiaTheme="majorEastAsia"/>
        </w:rPr>
        <w:t xml:space="preserve"> rules</w:t>
      </w:r>
      <w:r w:rsidR="00152D70" w:rsidRPr="0089141C">
        <w:rPr>
          <w:rFonts w:eastAsiaTheme="majorEastAsia"/>
          <w:bCs/>
          <w:color w:val="365F91" w:themeColor="accent1" w:themeShade="BF"/>
        </w:rPr>
        <w:t>.</w:t>
      </w:r>
      <w:r w:rsidR="00CF5E63" w:rsidRPr="0089141C">
        <w:rPr>
          <w:rFonts w:eastAsiaTheme="majorEastAsia"/>
          <w:bCs/>
          <w:color w:val="365F91" w:themeColor="accent1" w:themeShade="BF"/>
        </w:rPr>
        <w:t xml:space="preserve"> </w:t>
      </w:r>
    </w:p>
    <w:p w14:paraId="6DEBA321" w14:textId="77777777" w:rsidR="00CF5E63" w:rsidRPr="0089141C" w:rsidRDefault="00CF5E63">
      <w:pPr>
        <w:rPr>
          <w:rFonts w:eastAsiaTheme="majorEastAsia"/>
          <w:bCs/>
          <w:color w:val="365F91" w:themeColor="accent1" w:themeShade="BF"/>
        </w:rPr>
      </w:pPr>
      <w:r w:rsidRPr="0089141C">
        <w:rPr>
          <w:rFonts w:eastAsiaTheme="majorEastAsia"/>
          <w:bCs/>
          <w:color w:val="365F91" w:themeColor="accent1" w:themeShade="BF"/>
        </w:rPr>
        <w:br w:type="page"/>
      </w:r>
    </w:p>
    <w:p w14:paraId="6FBEFE51" w14:textId="3B7BBDD0" w:rsidR="00020728" w:rsidRPr="00CF5E63" w:rsidRDefault="00020728" w:rsidP="00701FE1">
      <w:pPr>
        <w:rPr>
          <w:rFonts w:eastAsiaTheme="majorEastAsia"/>
          <w:bCs/>
          <w:color w:val="365F91" w:themeColor="accent1" w:themeShade="BF"/>
        </w:rPr>
      </w:pPr>
    </w:p>
    <w:p w14:paraId="0103222A" w14:textId="75293510" w:rsidR="00075703" w:rsidRPr="00AC28B5" w:rsidRDefault="003C3E48" w:rsidP="00E03571">
      <w:pPr>
        <w:pStyle w:val="Heading1"/>
        <w:spacing w:after="240"/>
        <w:rPr>
          <w:color w:val="auto"/>
        </w:rPr>
      </w:pPr>
      <w:bookmarkStart w:id="441" w:name="_APPENDIX_A:_GLOSSARY"/>
      <w:bookmarkStart w:id="442" w:name="_APPENDIX_A:_GLOSSARY_1"/>
      <w:bookmarkStart w:id="443" w:name="_APPENDIX_A:_GLOSSARY_2"/>
      <w:bookmarkStart w:id="444" w:name="_Toc487209048"/>
      <w:bookmarkStart w:id="445" w:name="_Toc24618759"/>
      <w:bookmarkEnd w:id="441"/>
      <w:bookmarkEnd w:id="442"/>
      <w:bookmarkEnd w:id="443"/>
      <w:r w:rsidRPr="00AC28B5">
        <w:rPr>
          <w:color w:val="auto"/>
        </w:rPr>
        <w:t xml:space="preserve">APPENDIX </w:t>
      </w:r>
      <w:r w:rsidR="00223BE7" w:rsidRPr="00AC28B5">
        <w:rPr>
          <w:color w:val="auto"/>
        </w:rPr>
        <w:t>A</w:t>
      </w:r>
      <w:r w:rsidRPr="00AC28B5">
        <w:rPr>
          <w:color w:val="auto"/>
        </w:rPr>
        <w:t>: GLOSSARY OF TERMS</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4"/>
      <w:bookmarkEnd w:id="445"/>
    </w:p>
    <w:p w14:paraId="70424DF1" w14:textId="07D09554" w:rsidR="00075703" w:rsidRDefault="00075703" w:rsidP="00075703">
      <w:r>
        <w:t xml:space="preserve">The following definitions are provided for terms </w:t>
      </w:r>
      <w:r w:rsidR="00BE585B">
        <w:t xml:space="preserve">referred to </w:t>
      </w:r>
      <w:r>
        <w:t>throughout this guide.</w:t>
      </w:r>
    </w:p>
    <w:p w14:paraId="3AB50898" w14:textId="77777777" w:rsidR="00075703" w:rsidRPr="001472FD" w:rsidRDefault="00075703" w:rsidP="00075703"/>
    <w:p w14:paraId="4E177FC4" w14:textId="693B9D37" w:rsidR="00075703" w:rsidRPr="001472FD" w:rsidRDefault="00075703" w:rsidP="00667582">
      <w:pPr>
        <w:spacing w:after="240"/>
      </w:pPr>
      <w:r w:rsidRPr="001472FD">
        <w:rPr>
          <w:b/>
        </w:rPr>
        <w:t>Additional Costs</w:t>
      </w:r>
      <w:r w:rsidRPr="001472FD">
        <w:t xml:space="preserve"> –</w:t>
      </w:r>
      <w:r>
        <w:t xml:space="preserve"> </w:t>
      </w:r>
      <w:r w:rsidRPr="001472FD">
        <w:t xml:space="preserve">Applicable career services as well as shared operating costs and shared services that are necessary for the general operation of the </w:t>
      </w:r>
      <w:r w:rsidR="00C231C2">
        <w:t>Workforce Solutions Office</w:t>
      </w:r>
      <w:r w:rsidRPr="001472FD">
        <w:t>.</w:t>
      </w:r>
      <w:r w:rsidR="00777A7E">
        <w:t xml:space="preserve"> </w:t>
      </w:r>
      <w:r w:rsidRPr="001472FD">
        <w:t xml:space="preserve">Shared services may include the cost of </w:t>
      </w:r>
      <w:r>
        <w:t xml:space="preserve">other shared services </w:t>
      </w:r>
      <w:r w:rsidRPr="001472FD">
        <w:t xml:space="preserve">commonly provided by </w:t>
      </w:r>
      <w:r w:rsidR="00C231C2">
        <w:t>workforce partner</w:t>
      </w:r>
      <w:r w:rsidRPr="001472FD">
        <w:t>s to any individual</w:t>
      </w:r>
      <w:r w:rsidR="002413EE">
        <w:t>,</w:t>
      </w:r>
      <w:r w:rsidRPr="001472FD">
        <w:t xml:space="preserve"> such as initial intake, assessment of needs, referrals to other </w:t>
      </w:r>
      <w:r w:rsidR="00C231C2">
        <w:t>workforce partner</w:t>
      </w:r>
      <w:r w:rsidRPr="001472FD">
        <w:t>s, and business servi</w:t>
      </w:r>
      <w:r w:rsidRPr="00D945D6">
        <w:t xml:space="preserve">ces. Another example of a shared operating cost is a staff person acting as the </w:t>
      </w:r>
      <w:r w:rsidR="009A0A69" w:rsidRPr="00D945D6">
        <w:t>receptionist</w:t>
      </w:r>
      <w:r w:rsidRPr="001472FD">
        <w:t xml:space="preserve"> in a </w:t>
      </w:r>
      <w:r w:rsidR="00C231C2">
        <w:t>Workforce Solutions Office</w:t>
      </w:r>
      <w:r w:rsidRPr="001472FD">
        <w:t>.</w:t>
      </w:r>
    </w:p>
    <w:p w14:paraId="07B4082E" w14:textId="348C1E8A" w:rsidR="008128FF" w:rsidRDefault="00075703" w:rsidP="00C77A34">
      <w:pPr>
        <w:spacing w:after="240"/>
      </w:pPr>
      <w:r w:rsidRPr="001472FD">
        <w:rPr>
          <w:b/>
        </w:rPr>
        <w:t xml:space="preserve">Affiliate </w:t>
      </w:r>
      <w:r>
        <w:rPr>
          <w:b/>
        </w:rPr>
        <w:t>C</w:t>
      </w:r>
      <w:r w:rsidRPr="001472FD">
        <w:rPr>
          <w:b/>
        </w:rPr>
        <w:t>enter</w:t>
      </w:r>
      <w:r w:rsidRPr="001472FD">
        <w:t xml:space="preserve"> – A </w:t>
      </w:r>
      <w:r w:rsidR="00FD6899">
        <w:t xml:space="preserve">Workforce Solutions Office </w:t>
      </w:r>
      <w:r w:rsidRPr="001472FD">
        <w:t xml:space="preserve">where job seekers and employers can access the programs, services, and activities of one or more </w:t>
      </w:r>
      <w:r w:rsidR="00C231C2">
        <w:t>workforce partner</w:t>
      </w:r>
      <w:r w:rsidRPr="001472FD">
        <w:t>s</w:t>
      </w:r>
      <w:r w:rsidR="00FD6899">
        <w:t xml:space="preserve">, and where the operation of the affiliate site adds a cost to the </w:t>
      </w:r>
      <w:r w:rsidR="00472A94">
        <w:t>L</w:t>
      </w:r>
      <w:r w:rsidR="00472A94" w:rsidRPr="002D413F">
        <w:t xml:space="preserve">ocal Workforce Development </w:t>
      </w:r>
      <w:r w:rsidR="00506C60">
        <w:t>B</w:t>
      </w:r>
      <w:r w:rsidR="00FD6899">
        <w:t xml:space="preserve">oard’s </w:t>
      </w:r>
      <w:r w:rsidR="00472A94">
        <w:t xml:space="preserve">(Board) </w:t>
      </w:r>
      <w:r w:rsidR="00FD6899">
        <w:t>operational budget</w:t>
      </w:r>
      <w:r w:rsidR="006F0DD8">
        <w:t>,</w:t>
      </w:r>
      <w:r w:rsidR="00FD6899">
        <w:t xml:space="preserve"> or </w:t>
      </w:r>
      <w:r w:rsidR="006F0DD8">
        <w:t xml:space="preserve">where </w:t>
      </w:r>
      <w:r w:rsidR="00FD6899">
        <w:t xml:space="preserve">the Board is responsible for </w:t>
      </w:r>
      <w:r w:rsidR="002413EE">
        <w:t xml:space="preserve">overseeing and managing </w:t>
      </w:r>
      <w:r w:rsidR="00FD6899">
        <w:t>the center</w:t>
      </w:r>
      <w:r>
        <w:t>.</w:t>
      </w:r>
      <w:r w:rsidR="00777A7E">
        <w:t xml:space="preserve"> </w:t>
      </w:r>
      <w:r>
        <w:t>A</w:t>
      </w:r>
      <w:r w:rsidRPr="001472FD">
        <w:t>n affiliate site is not required to provide access to all required partner programs (WIOA 20 CFR §678.310).</w:t>
      </w:r>
      <w:r w:rsidR="00777A7E">
        <w:t xml:space="preserve"> </w:t>
      </w:r>
      <w:r w:rsidR="00FD6899">
        <w:t>Some affiliate sites are specialized centers established to serve a specific population, such as dislocated workers or youth.</w:t>
      </w:r>
      <w:r w:rsidR="00777A7E">
        <w:t xml:space="preserve"> </w:t>
      </w:r>
    </w:p>
    <w:p w14:paraId="7CD5EF2D" w14:textId="06D0186B" w:rsidR="00F45EEE" w:rsidRPr="00CF7837" w:rsidRDefault="00F45EEE" w:rsidP="00C77A34">
      <w:r w:rsidRPr="008128FF">
        <w:rPr>
          <w:b/>
        </w:rPr>
        <w:t>Allocable Costs</w:t>
      </w:r>
      <w:r w:rsidR="00C51FB6">
        <w:rPr>
          <w:b/>
        </w:rPr>
        <w:t xml:space="preserve"> </w:t>
      </w:r>
      <w:r w:rsidR="00C51FB6">
        <w:rPr>
          <w:b/>
        </w:rPr>
        <w:noBreakHyphen/>
      </w:r>
      <w:r w:rsidRPr="008128FF">
        <w:rPr>
          <w:b/>
        </w:rPr>
        <w:t xml:space="preserve"> </w:t>
      </w:r>
      <w:r w:rsidR="00143BD0">
        <w:t>D</w:t>
      </w:r>
      <w:r w:rsidRPr="00CF7837">
        <w:t>efined at 2 CFR §200.405</w:t>
      </w:r>
      <w:r w:rsidR="00B8202A">
        <w:t xml:space="preserve"> as follows</w:t>
      </w:r>
      <w:r>
        <w:t>:</w:t>
      </w:r>
    </w:p>
    <w:p w14:paraId="26B1172D" w14:textId="1A065D98" w:rsidR="00F45EEE" w:rsidRPr="00F45EEE" w:rsidRDefault="00F45EEE" w:rsidP="002A085B">
      <w:pPr>
        <w:pStyle w:val="ListParagraph"/>
        <w:numPr>
          <w:ilvl w:val="0"/>
          <w:numId w:val="41"/>
        </w:numPr>
        <w:ind w:left="360"/>
        <w:rPr>
          <w:iCs/>
        </w:rPr>
      </w:pPr>
      <w:r w:rsidRPr="00F45EEE">
        <w:rPr>
          <w:iCs/>
        </w:rPr>
        <w:t xml:space="preserve">A cost is allocable to a particular </w:t>
      </w:r>
      <w:r w:rsidR="00C90B1F">
        <w:rPr>
          <w:iCs/>
        </w:rPr>
        <w:t>f</w:t>
      </w:r>
      <w:r w:rsidRPr="00F45EEE">
        <w:rPr>
          <w:iCs/>
        </w:rPr>
        <w:t xml:space="preserve">ederal award or other cost objective if the goods or services involved are chargeable or assignable to that </w:t>
      </w:r>
      <w:r w:rsidR="00C90B1F">
        <w:rPr>
          <w:iCs/>
        </w:rPr>
        <w:t>f</w:t>
      </w:r>
      <w:r w:rsidR="00C90B1F" w:rsidRPr="00F45EEE">
        <w:rPr>
          <w:iCs/>
        </w:rPr>
        <w:t xml:space="preserve">ederal </w:t>
      </w:r>
      <w:r w:rsidRPr="00F45EEE">
        <w:rPr>
          <w:iCs/>
        </w:rPr>
        <w:t>award or cost objective in accordance with relative benefits received. This standard is met if the cost:</w:t>
      </w:r>
    </w:p>
    <w:p w14:paraId="771DC8B3" w14:textId="01415AA0" w:rsidR="00F45EEE" w:rsidRDefault="00F45EEE" w:rsidP="002A085B">
      <w:pPr>
        <w:pStyle w:val="ListParagraph"/>
        <w:numPr>
          <w:ilvl w:val="0"/>
          <w:numId w:val="42"/>
        </w:numPr>
        <w:ind w:left="720"/>
        <w:rPr>
          <w:iCs/>
        </w:rPr>
      </w:pPr>
      <w:r w:rsidRPr="00F45EEE">
        <w:rPr>
          <w:iCs/>
        </w:rPr>
        <w:t xml:space="preserve">is incurred specifically for the </w:t>
      </w:r>
      <w:r w:rsidR="00C90B1F">
        <w:rPr>
          <w:iCs/>
        </w:rPr>
        <w:t>f</w:t>
      </w:r>
      <w:r w:rsidR="00C90B1F" w:rsidRPr="00F45EEE">
        <w:rPr>
          <w:iCs/>
        </w:rPr>
        <w:t xml:space="preserve">ederal </w:t>
      </w:r>
      <w:r w:rsidRPr="00F45EEE">
        <w:rPr>
          <w:iCs/>
        </w:rPr>
        <w:t>award;</w:t>
      </w:r>
    </w:p>
    <w:p w14:paraId="0039F14E" w14:textId="4D05B02D" w:rsidR="00F45EEE" w:rsidRDefault="00F45EEE" w:rsidP="002A085B">
      <w:pPr>
        <w:pStyle w:val="ListParagraph"/>
        <w:numPr>
          <w:ilvl w:val="0"/>
          <w:numId w:val="42"/>
        </w:numPr>
        <w:ind w:left="720"/>
        <w:rPr>
          <w:iCs/>
        </w:rPr>
      </w:pPr>
      <w:r>
        <w:rPr>
          <w:iCs/>
        </w:rPr>
        <w:t>b</w:t>
      </w:r>
      <w:r w:rsidR="00C90B1F">
        <w:rPr>
          <w:iCs/>
        </w:rPr>
        <w:t>enefits both the f</w:t>
      </w:r>
      <w:r w:rsidR="00C90B1F" w:rsidRPr="00F45EEE">
        <w:rPr>
          <w:iCs/>
        </w:rPr>
        <w:t xml:space="preserve">ederal </w:t>
      </w:r>
      <w:r w:rsidR="00C90B1F">
        <w:rPr>
          <w:iCs/>
        </w:rPr>
        <w:t>a</w:t>
      </w:r>
      <w:r w:rsidRPr="00F45EEE">
        <w:rPr>
          <w:iCs/>
        </w:rPr>
        <w:t>ward and other work of the non-</w:t>
      </w:r>
      <w:r w:rsidR="00C90B1F">
        <w:rPr>
          <w:iCs/>
        </w:rPr>
        <w:t>f</w:t>
      </w:r>
      <w:r w:rsidR="00C90B1F" w:rsidRPr="00F45EEE">
        <w:rPr>
          <w:iCs/>
        </w:rPr>
        <w:t xml:space="preserve">ederal </w:t>
      </w:r>
      <w:r w:rsidRPr="00F45EEE">
        <w:rPr>
          <w:iCs/>
        </w:rPr>
        <w:t>entity and can be distributed in proportions that may be approximated using reasonable methods; and</w:t>
      </w:r>
    </w:p>
    <w:p w14:paraId="62D5632E" w14:textId="56126C25" w:rsidR="00F45EEE" w:rsidRPr="00F45EEE" w:rsidRDefault="00F45EEE" w:rsidP="002A085B">
      <w:pPr>
        <w:pStyle w:val="ListParagraph"/>
        <w:numPr>
          <w:ilvl w:val="0"/>
          <w:numId w:val="42"/>
        </w:numPr>
        <w:ind w:left="720"/>
        <w:rPr>
          <w:iCs/>
        </w:rPr>
      </w:pPr>
      <w:r w:rsidRPr="00F45EEE">
        <w:rPr>
          <w:iCs/>
        </w:rPr>
        <w:t>is necessary to the overall operation of the non-</w:t>
      </w:r>
      <w:r w:rsidR="00C90B1F">
        <w:rPr>
          <w:iCs/>
        </w:rPr>
        <w:t>f</w:t>
      </w:r>
      <w:r w:rsidR="00C90B1F" w:rsidRPr="00F45EEE">
        <w:rPr>
          <w:iCs/>
        </w:rPr>
        <w:t xml:space="preserve">ederal </w:t>
      </w:r>
      <w:r w:rsidRPr="00F45EEE">
        <w:rPr>
          <w:iCs/>
        </w:rPr>
        <w:t xml:space="preserve">entity and is assignable in part to the </w:t>
      </w:r>
      <w:r w:rsidR="00C90B1F">
        <w:rPr>
          <w:iCs/>
        </w:rPr>
        <w:t>f</w:t>
      </w:r>
      <w:r w:rsidR="00C90B1F" w:rsidRPr="00F45EEE">
        <w:rPr>
          <w:iCs/>
        </w:rPr>
        <w:t>ederal</w:t>
      </w:r>
      <w:r w:rsidRPr="00F45EEE">
        <w:rPr>
          <w:iCs/>
        </w:rPr>
        <w:t xml:space="preserve"> award in accordance with the principles in this subpart.</w:t>
      </w:r>
    </w:p>
    <w:p w14:paraId="46EEFDE9" w14:textId="443F3244" w:rsidR="00D15877" w:rsidRDefault="00F45EEE" w:rsidP="002A085B">
      <w:pPr>
        <w:pStyle w:val="ListParagraph"/>
        <w:numPr>
          <w:ilvl w:val="0"/>
          <w:numId w:val="41"/>
        </w:numPr>
        <w:ind w:left="360"/>
        <w:rPr>
          <w:iCs/>
        </w:rPr>
      </w:pPr>
      <w:r w:rsidRPr="00F45EEE">
        <w:rPr>
          <w:iCs/>
        </w:rPr>
        <w:t xml:space="preserve">All activities </w:t>
      </w:r>
      <w:r w:rsidR="00C51FB6">
        <w:rPr>
          <w:iCs/>
        </w:rPr>
        <w:t>that</w:t>
      </w:r>
      <w:r w:rsidR="00C51FB6" w:rsidRPr="00F45EEE">
        <w:rPr>
          <w:iCs/>
        </w:rPr>
        <w:t xml:space="preserve"> </w:t>
      </w:r>
      <w:r w:rsidRPr="00F45EEE">
        <w:rPr>
          <w:iCs/>
        </w:rPr>
        <w:t>benefit from the non-</w:t>
      </w:r>
      <w:r w:rsidR="00C90B1F">
        <w:rPr>
          <w:iCs/>
        </w:rPr>
        <w:t>f</w:t>
      </w:r>
      <w:r w:rsidR="00C90B1F" w:rsidRPr="00F45EEE">
        <w:rPr>
          <w:iCs/>
        </w:rPr>
        <w:t xml:space="preserve">ederal </w:t>
      </w:r>
      <w:r w:rsidRPr="00F45EEE">
        <w:rPr>
          <w:iCs/>
        </w:rPr>
        <w:t xml:space="preserve">entity’s indirect </w:t>
      </w:r>
      <w:r w:rsidR="00143BD0">
        <w:rPr>
          <w:iCs/>
        </w:rPr>
        <w:t>F</w:t>
      </w:r>
      <w:r w:rsidR="00D15877">
        <w:rPr>
          <w:iCs/>
        </w:rPr>
        <w:t xml:space="preserve">acilities and </w:t>
      </w:r>
      <w:r w:rsidR="00143BD0">
        <w:rPr>
          <w:iCs/>
        </w:rPr>
        <w:t>A</w:t>
      </w:r>
      <w:r w:rsidR="00D15877">
        <w:rPr>
          <w:iCs/>
        </w:rPr>
        <w:t xml:space="preserve">dministrative </w:t>
      </w:r>
      <w:r w:rsidRPr="00F45EEE">
        <w:rPr>
          <w:iCs/>
        </w:rPr>
        <w:t>cost, including unallowable activities and donated services by the non-</w:t>
      </w:r>
      <w:r w:rsidR="00C90B1F">
        <w:rPr>
          <w:iCs/>
        </w:rPr>
        <w:t>f</w:t>
      </w:r>
      <w:r w:rsidR="00C90B1F" w:rsidRPr="00F45EEE">
        <w:rPr>
          <w:iCs/>
        </w:rPr>
        <w:t>ederal</w:t>
      </w:r>
      <w:r w:rsidRPr="00F45EEE">
        <w:rPr>
          <w:iCs/>
        </w:rPr>
        <w:t xml:space="preserve"> entity or third parties, will receive an appropriate allocation of indirect costs.</w:t>
      </w:r>
    </w:p>
    <w:p w14:paraId="491C0AAF" w14:textId="4628963E" w:rsidR="00D15877" w:rsidRDefault="00F45EEE" w:rsidP="002A085B">
      <w:pPr>
        <w:pStyle w:val="ListParagraph"/>
        <w:numPr>
          <w:ilvl w:val="0"/>
          <w:numId w:val="41"/>
        </w:numPr>
        <w:ind w:left="360"/>
        <w:rPr>
          <w:iCs/>
        </w:rPr>
      </w:pPr>
      <w:r w:rsidRPr="00D15877">
        <w:rPr>
          <w:iCs/>
        </w:rPr>
        <w:t xml:space="preserve">Any cost allocable to a particular </w:t>
      </w:r>
      <w:r w:rsidR="00C90B1F">
        <w:rPr>
          <w:iCs/>
        </w:rPr>
        <w:t>f</w:t>
      </w:r>
      <w:r w:rsidR="00C90B1F" w:rsidRPr="00F45EEE">
        <w:rPr>
          <w:iCs/>
        </w:rPr>
        <w:t>ederal</w:t>
      </w:r>
      <w:r w:rsidRPr="00D15877">
        <w:rPr>
          <w:iCs/>
        </w:rPr>
        <w:t xml:space="preserve"> award under the principles provided for in this part may not be charged to other </w:t>
      </w:r>
      <w:r w:rsidR="00C90B1F">
        <w:rPr>
          <w:iCs/>
        </w:rPr>
        <w:t>f</w:t>
      </w:r>
      <w:r w:rsidR="00C90B1F" w:rsidRPr="00F45EEE">
        <w:rPr>
          <w:iCs/>
        </w:rPr>
        <w:t>ederal</w:t>
      </w:r>
      <w:r w:rsidRPr="00D15877">
        <w:rPr>
          <w:iCs/>
        </w:rPr>
        <w:t xml:space="preserve"> awards to overcome fund deficiencies, to avoid restrictions imposed by </w:t>
      </w:r>
      <w:r w:rsidR="00C90B1F">
        <w:rPr>
          <w:iCs/>
        </w:rPr>
        <w:t>f</w:t>
      </w:r>
      <w:r w:rsidR="00C90B1F" w:rsidRPr="00F45EEE">
        <w:rPr>
          <w:iCs/>
        </w:rPr>
        <w:t>ederal</w:t>
      </w:r>
      <w:r w:rsidRPr="00D15877">
        <w:rPr>
          <w:iCs/>
        </w:rPr>
        <w:t xml:space="preserve"> statutes, regulations, or terms and conditions of the </w:t>
      </w:r>
      <w:r w:rsidR="00C90B1F">
        <w:rPr>
          <w:iCs/>
        </w:rPr>
        <w:t>f</w:t>
      </w:r>
      <w:r w:rsidR="00C90B1F" w:rsidRPr="00F45EEE">
        <w:rPr>
          <w:iCs/>
        </w:rPr>
        <w:t xml:space="preserve">ederal </w:t>
      </w:r>
      <w:r w:rsidRPr="00D15877">
        <w:rPr>
          <w:iCs/>
        </w:rPr>
        <w:t>awards, or for other reasons.</w:t>
      </w:r>
      <w:r w:rsidR="00777A7E">
        <w:rPr>
          <w:iCs/>
        </w:rPr>
        <w:t xml:space="preserve"> </w:t>
      </w:r>
      <w:r w:rsidRPr="00D15877">
        <w:rPr>
          <w:iCs/>
        </w:rPr>
        <w:t>However, this prohibition would not preclude the non-</w:t>
      </w:r>
      <w:r w:rsidR="00C90B1F">
        <w:rPr>
          <w:iCs/>
        </w:rPr>
        <w:t>f</w:t>
      </w:r>
      <w:r w:rsidR="00C90B1F" w:rsidRPr="00F45EEE">
        <w:rPr>
          <w:iCs/>
        </w:rPr>
        <w:t>ederal</w:t>
      </w:r>
      <w:r w:rsidRPr="00D15877">
        <w:rPr>
          <w:iCs/>
        </w:rPr>
        <w:t xml:space="preserve"> entity from shifting costs that are allowable under two or more </w:t>
      </w:r>
      <w:r w:rsidR="008E7DFA">
        <w:rPr>
          <w:iCs/>
        </w:rPr>
        <w:t>f</w:t>
      </w:r>
      <w:r w:rsidR="008E7DFA" w:rsidRPr="00F45EEE">
        <w:rPr>
          <w:iCs/>
        </w:rPr>
        <w:t>ederal</w:t>
      </w:r>
      <w:r w:rsidRPr="00D15877">
        <w:rPr>
          <w:iCs/>
        </w:rPr>
        <w:t xml:space="preserve"> awards in accordance with existing </w:t>
      </w:r>
      <w:r w:rsidR="00C90B1F">
        <w:rPr>
          <w:iCs/>
        </w:rPr>
        <w:t>f</w:t>
      </w:r>
      <w:r w:rsidR="00C90B1F" w:rsidRPr="00F45EEE">
        <w:rPr>
          <w:iCs/>
        </w:rPr>
        <w:t>ederal</w:t>
      </w:r>
      <w:r w:rsidRPr="00D15877">
        <w:rPr>
          <w:iCs/>
        </w:rPr>
        <w:t xml:space="preserve"> statutes, regulations, or the terms and conditions of the </w:t>
      </w:r>
      <w:r w:rsidR="00C90B1F">
        <w:rPr>
          <w:iCs/>
        </w:rPr>
        <w:t>f</w:t>
      </w:r>
      <w:r w:rsidR="00C90B1F" w:rsidRPr="00F45EEE">
        <w:rPr>
          <w:iCs/>
        </w:rPr>
        <w:t>ederal</w:t>
      </w:r>
      <w:r w:rsidRPr="00D15877">
        <w:rPr>
          <w:iCs/>
        </w:rPr>
        <w:t xml:space="preserve"> awards.</w:t>
      </w:r>
    </w:p>
    <w:p w14:paraId="73ADE435" w14:textId="30F468A6" w:rsidR="00D15877" w:rsidRDefault="00F45EEE" w:rsidP="002A085B">
      <w:pPr>
        <w:pStyle w:val="ListParagraph"/>
        <w:numPr>
          <w:ilvl w:val="0"/>
          <w:numId w:val="41"/>
        </w:numPr>
        <w:ind w:left="360"/>
        <w:rPr>
          <w:iCs/>
        </w:rPr>
      </w:pPr>
      <w:r w:rsidRPr="00F12BCA">
        <w:rPr>
          <w:iCs/>
        </w:rPr>
        <w:t>Direct cost allocation principles</w:t>
      </w:r>
      <w:r w:rsidR="00F12BCA" w:rsidRPr="00F12BCA">
        <w:rPr>
          <w:iCs/>
        </w:rPr>
        <w:t xml:space="preserve">: </w:t>
      </w:r>
      <w:r w:rsidR="00F12BCA" w:rsidRPr="00570112">
        <w:rPr>
          <w:iCs/>
        </w:rPr>
        <w:t>i</w:t>
      </w:r>
      <w:r w:rsidRPr="00570112">
        <w:rPr>
          <w:iCs/>
        </w:rPr>
        <w:t>f a cost benefits two or more projects or activities in proportions that can be determined without undue effort or cost, the cost must be allocated to the projects based on the proportional benefit.</w:t>
      </w:r>
      <w:r w:rsidR="00777A7E">
        <w:rPr>
          <w:iCs/>
        </w:rPr>
        <w:t xml:space="preserve"> </w:t>
      </w:r>
      <w:r w:rsidRPr="00570112">
        <w:rPr>
          <w:iCs/>
        </w:rPr>
        <w:t>If a cost</w:t>
      </w:r>
      <w:r w:rsidRPr="009250B9">
        <w:rPr>
          <w:iCs/>
        </w:rPr>
        <w:t xml:space="preserve"> benefits two or more projects or activities in proportions that cannot be determined because of the </w:t>
      </w:r>
      <w:r w:rsidRPr="009250B9">
        <w:rPr>
          <w:iCs/>
        </w:rPr>
        <w:lastRenderedPageBreak/>
        <w:t xml:space="preserve">interrelationship of the work involved, then, notwithstanding paragraph (c) </w:t>
      </w:r>
      <w:r w:rsidR="00F12BCA" w:rsidRPr="009250B9">
        <w:rPr>
          <w:iCs/>
        </w:rPr>
        <w:t>above</w:t>
      </w:r>
      <w:r w:rsidRPr="008E23D7">
        <w:rPr>
          <w:iCs/>
        </w:rPr>
        <w:t>, the costs may be allocated or transferred to benefitted projec</w:t>
      </w:r>
      <w:r w:rsidRPr="0017307D">
        <w:rPr>
          <w:iCs/>
        </w:rPr>
        <w:t>ts on any reasonable documented basis. Where th</w:t>
      </w:r>
      <w:r w:rsidRPr="00A43C43">
        <w:rPr>
          <w:iCs/>
        </w:rPr>
        <w:t xml:space="preserve">e purchase of equipment or other capital asset is specifically authorized under a </w:t>
      </w:r>
      <w:r w:rsidR="008E7DFA">
        <w:rPr>
          <w:iCs/>
        </w:rPr>
        <w:t>f</w:t>
      </w:r>
      <w:r w:rsidR="008E7DFA" w:rsidRPr="00F45EEE">
        <w:rPr>
          <w:iCs/>
        </w:rPr>
        <w:t>ederal</w:t>
      </w:r>
      <w:r w:rsidRPr="00A43C43">
        <w:rPr>
          <w:iCs/>
        </w:rPr>
        <w:t xml:space="preserve"> award, the costs are assignable to the </w:t>
      </w:r>
      <w:r w:rsidR="008E7DFA">
        <w:rPr>
          <w:iCs/>
        </w:rPr>
        <w:t>f</w:t>
      </w:r>
      <w:r w:rsidR="008E7DFA" w:rsidRPr="00F45EEE">
        <w:rPr>
          <w:iCs/>
        </w:rPr>
        <w:t>ederal</w:t>
      </w:r>
      <w:r w:rsidRPr="00A43C43">
        <w:rPr>
          <w:iCs/>
        </w:rPr>
        <w:t xml:space="preserve"> award regardless of the use that may be made of the equipment or other capital asset involved when no longer needed for the purpose for which it was originally required. </w:t>
      </w:r>
    </w:p>
    <w:p w14:paraId="4645E699" w14:textId="77777777" w:rsidR="00F12BCA" w:rsidRPr="00F12BCA" w:rsidRDefault="00F12BCA" w:rsidP="00F12BCA">
      <w:pPr>
        <w:rPr>
          <w:iCs/>
        </w:rPr>
      </w:pPr>
    </w:p>
    <w:p w14:paraId="325A9071" w14:textId="7161ECF7" w:rsidR="00F45EEE" w:rsidRPr="00CF7837" w:rsidRDefault="00DE0E01" w:rsidP="00F45EEE">
      <w:pPr>
        <w:ind w:left="360"/>
      </w:pPr>
      <w:r>
        <w:t>S</w:t>
      </w:r>
      <w:r w:rsidR="00570112">
        <w:t>hifting costs</w:t>
      </w:r>
      <w:r>
        <w:t xml:space="preserve"> </w:t>
      </w:r>
      <w:r w:rsidR="00570112">
        <w:t xml:space="preserve">does not </w:t>
      </w:r>
      <w:r w:rsidR="00C77A34">
        <w:t>allow</w:t>
      </w:r>
      <w:r w:rsidR="00F12BCA">
        <w:t xml:space="preserve"> costs </w:t>
      </w:r>
      <w:r w:rsidR="00570112">
        <w:t>to</w:t>
      </w:r>
      <w:r w:rsidR="00F12BCA">
        <w:t xml:space="preserve"> </w:t>
      </w:r>
      <w:r w:rsidR="00F45EEE" w:rsidRPr="00CF7837">
        <w:t xml:space="preserve">be unilaterally shifted from one </w:t>
      </w:r>
      <w:r w:rsidR="008E7DFA">
        <w:rPr>
          <w:iCs/>
        </w:rPr>
        <w:t>f</w:t>
      </w:r>
      <w:r w:rsidR="008E7DFA" w:rsidRPr="00F45EEE">
        <w:rPr>
          <w:iCs/>
        </w:rPr>
        <w:t>ederal</w:t>
      </w:r>
      <w:r w:rsidR="00F45EEE" w:rsidRPr="00CF7837">
        <w:t xml:space="preserve"> grant award to another</w:t>
      </w:r>
      <w:r w:rsidR="00570112">
        <w:t>, or that</w:t>
      </w:r>
      <w:r w:rsidR="00F45EEE" w:rsidRPr="00CF7837">
        <w:t xml:space="preserve"> costs do</w:t>
      </w:r>
      <w:r>
        <w:t xml:space="preserve"> </w:t>
      </w:r>
      <w:r w:rsidR="00F45EEE" w:rsidRPr="00CF7837">
        <w:t>n</w:t>
      </w:r>
      <w:r>
        <w:t>o</w:t>
      </w:r>
      <w:r w:rsidR="00F45EEE" w:rsidRPr="00CF7837">
        <w:t xml:space="preserve">t have to be allocated in accordance with the principles described </w:t>
      </w:r>
      <w:r w:rsidR="00F12BCA">
        <w:t>in</w:t>
      </w:r>
      <w:r w:rsidR="00F45EEE" w:rsidRPr="00CF7837">
        <w:t xml:space="preserve"> the Uniform Guidance.</w:t>
      </w:r>
      <w:r w:rsidR="00777A7E">
        <w:t xml:space="preserve"> </w:t>
      </w:r>
      <w:r w:rsidR="00570112">
        <w:t>S</w:t>
      </w:r>
      <w:r w:rsidR="00F45EEE" w:rsidRPr="00CF7837">
        <w:t>ome programs serve or include populations that share the same eligibility requirements, creating funding choices for costs that are allowable under those programs.</w:t>
      </w:r>
      <w:r w:rsidR="00777A7E">
        <w:t xml:space="preserve"> </w:t>
      </w:r>
      <w:r w:rsidR="00F45EEE" w:rsidRPr="00CF7837">
        <w:t xml:space="preserve">For example, such costs might be allocated in part to each program using a standard allocation base or discretionary amount, or </w:t>
      </w:r>
      <w:r w:rsidR="009A6D88">
        <w:t xml:space="preserve">might be allocated </w:t>
      </w:r>
      <w:r w:rsidR="00F45EEE" w:rsidRPr="00CF7837">
        <w:t>in total to one program.</w:t>
      </w:r>
      <w:r w:rsidR="00777A7E">
        <w:t xml:space="preserve"> </w:t>
      </w:r>
      <w:r w:rsidR="00570112">
        <w:t>C</w:t>
      </w:r>
      <w:r w:rsidR="00F45EEE" w:rsidRPr="00CF7837">
        <w:t>harging costs in this manner may be more appropriate for program services when the clients are enrolled in and receiving services from multiple partner programs.</w:t>
      </w:r>
    </w:p>
    <w:p w14:paraId="357E2A94" w14:textId="77777777" w:rsidR="008128FF" w:rsidRDefault="008128FF" w:rsidP="008128FF">
      <w:pPr>
        <w:pStyle w:val="ListParagraph"/>
        <w:ind w:left="360"/>
      </w:pPr>
    </w:p>
    <w:p w14:paraId="3C6F86B5" w14:textId="3DAE5142" w:rsidR="008128FF" w:rsidRDefault="008128FF" w:rsidP="00C77A34">
      <w:r w:rsidRPr="009545F1">
        <w:rPr>
          <w:b/>
        </w:rPr>
        <w:t>Allocation</w:t>
      </w:r>
      <w:r>
        <w:t xml:space="preserve"> – The process of assigning a cost, or a group of costs, to one or more cost objectives, in reasonable proportion to the benefit provided or other equitable relationship.</w:t>
      </w:r>
      <w:r w:rsidR="00BB6B9B">
        <w:t xml:space="preserve"> </w:t>
      </w:r>
      <w:r w:rsidR="004F7C76" w:rsidRPr="00CF7837">
        <w:t>The process may entail assigning a cost directly to a final cost objective or through one or more intermediate cost objectives</w:t>
      </w:r>
      <w:r w:rsidR="004F7C76">
        <w:t xml:space="preserve"> (2 CFR §200.4). </w:t>
      </w:r>
    </w:p>
    <w:p w14:paraId="7EF29C9F" w14:textId="77777777" w:rsidR="008128FF" w:rsidRPr="008128FF" w:rsidRDefault="008128FF" w:rsidP="008128FF">
      <w:pPr>
        <w:ind w:left="360"/>
      </w:pPr>
    </w:p>
    <w:p w14:paraId="521CC7D3" w14:textId="467B9442" w:rsidR="00075703" w:rsidRDefault="00075703" w:rsidP="00C77A34">
      <w:pPr>
        <w:spacing w:after="240"/>
      </w:pPr>
      <w:r w:rsidRPr="00CD00D4">
        <w:rPr>
          <w:b/>
        </w:rPr>
        <w:t>Allocation Base</w:t>
      </w:r>
      <w:r>
        <w:t xml:space="preserve"> – </w:t>
      </w:r>
      <w:r w:rsidR="00303669" w:rsidRPr="00FF4DE1">
        <w:t>T</w:t>
      </w:r>
      <w:r w:rsidRPr="00FF4DE1">
        <w:t>he</w:t>
      </w:r>
      <w:r>
        <w:t xml:space="preserve"> method of documentation used to measure the extent of benefits received when allocating joint costs among multiple cost objectives.</w:t>
      </w:r>
      <w:r w:rsidR="00777A7E">
        <w:t xml:space="preserve"> </w:t>
      </w:r>
      <w:r w:rsidRPr="002F639E">
        <w:t xml:space="preserve">When costs cannot be directly assigned to a final cost objective, the costs are placed in a pool that will be allocated at a later time to the benefiting </w:t>
      </w:r>
      <w:r w:rsidR="00C231C2">
        <w:t>workforce partner</w:t>
      </w:r>
      <w:r w:rsidRPr="002F639E">
        <w:t xml:space="preserve"> programs.</w:t>
      </w:r>
      <w:r w:rsidR="00777A7E">
        <w:t xml:space="preserve"> </w:t>
      </w:r>
      <w:r w:rsidRPr="002F639E">
        <w:t>A cost pool contains a group of common costs to be allocated by using an indirect or approximate measure of benefit.</w:t>
      </w:r>
      <w:r w:rsidR="00777A7E">
        <w:t xml:space="preserve"> </w:t>
      </w:r>
      <w:r w:rsidRPr="002F639E">
        <w:t>The approximate measure of benefit is the “allocation base.”</w:t>
      </w:r>
    </w:p>
    <w:p w14:paraId="352ACB0F" w14:textId="5E8CDE49" w:rsidR="00075703" w:rsidRDefault="00075703" w:rsidP="00C77A34">
      <w:r w:rsidRPr="001472FD">
        <w:rPr>
          <w:b/>
        </w:rPr>
        <w:t>Career Services</w:t>
      </w:r>
      <w:r w:rsidRPr="001472FD">
        <w:t xml:space="preserve"> – Services cited under </w:t>
      </w:r>
      <w:r w:rsidR="00E52FDE" w:rsidRPr="001472FD">
        <w:t>§134(c)(2)</w:t>
      </w:r>
      <w:r w:rsidR="00E52FDE">
        <w:t xml:space="preserve"> of the </w:t>
      </w:r>
      <w:r w:rsidR="00E52FDE" w:rsidRPr="008D77E8">
        <w:t>Workforce Innovation and Opportunity Act (</w:t>
      </w:r>
      <w:r w:rsidRPr="001472FD">
        <w:t>WIOA</w:t>
      </w:r>
      <w:r w:rsidR="00E52FDE">
        <w:t>)</w:t>
      </w:r>
      <w:r w:rsidR="002E42B5">
        <w:t>.</w:t>
      </w:r>
      <w:r w:rsidRPr="001472FD">
        <w:t xml:space="preserve"> </w:t>
      </w:r>
      <w:r w:rsidR="002E42B5">
        <w:t xml:space="preserve">Career services </w:t>
      </w:r>
      <w:r w:rsidRPr="001472FD">
        <w:t xml:space="preserve">include basic career services, individualized career services, and follow-up services provided by </w:t>
      </w:r>
      <w:r w:rsidR="00C231C2">
        <w:t>Workforce Solutions Office</w:t>
      </w:r>
      <w:r>
        <w:t>s</w:t>
      </w:r>
      <w:r w:rsidRPr="001472FD">
        <w:t xml:space="preserve"> and their </w:t>
      </w:r>
      <w:r w:rsidR="00C231C2">
        <w:t>workforce partner</w:t>
      </w:r>
      <w:r w:rsidRPr="001472FD">
        <w:t>s.</w:t>
      </w:r>
      <w:r w:rsidR="00777A7E">
        <w:t xml:space="preserve"> </w:t>
      </w:r>
      <w:r>
        <w:t xml:space="preserve">The following services </w:t>
      </w:r>
      <w:r w:rsidR="00FF6F39">
        <w:t xml:space="preserve">must </w:t>
      </w:r>
      <w:r>
        <w:t xml:space="preserve">be available to adults and dislocated workers through the </w:t>
      </w:r>
      <w:r w:rsidR="00105794">
        <w:t xml:space="preserve">workforce </w:t>
      </w:r>
      <w:r>
        <w:t xml:space="preserve">system and </w:t>
      </w:r>
      <w:r w:rsidR="00FF6F39">
        <w:t xml:space="preserve">must </w:t>
      </w:r>
      <w:r>
        <w:t>at a minimum include:</w:t>
      </w:r>
      <w:r w:rsidRPr="001472FD">
        <w:t xml:space="preserve"> </w:t>
      </w:r>
    </w:p>
    <w:p w14:paraId="45BCDD62" w14:textId="679FB060" w:rsidR="00075703" w:rsidRPr="007E7D94" w:rsidRDefault="00415231" w:rsidP="002A085B">
      <w:pPr>
        <w:numPr>
          <w:ilvl w:val="0"/>
          <w:numId w:val="77"/>
        </w:numPr>
      </w:pPr>
      <w:r>
        <w:t xml:space="preserve">Determining eligibility </w:t>
      </w:r>
      <w:r w:rsidR="00C77A34">
        <w:t>for</w:t>
      </w:r>
      <w:r w:rsidR="00075703">
        <w:t xml:space="preserve"> individuals</w:t>
      </w:r>
      <w:r w:rsidR="00C77A34">
        <w:t xml:space="preserve"> </w:t>
      </w:r>
      <w:r w:rsidR="00075703">
        <w:t>to receive assistance under</w:t>
      </w:r>
      <w:r w:rsidR="00075703" w:rsidRPr="007E7D94">
        <w:t xml:space="preserve"> </w:t>
      </w:r>
      <w:r w:rsidR="00DB432F" w:rsidRPr="007E7D94">
        <w:t>WIOA Title I</w:t>
      </w:r>
      <w:r w:rsidR="00105794" w:rsidRPr="007E7D94">
        <w:t>,</w:t>
      </w:r>
      <w:r w:rsidR="00DB432F" w:rsidRPr="007E7D94">
        <w:t xml:space="preserve"> Subtitle B</w:t>
      </w:r>
    </w:p>
    <w:p w14:paraId="7985D7C2" w14:textId="11740C94" w:rsidR="00075703" w:rsidRDefault="00415231" w:rsidP="002A085B">
      <w:pPr>
        <w:numPr>
          <w:ilvl w:val="0"/>
          <w:numId w:val="77"/>
        </w:numPr>
      </w:pPr>
      <w:r>
        <w:t>Providing o</w:t>
      </w:r>
      <w:r w:rsidR="00075703">
        <w:t>utreach, intake (which may include worker profiling), and orientation to the information and other services available through the one-stop delivery system</w:t>
      </w:r>
    </w:p>
    <w:p w14:paraId="1EB3218B" w14:textId="70A475F9" w:rsidR="00075703" w:rsidRDefault="00415231" w:rsidP="002A085B">
      <w:pPr>
        <w:numPr>
          <w:ilvl w:val="0"/>
          <w:numId w:val="77"/>
        </w:numPr>
        <w:tabs>
          <w:tab w:val="left" w:pos="2790"/>
        </w:tabs>
      </w:pPr>
      <w:r>
        <w:t>Making an i</w:t>
      </w:r>
      <w:r w:rsidR="00075703">
        <w:t>nitial assessment of skill levels (including aptitudes, abilities, and skills gaps) and supportive service needs</w:t>
      </w:r>
    </w:p>
    <w:p w14:paraId="591A92E8" w14:textId="643E3D34" w:rsidR="00075703" w:rsidRDefault="00415231" w:rsidP="002A085B">
      <w:pPr>
        <w:numPr>
          <w:ilvl w:val="0"/>
          <w:numId w:val="77"/>
        </w:numPr>
      </w:pPr>
      <w:r>
        <w:t>Providing l</w:t>
      </w:r>
      <w:r w:rsidR="00075703">
        <w:t>abor</w:t>
      </w:r>
      <w:r>
        <w:t>-</w:t>
      </w:r>
      <w:r w:rsidR="00075703">
        <w:t>exchange services, including job search, placement assistance, and</w:t>
      </w:r>
      <w:r w:rsidR="00E848FB">
        <w:t>,</w:t>
      </w:r>
      <w:r w:rsidR="00075703">
        <w:t xml:space="preserve"> if appropriate, career counseling; provi</w:t>
      </w:r>
      <w:r w:rsidR="00E852CE">
        <w:t>ding</w:t>
      </w:r>
      <w:r w:rsidR="00075703">
        <w:t xml:space="preserve"> information on in-demand industry sectors and occupations and </w:t>
      </w:r>
      <w:r w:rsidR="00E848FB">
        <w:t xml:space="preserve">on </w:t>
      </w:r>
      <w:r w:rsidR="00075703">
        <w:t>nontraditional employment; and appropriate recruitment and other business services on behalf of employers</w:t>
      </w:r>
    </w:p>
    <w:p w14:paraId="6B82BE12" w14:textId="2DAC5843" w:rsidR="00075703" w:rsidRDefault="00075703" w:rsidP="002A085B">
      <w:pPr>
        <w:numPr>
          <w:ilvl w:val="0"/>
          <w:numId w:val="77"/>
        </w:numPr>
      </w:pPr>
      <w:r>
        <w:t>Provi</w:t>
      </w:r>
      <w:r w:rsidR="00E852CE">
        <w:t>ding</w:t>
      </w:r>
      <w:r>
        <w:t xml:space="preserve"> referrals to </w:t>
      </w:r>
      <w:r w:rsidRPr="00D900BB">
        <w:t xml:space="preserve">activities </w:t>
      </w:r>
      <w:r w:rsidR="00415231">
        <w:t xml:space="preserve">offered by </w:t>
      </w:r>
      <w:r w:rsidRPr="00D900BB">
        <w:t>other programs and services</w:t>
      </w:r>
      <w:r w:rsidR="00E852CE">
        <w:t>, and providing coordination with those programs and services</w:t>
      </w:r>
      <w:r w:rsidR="00415231">
        <w:t xml:space="preserve"> </w:t>
      </w:r>
    </w:p>
    <w:p w14:paraId="11C2B90B" w14:textId="103E1830" w:rsidR="00075703" w:rsidRDefault="00415231" w:rsidP="002A085B">
      <w:pPr>
        <w:numPr>
          <w:ilvl w:val="0"/>
          <w:numId w:val="77"/>
        </w:numPr>
      </w:pPr>
      <w:r>
        <w:lastRenderedPageBreak/>
        <w:t xml:space="preserve">Providing </w:t>
      </w:r>
      <w:r w:rsidR="00075703">
        <w:t xml:space="preserve">accurate </w:t>
      </w:r>
      <w:r w:rsidR="00AE641D" w:rsidRPr="00D900BB">
        <w:t xml:space="preserve">statistics </w:t>
      </w:r>
      <w:r w:rsidR="00AE641D">
        <w:t xml:space="preserve">on </w:t>
      </w:r>
      <w:r w:rsidR="00075703">
        <w:t xml:space="preserve">workforce and labor market </w:t>
      </w:r>
      <w:r w:rsidR="00075703" w:rsidRPr="00D900BB">
        <w:t xml:space="preserve">employment </w:t>
      </w:r>
      <w:r w:rsidR="00AE641D">
        <w:t xml:space="preserve">related </w:t>
      </w:r>
      <w:r w:rsidR="00075703" w:rsidRPr="00D900BB">
        <w:t>to local, regional,</w:t>
      </w:r>
      <w:r w:rsidR="00075703">
        <w:t xml:space="preserve"> </w:t>
      </w:r>
      <w:r w:rsidR="00075703" w:rsidRPr="00D900BB">
        <w:t xml:space="preserve">and national labor market </w:t>
      </w:r>
      <w:r w:rsidR="00075703">
        <w:t>a</w:t>
      </w:r>
      <w:r w:rsidR="00075703" w:rsidRPr="00D900BB">
        <w:t xml:space="preserve">reas, </w:t>
      </w:r>
      <w:r w:rsidR="00075703">
        <w:t xml:space="preserve">including job vacancy listings, information on </w:t>
      </w:r>
      <w:r>
        <w:t xml:space="preserve">the </w:t>
      </w:r>
      <w:r w:rsidR="00075703">
        <w:t>job skills necessary to obtain the job</w:t>
      </w:r>
      <w:r w:rsidR="00AE641D">
        <w:t>s listed</w:t>
      </w:r>
      <w:r w:rsidR="00075703">
        <w:t xml:space="preserve">, and information </w:t>
      </w:r>
      <w:r>
        <w:t xml:space="preserve">on </w:t>
      </w:r>
      <w:r w:rsidR="00075703">
        <w:t xml:space="preserve">local occupations </w:t>
      </w:r>
      <w:r>
        <w:t xml:space="preserve">that are </w:t>
      </w:r>
      <w:r w:rsidR="00075703">
        <w:t>in demand</w:t>
      </w:r>
      <w:r>
        <w:t xml:space="preserve">, including the </w:t>
      </w:r>
      <w:r w:rsidR="00E852CE">
        <w:t>earnings</w:t>
      </w:r>
      <w:r>
        <w:t>,</w:t>
      </w:r>
      <w:r w:rsidR="00AE641D">
        <w:t xml:space="preserve"> the</w:t>
      </w:r>
      <w:r>
        <w:t xml:space="preserve"> skills required,</w:t>
      </w:r>
      <w:r w:rsidR="00075703">
        <w:t xml:space="preserve"> and the opportunities for advancement</w:t>
      </w:r>
    </w:p>
    <w:p w14:paraId="7641A240" w14:textId="1D842FCF" w:rsidR="00075703" w:rsidRDefault="00DF4064" w:rsidP="002A085B">
      <w:pPr>
        <w:numPr>
          <w:ilvl w:val="0"/>
          <w:numId w:val="77"/>
        </w:numPr>
      </w:pPr>
      <w:r>
        <w:t xml:space="preserve">Providing information on the cost and performance of the </w:t>
      </w:r>
      <w:r w:rsidRPr="00113A16">
        <w:t xml:space="preserve">eligible providers </w:t>
      </w:r>
      <w:r>
        <w:t xml:space="preserve">of </w:t>
      </w:r>
      <w:r w:rsidRPr="00113A16">
        <w:t>training</w:t>
      </w:r>
      <w:r>
        <w:t xml:space="preserve"> services offered by </w:t>
      </w:r>
      <w:r w:rsidR="00075703" w:rsidRPr="00113A16">
        <w:t>program,</w:t>
      </w:r>
      <w:r w:rsidR="00075703">
        <w:t xml:space="preserve"> </w:t>
      </w:r>
      <w:r>
        <w:t xml:space="preserve">the </w:t>
      </w:r>
      <w:r w:rsidR="00075703" w:rsidRPr="00113A16">
        <w:t>eligible providers of youth workforce investment</w:t>
      </w:r>
      <w:r w:rsidR="00075703">
        <w:t xml:space="preserve"> activities</w:t>
      </w:r>
      <w:r w:rsidR="00075703" w:rsidRPr="00113A16">
        <w:t xml:space="preserve">, </w:t>
      </w:r>
      <w:r>
        <w:t xml:space="preserve">the </w:t>
      </w:r>
      <w:r w:rsidR="00075703" w:rsidRPr="00113A16">
        <w:t>providers of</w:t>
      </w:r>
      <w:r w:rsidR="00075703">
        <w:t xml:space="preserve"> </w:t>
      </w:r>
      <w:r w:rsidR="00075703" w:rsidRPr="00113A16">
        <w:t xml:space="preserve">adult education, </w:t>
      </w:r>
      <w:r>
        <w:t xml:space="preserve">the </w:t>
      </w:r>
      <w:r w:rsidR="00075703" w:rsidRPr="00113A16">
        <w:t>providers of career</w:t>
      </w:r>
      <w:r w:rsidR="00075703">
        <w:t xml:space="preserve"> </w:t>
      </w:r>
      <w:r w:rsidR="00075703" w:rsidRPr="00113A16">
        <w:t>and technical education activities at the postsecondary</w:t>
      </w:r>
      <w:r w:rsidR="00075703">
        <w:t xml:space="preserve"> </w:t>
      </w:r>
      <w:r w:rsidR="00075703" w:rsidRPr="00113A16">
        <w:t>level,</w:t>
      </w:r>
      <w:r w:rsidR="00A5564D">
        <w:t xml:space="preserve"> </w:t>
      </w:r>
      <w:r>
        <w:t xml:space="preserve">the </w:t>
      </w:r>
      <w:r w:rsidR="00A5564D">
        <w:t xml:space="preserve">providers of </w:t>
      </w:r>
      <w:r w:rsidR="00075703" w:rsidRPr="00113A16">
        <w:t>career and technical education activities</w:t>
      </w:r>
      <w:r w:rsidR="00075703">
        <w:t xml:space="preserve"> </w:t>
      </w:r>
      <w:r w:rsidR="00A5564D">
        <w:t xml:space="preserve">that are </w:t>
      </w:r>
      <w:r w:rsidR="00075703" w:rsidRPr="00113A16">
        <w:t xml:space="preserve">available to school dropouts, and </w:t>
      </w:r>
      <w:r>
        <w:t xml:space="preserve">the </w:t>
      </w:r>
      <w:r w:rsidR="00075703" w:rsidRPr="00113A16">
        <w:t xml:space="preserve">providers of vocational </w:t>
      </w:r>
      <w:r w:rsidR="00075703">
        <w:t>r</w:t>
      </w:r>
      <w:r w:rsidR="00075703" w:rsidRPr="00113A16">
        <w:t>ehabilitation</w:t>
      </w:r>
      <w:r w:rsidR="00075703">
        <w:t xml:space="preserve"> services</w:t>
      </w:r>
    </w:p>
    <w:p w14:paraId="4EFA677C" w14:textId="32F8C012" w:rsidR="00075703" w:rsidRDefault="00AE641D" w:rsidP="002A085B">
      <w:pPr>
        <w:numPr>
          <w:ilvl w:val="0"/>
          <w:numId w:val="77"/>
        </w:numPr>
      </w:pPr>
      <w:r>
        <w:t xml:space="preserve">Providing </w:t>
      </w:r>
      <w:r w:rsidR="00075703">
        <w:t xml:space="preserve">information, </w:t>
      </w:r>
      <w:r w:rsidR="00075703" w:rsidRPr="00507F09">
        <w:t>in formats that are</w:t>
      </w:r>
      <w:r w:rsidR="00075703">
        <w:t xml:space="preserve"> </w:t>
      </w:r>
      <w:r w:rsidR="00075703" w:rsidRPr="00507F09">
        <w:t xml:space="preserve">usable by and understandable to </w:t>
      </w:r>
      <w:r w:rsidR="00C231C2">
        <w:t>Workforce Solutions Office</w:t>
      </w:r>
      <w:r w:rsidR="00075703" w:rsidRPr="00507F09">
        <w:t xml:space="preserve"> customers,</w:t>
      </w:r>
      <w:r w:rsidR="00075703">
        <w:t xml:space="preserve"> </w:t>
      </w:r>
      <w:r>
        <w:t xml:space="preserve">on how well </w:t>
      </w:r>
      <w:r w:rsidR="00075703" w:rsidRPr="00507F09">
        <w:t>the local area is performing</w:t>
      </w:r>
      <w:r w:rsidR="00075703">
        <w:t xml:space="preserve"> </w:t>
      </w:r>
      <w:r>
        <w:t xml:space="preserve">according to </w:t>
      </w:r>
      <w:r w:rsidR="00075703" w:rsidRPr="00507F09">
        <w:t xml:space="preserve">local performance </w:t>
      </w:r>
      <w:r w:rsidR="00075703">
        <w:t>a</w:t>
      </w:r>
      <w:r w:rsidR="00075703" w:rsidRPr="00507F09">
        <w:t>ccountability measures</w:t>
      </w:r>
      <w:r w:rsidR="00075703">
        <w:t xml:space="preserve"> </w:t>
      </w:r>
      <w:r w:rsidR="00075703" w:rsidRPr="00507F09">
        <w:t>and any additional performance</w:t>
      </w:r>
      <w:r w:rsidR="00075703">
        <w:t xml:space="preserve"> </w:t>
      </w:r>
      <w:r w:rsidR="00075703" w:rsidRPr="00507F09">
        <w:t xml:space="preserve">information </w:t>
      </w:r>
      <w:r>
        <w:t xml:space="preserve">related </w:t>
      </w:r>
      <w:r w:rsidR="00075703" w:rsidRPr="00507F09">
        <w:t>to the</w:t>
      </w:r>
      <w:r w:rsidR="006E7253">
        <w:t xml:space="preserve"> local</w:t>
      </w:r>
      <w:r w:rsidR="00075703" w:rsidRPr="00507F09">
        <w:t xml:space="preserve"> </w:t>
      </w:r>
      <w:r w:rsidR="001C6193">
        <w:t>workforce system</w:t>
      </w:r>
    </w:p>
    <w:p w14:paraId="7760F202" w14:textId="0B640AD7" w:rsidR="00075703" w:rsidRDefault="006E7253" w:rsidP="002A085B">
      <w:pPr>
        <w:numPr>
          <w:ilvl w:val="0"/>
          <w:numId w:val="77"/>
        </w:numPr>
      </w:pPr>
      <w:r>
        <w:t xml:space="preserve">Providing </w:t>
      </w:r>
      <w:r w:rsidR="00075703">
        <w:t xml:space="preserve">information </w:t>
      </w:r>
      <w:r>
        <w:t xml:space="preserve">on </w:t>
      </w:r>
      <w:r w:rsidR="00075703">
        <w:t>the availability of supportive services or assistance</w:t>
      </w:r>
    </w:p>
    <w:p w14:paraId="5D31417E" w14:textId="5F3A7EDF" w:rsidR="00075703" w:rsidRDefault="006E7253" w:rsidP="002A085B">
      <w:pPr>
        <w:numPr>
          <w:ilvl w:val="0"/>
          <w:numId w:val="77"/>
        </w:numPr>
      </w:pPr>
      <w:r>
        <w:t xml:space="preserve">Providing </w:t>
      </w:r>
      <w:r w:rsidR="00075703">
        <w:t xml:space="preserve">information and assistance </w:t>
      </w:r>
      <w:r>
        <w:t xml:space="preserve">on </w:t>
      </w:r>
      <w:r w:rsidR="00811A35">
        <w:t xml:space="preserve">how to file </w:t>
      </w:r>
      <w:r w:rsidR="00075703">
        <w:t>claims for unemployment compensation</w:t>
      </w:r>
    </w:p>
    <w:p w14:paraId="45AA67E6" w14:textId="016EE1DC" w:rsidR="00075703" w:rsidRDefault="00205090" w:rsidP="002A085B">
      <w:pPr>
        <w:numPr>
          <w:ilvl w:val="0"/>
          <w:numId w:val="77"/>
        </w:numPr>
      </w:pPr>
      <w:r>
        <w:t xml:space="preserve">Helping to establish </w:t>
      </w:r>
      <w:r w:rsidRPr="00507F09">
        <w:t xml:space="preserve">eligibility </w:t>
      </w:r>
      <w:r w:rsidR="00075703" w:rsidRPr="00507F09">
        <w:t>for programs</w:t>
      </w:r>
      <w:r w:rsidR="00075703">
        <w:t xml:space="preserve"> </w:t>
      </w:r>
      <w:r w:rsidR="00075703" w:rsidRPr="00507F09">
        <w:t xml:space="preserve">of financial aid assistance for </w:t>
      </w:r>
      <w:r w:rsidR="00152FA9">
        <w:t xml:space="preserve">the </w:t>
      </w:r>
      <w:r w:rsidR="00075703" w:rsidRPr="00507F09">
        <w:t>training and education</w:t>
      </w:r>
      <w:r w:rsidR="00075703">
        <w:t xml:space="preserve"> </w:t>
      </w:r>
      <w:r w:rsidR="00075703" w:rsidRPr="00507F09">
        <w:t xml:space="preserve">programs that are not funded under </w:t>
      </w:r>
      <w:r w:rsidR="00075703">
        <w:t>WIOA</w:t>
      </w:r>
    </w:p>
    <w:p w14:paraId="3560B653" w14:textId="1430F5A1" w:rsidR="00075703" w:rsidRDefault="004E6B18" w:rsidP="002A085B">
      <w:pPr>
        <w:numPr>
          <w:ilvl w:val="0"/>
          <w:numId w:val="77"/>
        </w:numPr>
      </w:pPr>
      <w:r>
        <w:t xml:space="preserve">Providing services, when </w:t>
      </w:r>
      <w:r w:rsidRPr="00507F09">
        <w:t>appropriate</w:t>
      </w:r>
      <w:r>
        <w:t>,</w:t>
      </w:r>
      <w:r w:rsidRPr="00507F09">
        <w:t xml:space="preserve"> </w:t>
      </w:r>
      <w:r>
        <w:t xml:space="preserve">to help </w:t>
      </w:r>
      <w:r w:rsidRPr="00507F09">
        <w:t xml:space="preserve">an individual </w:t>
      </w:r>
      <w:r>
        <w:t>find or keep a job</w:t>
      </w:r>
      <w:r w:rsidRPr="00507F09">
        <w:t>,</w:t>
      </w:r>
      <w:r>
        <w:t xml:space="preserve"> such as providing </w:t>
      </w:r>
      <w:r w:rsidR="00075703">
        <w:t xml:space="preserve">the following: </w:t>
      </w:r>
    </w:p>
    <w:p w14:paraId="5A3F6AD6" w14:textId="04D8D59A" w:rsidR="00075703" w:rsidRDefault="00BE2686" w:rsidP="002A085B">
      <w:pPr>
        <w:numPr>
          <w:ilvl w:val="0"/>
          <w:numId w:val="78"/>
        </w:numPr>
      </w:pPr>
      <w:r>
        <w:t>C</w:t>
      </w:r>
      <w:r w:rsidR="00075703">
        <w:t>omprehensive and specialized assessments of the skill</w:t>
      </w:r>
      <w:r w:rsidR="00F56E81">
        <w:t>s</w:t>
      </w:r>
      <w:r w:rsidR="00075703">
        <w:t xml:space="preserve"> levels and service needs of adults and dislocated workers, which may include diagnostic testing and </w:t>
      </w:r>
      <w:r w:rsidR="00B549E8">
        <w:t xml:space="preserve">the </w:t>
      </w:r>
      <w:r w:rsidR="00075703">
        <w:t>use of other assessment tools, and in-depth interviewing and evaluation to identify employment barriers and appropriate employment goals</w:t>
      </w:r>
    </w:p>
    <w:p w14:paraId="4DF28808" w14:textId="5C3F34F3" w:rsidR="00075703" w:rsidRDefault="00BE2686" w:rsidP="002A085B">
      <w:pPr>
        <w:numPr>
          <w:ilvl w:val="0"/>
          <w:numId w:val="78"/>
        </w:numPr>
      </w:pPr>
      <w:r>
        <w:t>D</w:t>
      </w:r>
      <w:r w:rsidR="00075703">
        <w:t xml:space="preserve">evelopment of an individual employment plan to identify the employment goals, appropriate achievement objectives, and appropriate combination of services for the participant to achieve the employment goals, including providing information on eligible </w:t>
      </w:r>
      <w:r w:rsidR="0085133D">
        <w:t>training providers and career path</w:t>
      </w:r>
      <w:r w:rsidR="001C6193">
        <w:t>way</w:t>
      </w:r>
      <w:r w:rsidR="0085133D">
        <w:t xml:space="preserve">s </w:t>
      </w:r>
      <w:r w:rsidR="001C6193">
        <w:t xml:space="preserve">to </w:t>
      </w:r>
      <w:r w:rsidR="00075703">
        <w:t>attain career objectives</w:t>
      </w:r>
    </w:p>
    <w:p w14:paraId="6C597125" w14:textId="301B4CAC" w:rsidR="00075703" w:rsidRDefault="00BE2686" w:rsidP="002A085B">
      <w:pPr>
        <w:numPr>
          <w:ilvl w:val="0"/>
          <w:numId w:val="78"/>
        </w:numPr>
      </w:pPr>
      <w:r>
        <w:t>G</w:t>
      </w:r>
      <w:r w:rsidR="00075703">
        <w:t>roup counseling</w:t>
      </w:r>
    </w:p>
    <w:p w14:paraId="3E569B44" w14:textId="550746D7" w:rsidR="00075703" w:rsidRDefault="00BE2686" w:rsidP="002A085B">
      <w:pPr>
        <w:numPr>
          <w:ilvl w:val="0"/>
          <w:numId w:val="78"/>
        </w:numPr>
      </w:pPr>
      <w:r>
        <w:t>I</w:t>
      </w:r>
      <w:r w:rsidR="00075703">
        <w:t>ndividual counseling</w:t>
      </w:r>
    </w:p>
    <w:p w14:paraId="1B8F5F17" w14:textId="078E2C2D" w:rsidR="00075703" w:rsidRDefault="00BE2686" w:rsidP="002A085B">
      <w:pPr>
        <w:numPr>
          <w:ilvl w:val="0"/>
          <w:numId w:val="78"/>
        </w:numPr>
      </w:pPr>
      <w:r>
        <w:t>C</w:t>
      </w:r>
      <w:r w:rsidR="00075703">
        <w:t>areer planning</w:t>
      </w:r>
    </w:p>
    <w:p w14:paraId="348D15EC" w14:textId="6366AA2D" w:rsidR="00075703" w:rsidRDefault="00BE2686" w:rsidP="002A085B">
      <w:pPr>
        <w:numPr>
          <w:ilvl w:val="0"/>
          <w:numId w:val="79"/>
        </w:numPr>
      </w:pPr>
      <w:r>
        <w:t>S</w:t>
      </w:r>
      <w:r w:rsidR="00075703">
        <w:t>hort-term prevocational services, including development of learning skills, communication skills, interviewing skills, punctuality, personal maintenance skills, and professional conduct</w:t>
      </w:r>
      <w:r w:rsidR="001C6193">
        <w:t xml:space="preserve"> t</w:t>
      </w:r>
      <w:r w:rsidR="00075703">
        <w:t>o prepare individuals for unsubsidized employment or training</w:t>
      </w:r>
    </w:p>
    <w:p w14:paraId="238EC252" w14:textId="090D5C06" w:rsidR="00075703" w:rsidRDefault="00BE2686" w:rsidP="002A085B">
      <w:pPr>
        <w:numPr>
          <w:ilvl w:val="0"/>
          <w:numId w:val="79"/>
        </w:numPr>
      </w:pPr>
      <w:r>
        <w:t>I</w:t>
      </w:r>
      <w:r w:rsidR="00075703">
        <w:t>nternships and work experiences that are linked to careers</w:t>
      </w:r>
    </w:p>
    <w:p w14:paraId="36C1977C" w14:textId="111045E1" w:rsidR="00075703" w:rsidRDefault="00BE2686" w:rsidP="002A085B">
      <w:pPr>
        <w:numPr>
          <w:ilvl w:val="0"/>
          <w:numId w:val="79"/>
        </w:numPr>
      </w:pPr>
      <w:r>
        <w:t>W</w:t>
      </w:r>
      <w:r w:rsidR="00075703">
        <w:t>orkforce preparation activities</w:t>
      </w:r>
    </w:p>
    <w:p w14:paraId="3BDD45C4" w14:textId="38557579" w:rsidR="00075703" w:rsidRDefault="00954AEC" w:rsidP="002A085B">
      <w:pPr>
        <w:numPr>
          <w:ilvl w:val="0"/>
          <w:numId w:val="79"/>
        </w:numPr>
      </w:pPr>
      <w:r>
        <w:t>F</w:t>
      </w:r>
      <w:r w:rsidR="00075703">
        <w:t>inancial literacy services;</w:t>
      </w:r>
    </w:p>
    <w:p w14:paraId="32CA4240" w14:textId="7DBC6479" w:rsidR="00075703" w:rsidRDefault="00542163" w:rsidP="002A085B">
      <w:pPr>
        <w:numPr>
          <w:ilvl w:val="0"/>
          <w:numId w:val="79"/>
        </w:numPr>
      </w:pPr>
      <w:r>
        <w:t>O</w:t>
      </w:r>
      <w:r w:rsidR="00075703">
        <w:t>ut-of-area job search assistance and relocation assistance</w:t>
      </w:r>
    </w:p>
    <w:p w14:paraId="145C671F" w14:textId="3F67848C" w:rsidR="00075703" w:rsidRDefault="00075703" w:rsidP="002A085B">
      <w:pPr>
        <w:numPr>
          <w:ilvl w:val="0"/>
          <w:numId w:val="79"/>
        </w:numPr>
      </w:pPr>
      <w:r>
        <w:t>English language acquisition and integrated education and training programs</w:t>
      </w:r>
    </w:p>
    <w:p w14:paraId="37ECC9E2" w14:textId="2F3CD575" w:rsidR="00075703" w:rsidRPr="001472FD" w:rsidRDefault="00BB6B9B" w:rsidP="002A085B">
      <w:pPr>
        <w:numPr>
          <w:ilvl w:val="0"/>
          <w:numId w:val="80"/>
        </w:numPr>
      </w:pPr>
      <w:r>
        <w:t>Providing f</w:t>
      </w:r>
      <w:r w:rsidR="00075703">
        <w:t xml:space="preserve">ollow-up services </w:t>
      </w:r>
      <w:r w:rsidR="00672426">
        <w:t>(</w:t>
      </w:r>
      <w:r w:rsidR="00075703" w:rsidRPr="00507F09">
        <w:t>including counseling</w:t>
      </w:r>
      <w:r w:rsidR="00075703">
        <w:t xml:space="preserve"> </w:t>
      </w:r>
      <w:r w:rsidR="00672426">
        <w:t xml:space="preserve">about </w:t>
      </w:r>
      <w:r w:rsidR="00075703" w:rsidRPr="00507F09">
        <w:t>the</w:t>
      </w:r>
      <w:r w:rsidR="00075703">
        <w:t xml:space="preserve"> workplace</w:t>
      </w:r>
      <w:r w:rsidR="00672426">
        <w:t>)</w:t>
      </w:r>
      <w:r w:rsidR="00075703">
        <w:t xml:space="preserve"> for participants who </w:t>
      </w:r>
      <w:r w:rsidR="00075703" w:rsidRPr="00507F09">
        <w:t xml:space="preserve">are placed in unsubsidized employment, for </w:t>
      </w:r>
      <w:r w:rsidR="00672426">
        <w:t xml:space="preserve">at least </w:t>
      </w:r>
      <w:r w:rsidR="00075703" w:rsidRPr="00507F09">
        <w:t>12 months after the first day of</w:t>
      </w:r>
      <w:r w:rsidR="00777A7E">
        <w:t xml:space="preserve"> </w:t>
      </w:r>
      <w:r w:rsidR="00075703" w:rsidRPr="00507F09">
        <w:t>employment,</w:t>
      </w:r>
      <w:r w:rsidR="00075703">
        <w:t xml:space="preserve"> </w:t>
      </w:r>
      <w:r w:rsidR="00075703" w:rsidRPr="00507F09">
        <w:t>as appropriate</w:t>
      </w:r>
    </w:p>
    <w:p w14:paraId="1209B0BB" w14:textId="6D99E7EE" w:rsidR="00075703" w:rsidRPr="001472FD" w:rsidRDefault="00075703" w:rsidP="00542163">
      <w:pPr>
        <w:spacing w:before="240" w:after="240"/>
      </w:pPr>
      <w:r w:rsidRPr="001472FD">
        <w:rPr>
          <w:b/>
        </w:rPr>
        <w:lastRenderedPageBreak/>
        <w:t>Cash Contributions</w:t>
      </w:r>
      <w:r w:rsidRPr="001472FD">
        <w:t xml:space="preserve"> – Cash funds used to cover a partner’s proportionate share of the </w:t>
      </w:r>
      <w:r w:rsidR="00C231C2">
        <w:t>Workforce Solutions Office</w:t>
      </w:r>
      <w:r>
        <w:t>’s</w:t>
      </w:r>
      <w:r w:rsidRPr="001472FD">
        <w:t xml:space="preserve"> infr</w:t>
      </w:r>
      <w:r>
        <w:t>astructure costs.</w:t>
      </w:r>
      <w:r w:rsidR="00777A7E">
        <w:t xml:space="preserve"> </w:t>
      </w:r>
      <w:r>
        <w:t>Cash funds may</w:t>
      </w:r>
      <w:r w:rsidRPr="001472FD">
        <w:t xml:space="preserve"> be provided directly to the Board or its designee by partners </w:t>
      </w:r>
      <w:r w:rsidR="006B269A">
        <w:t>(</w:t>
      </w:r>
      <w:r w:rsidRPr="001472FD">
        <w:t xml:space="preserve">either directly or </w:t>
      </w:r>
      <w:r w:rsidR="006B269A">
        <w:t xml:space="preserve">through </w:t>
      </w:r>
      <w:r w:rsidRPr="001472FD">
        <w:t>an interagency transfer</w:t>
      </w:r>
      <w:r w:rsidR="006B269A">
        <w:t>),</w:t>
      </w:r>
      <w:r w:rsidRPr="001472FD">
        <w:t xml:space="preserve"> or by a third party.</w:t>
      </w:r>
      <w:r w:rsidR="00777A7E">
        <w:t xml:space="preserve"> </w:t>
      </w:r>
    </w:p>
    <w:p w14:paraId="18CDB04E" w14:textId="07129C54" w:rsidR="00075703" w:rsidRDefault="00965CFC" w:rsidP="00542163">
      <w:pPr>
        <w:spacing w:after="240"/>
      </w:pPr>
      <w:r>
        <w:rPr>
          <w:b/>
        </w:rPr>
        <w:t xml:space="preserve">Comprehensive </w:t>
      </w:r>
      <w:r w:rsidR="007338A6">
        <w:rPr>
          <w:b/>
        </w:rPr>
        <w:t>C</w:t>
      </w:r>
      <w:r>
        <w:rPr>
          <w:b/>
        </w:rPr>
        <w:t>enter</w:t>
      </w:r>
      <w:r w:rsidR="00075703" w:rsidRPr="001472FD">
        <w:t xml:space="preserve"> – A </w:t>
      </w:r>
      <w:r w:rsidR="00C231C2">
        <w:t>Workforce Solutions Office</w:t>
      </w:r>
      <w:r w:rsidR="00075703" w:rsidRPr="001472FD">
        <w:t xml:space="preserve"> where job seekers and employers can access the programs, services, and activities of all required </w:t>
      </w:r>
      <w:r w:rsidR="0077085C">
        <w:t xml:space="preserve">workforce </w:t>
      </w:r>
      <w:r w:rsidR="00075703" w:rsidRPr="001472FD">
        <w:t>partners with at least one Title I staff person physically present (WIOA 20 CFR §678.305).</w:t>
      </w:r>
      <w:r w:rsidR="00777A7E">
        <w:t xml:space="preserve"> </w:t>
      </w:r>
      <w:r w:rsidR="0077085C">
        <w:t xml:space="preserve">All required workforce partner programs and services must be available at the comprehensive center </w:t>
      </w:r>
      <w:r w:rsidR="00B36221">
        <w:t>(</w:t>
      </w:r>
      <w:r w:rsidR="0077085C">
        <w:t>either physically co-located or through direct linkage</w:t>
      </w:r>
      <w:r w:rsidR="00B36221">
        <w:t>)</w:t>
      </w:r>
      <w:r w:rsidR="0077085C">
        <w:t>.</w:t>
      </w:r>
      <w:r w:rsidR="00777A7E">
        <w:t xml:space="preserve"> </w:t>
      </w:r>
    </w:p>
    <w:p w14:paraId="663465E5" w14:textId="6636E160" w:rsidR="006748F8" w:rsidRDefault="006748F8" w:rsidP="00542163">
      <w:r>
        <w:rPr>
          <w:b/>
        </w:rPr>
        <w:t>Conflict of Interest</w:t>
      </w:r>
      <w:r w:rsidRPr="008F591C">
        <w:rPr>
          <w:b/>
        </w:rPr>
        <w:t xml:space="preserve"> </w:t>
      </w:r>
      <w:r>
        <w:t>– A non-federal entity must maintain written standards of conduct covering conflicts of interest and governing the actions of its employees engaged in the selection, award</w:t>
      </w:r>
      <w:r w:rsidR="00741825">
        <w:t>,</w:t>
      </w:r>
      <w:r>
        <w:t xml:space="preserve"> and administration of contracts.</w:t>
      </w:r>
      <w:r w:rsidR="00777A7E">
        <w:t xml:space="preserve"> </w:t>
      </w:r>
      <w:r>
        <w:t xml:space="preserve">No employee, officer, or agent may participate in the selection, award, or administration of a contract supported by a </w:t>
      </w:r>
      <w:r w:rsidR="008E7DFA" w:rsidRPr="008F591C">
        <w:rPr>
          <w:iCs/>
        </w:rPr>
        <w:t>federal</w:t>
      </w:r>
      <w:r>
        <w:t xml:space="preserve"> award if he or she has a real or apparent conflict of interest, as described in Uniform Guidance at 2 CFR §200.112.</w:t>
      </w:r>
      <w:r w:rsidR="00777A7E">
        <w:t xml:space="preserve"> </w:t>
      </w:r>
      <w:r>
        <w:t>Potential conflicts of interest are define</w:t>
      </w:r>
      <w:r w:rsidR="005E07C4">
        <w:t>d</w:t>
      </w:r>
      <w:r w:rsidR="00741825">
        <w:t xml:space="preserve"> below</w:t>
      </w:r>
      <w:r>
        <w:t xml:space="preserve"> as </w:t>
      </w:r>
      <w:r w:rsidR="00741825">
        <w:t>r</w:t>
      </w:r>
      <w:r>
        <w:t xml:space="preserve">eal, </w:t>
      </w:r>
      <w:r w:rsidR="00741825">
        <w:t>a</w:t>
      </w:r>
      <w:r>
        <w:t xml:space="preserve">pparent, or </w:t>
      </w:r>
      <w:r w:rsidR="00741825">
        <w:t>o</w:t>
      </w:r>
      <w:r>
        <w:t>rganizational conflicts of interest</w:t>
      </w:r>
      <w:r w:rsidR="00741825">
        <w:t>:</w:t>
      </w:r>
    </w:p>
    <w:p w14:paraId="4C6A7DC8" w14:textId="25CF14A2" w:rsidR="006748F8" w:rsidRDefault="006748F8" w:rsidP="002A085B">
      <w:pPr>
        <w:pStyle w:val="ListParagraph"/>
        <w:numPr>
          <w:ilvl w:val="0"/>
          <w:numId w:val="84"/>
        </w:numPr>
        <w:spacing w:after="240"/>
      </w:pPr>
      <w:r>
        <w:t xml:space="preserve">A </w:t>
      </w:r>
      <w:r w:rsidR="005E07C4">
        <w:rPr>
          <w:b/>
        </w:rPr>
        <w:t>R</w:t>
      </w:r>
      <w:r w:rsidRPr="00270435">
        <w:rPr>
          <w:b/>
        </w:rPr>
        <w:t>eal</w:t>
      </w:r>
      <w:r>
        <w:t xml:space="preserve"> </w:t>
      </w:r>
      <w:r w:rsidR="00741825">
        <w:t>(</w:t>
      </w:r>
      <w:r w:rsidR="00F06FAB">
        <w:t xml:space="preserve">that is, </w:t>
      </w:r>
      <w:r>
        <w:t>actual</w:t>
      </w:r>
      <w:r w:rsidR="00741825">
        <w:t>)</w:t>
      </w:r>
      <w:r>
        <w:t xml:space="preserve"> conflict of interest arises when an employee or </w:t>
      </w:r>
      <w:r w:rsidR="00741825">
        <w:t xml:space="preserve">other </w:t>
      </w:r>
      <w:r>
        <w:t>person is assigned official responsibilities in a particular matter that will directly and predictably affect the employee’s personal financial interests or the interests of other specific persons.</w:t>
      </w:r>
    </w:p>
    <w:p w14:paraId="60C69F21" w14:textId="2BEB4299" w:rsidR="002D6445" w:rsidRDefault="006748F8" w:rsidP="002A085B">
      <w:pPr>
        <w:pStyle w:val="ListParagraph"/>
        <w:numPr>
          <w:ilvl w:val="0"/>
          <w:numId w:val="84"/>
        </w:numPr>
        <w:spacing w:after="240"/>
      </w:pPr>
      <w:r>
        <w:t xml:space="preserve">An </w:t>
      </w:r>
      <w:r w:rsidR="005E07C4">
        <w:rPr>
          <w:b/>
        </w:rPr>
        <w:t>A</w:t>
      </w:r>
      <w:r w:rsidRPr="00270435">
        <w:rPr>
          <w:b/>
        </w:rPr>
        <w:t>pparent</w:t>
      </w:r>
      <w:r>
        <w:t xml:space="preserve"> </w:t>
      </w:r>
      <w:r w:rsidR="00741825">
        <w:t xml:space="preserve">(that is, </w:t>
      </w:r>
      <w:r>
        <w:t>appearance of a</w:t>
      </w:r>
      <w:r w:rsidR="00741825">
        <w:t>)</w:t>
      </w:r>
      <w:r>
        <w:t xml:space="preserve"> conflict of interest arises </w:t>
      </w:r>
      <w:r w:rsidR="00741825">
        <w:t xml:space="preserve">when </w:t>
      </w:r>
      <w:r>
        <w:t xml:space="preserve">an employee is assigned to participate in an official duty </w:t>
      </w:r>
      <w:r w:rsidR="002D6445">
        <w:t xml:space="preserve">or </w:t>
      </w:r>
      <w:r>
        <w:t xml:space="preserve">matter </w:t>
      </w:r>
      <w:r w:rsidR="00741825">
        <w:t xml:space="preserve">of </w:t>
      </w:r>
      <w:r>
        <w:t xml:space="preserve">an organization with which the employee has a covered relationship or </w:t>
      </w:r>
      <w:r w:rsidR="005A7B3B">
        <w:t xml:space="preserve">when the employee </w:t>
      </w:r>
      <w:r>
        <w:t xml:space="preserve">represents a party to that matter, or </w:t>
      </w:r>
      <w:r w:rsidR="005A7B3B">
        <w:t xml:space="preserve">when </w:t>
      </w:r>
      <w:r>
        <w:t xml:space="preserve">the matter is likely to affect the interests of a </w:t>
      </w:r>
      <w:r w:rsidR="00303669" w:rsidRPr="00FF4DE1">
        <w:t>family or</w:t>
      </w:r>
      <w:r w:rsidR="00303669">
        <w:t xml:space="preserve"> </w:t>
      </w:r>
      <w:r>
        <w:t>household member, and there are circumstances that would cause a reasonable person with knowledge of the relevant facts to question the employee’s impartiality in the official matter.</w:t>
      </w:r>
    </w:p>
    <w:p w14:paraId="066D4BA9" w14:textId="649132A9" w:rsidR="006748F8" w:rsidRDefault="002D6445" w:rsidP="002A085B">
      <w:pPr>
        <w:pStyle w:val="ListParagraph"/>
        <w:numPr>
          <w:ilvl w:val="0"/>
          <w:numId w:val="84"/>
        </w:numPr>
        <w:spacing w:after="240"/>
      </w:pPr>
      <w:r>
        <w:t xml:space="preserve">An </w:t>
      </w:r>
      <w:r w:rsidR="005E07C4">
        <w:rPr>
          <w:b/>
        </w:rPr>
        <w:t>O</w:t>
      </w:r>
      <w:r w:rsidRPr="00270435">
        <w:rPr>
          <w:b/>
        </w:rPr>
        <w:t>rganization</w:t>
      </w:r>
      <w:r>
        <w:rPr>
          <w:b/>
        </w:rPr>
        <w:t>al</w:t>
      </w:r>
      <w:r>
        <w:t xml:space="preserve"> conflict of interest arises when an employee of the administrative entity </w:t>
      </w:r>
      <w:r w:rsidR="005A7B3B">
        <w:t>helps</w:t>
      </w:r>
      <w:r w:rsidR="00542163">
        <w:t xml:space="preserve"> in the monitoring of the Board who</w:t>
      </w:r>
      <w:r w:rsidR="005A7B3B">
        <w:t xml:space="preserve"> </w:t>
      </w:r>
      <w:r>
        <w:t xml:space="preserve">is also the </w:t>
      </w:r>
      <w:r w:rsidR="005A7B3B">
        <w:t>o</w:t>
      </w:r>
      <w:r>
        <w:t>ne-</w:t>
      </w:r>
      <w:r w:rsidR="005A7B3B">
        <w:t>s</w:t>
      </w:r>
      <w:r>
        <w:t xml:space="preserve">top </w:t>
      </w:r>
      <w:r w:rsidR="005A7B3B">
        <w:t>o</w:t>
      </w:r>
      <w:r>
        <w:t>perator.</w:t>
      </w:r>
      <w:r w:rsidR="00777A7E">
        <w:t xml:space="preserve"> </w:t>
      </w:r>
      <w:r>
        <w:t>A risk exists if there is no organizational separation of duties between the two functions of acting as an administrative entity and monitoring.</w:t>
      </w:r>
      <w:r w:rsidR="00777A7E">
        <w:t xml:space="preserve"> </w:t>
      </w:r>
      <w:r>
        <w:t>Organizational conflicts must be mitigated with complete separation of duties, supervision, and restrictions o</w:t>
      </w:r>
      <w:r w:rsidR="00542163">
        <w:t xml:space="preserve">f </w:t>
      </w:r>
      <w:r w:rsidR="00BC1F99">
        <w:t xml:space="preserve">access to </w:t>
      </w:r>
      <w:r>
        <w:t>information.</w:t>
      </w:r>
      <w:r w:rsidR="00777A7E">
        <w:t xml:space="preserve"> </w:t>
      </w:r>
    </w:p>
    <w:p w14:paraId="56D04312" w14:textId="6A069767" w:rsidR="0077085C" w:rsidRDefault="0077085C" w:rsidP="00542163">
      <w:pPr>
        <w:spacing w:after="240"/>
      </w:pPr>
      <w:r>
        <w:rPr>
          <w:b/>
        </w:rPr>
        <w:t xml:space="preserve">Direct Linkage </w:t>
      </w:r>
      <w:r w:rsidRPr="00C7626F">
        <w:rPr>
          <w:rFonts w:ascii="Symbol" w:eastAsia="Symbol" w:hAnsi="Symbol" w:cs="Symbol"/>
        </w:rPr>
        <w:sym w:font="Symbol" w:char="F02D"/>
      </w:r>
      <w:r w:rsidRPr="00C7626F">
        <w:t xml:space="preserve"> </w:t>
      </w:r>
      <w:r w:rsidR="00BB2847">
        <w:t>D</w:t>
      </w:r>
      <w:r>
        <w:t xml:space="preserve">irect linkage through technology provides customers with access to program staff </w:t>
      </w:r>
      <w:r w:rsidR="00162FFE">
        <w:t xml:space="preserve">who </w:t>
      </w:r>
      <w:r>
        <w:t>can provide meaningful information or services for those workforce partner programs not physically located in a comprehensive center.</w:t>
      </w:r>
    </w:p>
    <w:p w14:paraId="67FB5EC1" w14:textId="0DF37A1A" w:rsidR="002D6445" w:rsidRPr="00BB54DA" w:rsidRDefault="002D6445" w:rsidP="00542163">
      <w:pPr>
        <w:spacing w:after="240"/>
      </w:pPr>
      <w:r>
        <w:rPr>
          <w:b/>
        </w:rPr>
        <w:t>Firewalls</w:t>
      </w:r>
      <w:r>
        <w:t xml:space="preserve"> – </w:t>
      </w:r>
      <w:r w:rsidR="00BB2847">
        <w:t>P</w:t>
      </w:r>
      <w:r>
        <w:t xml:space="preserve">roper firewalls must be in place to </w:t>
      </w:r>
      <w:r w:rsidRPr="00D945D6">
        <w:t xml:space="preserve">ensure </w:t>
      </w:r>
      <w:r w:rsidR="00105CD3" w:rsidRPr="00D945D6">
        <w:t xml:space="preserve">a complete separation of duties. Firewalls must also be in place to ensure </w:t>
      </w:r>
      <w:r w:rsidRPr="00D945D6">
        <w:t xml:space="preserve">the transparency and integrity of </w:t>
      </w:r>
      <w:r w:rsidR="00105CD3" w:rsidRPr="00D945D6">
        <w:t xml:space="preserve">staff fulfilling multiple roles and multiple functions. With respect to </w:t>
      </w:r>
      <w:r w:rsidRPr="00D945D6">
        <w:t>the procurement process</w:t>
      </w:r>
      <w:r w:rsidR="00105CD3" w:rsidRPr="00D945D6">
        <w:t>, proper firewalls must</w:t>
      </w:r>
      <w:r w:rsidRPr="00D945D6">
        <w:t xml:space="preserve"> demonstrate to the public and to </w:t>
      </w:r>
      <w:r w:rsidR="00185E3D" w:rsidRPr="00D945D6">
        <w:t xml:space="preserve">the Department of Labor </w:t>
      </w:r>
      <w:r w:rsidRPr="00D945D6">
        <w:t xml:space="preserve">that the selection process was </w:t>
      </w:r>
      <w:proofErr w:type="gramStart"/>
      <w:r w:rsidRPr="00D945D6">
        <w:t>impartial</w:t>
      </w:r>
      <w:proofErr w:type="gramEnd"/>
      <w:r w:rsidRPr="00D945D6">
        <w:t xml:space="preserve"> and that no preferential treatment was given</w:t>
      </w:r>
      <w:r w:rsidR="00270435" w:rsidRPr="00D945D6">
        <w:t xml:space="preserve"> to the awardee.</w:t>
      </w:r>
    </w:p>
    <w:p w14:paraId="25F166EC" w14:textId="0A178390" w:rsidR="00075703" w:rsidRPr="001472FD" w:rsidRDefault="00075703" w:rsidP="00E73C7E">
      <w:pPr>
        <w:spacing w:after="240"/>
      </w:pPr>
      <w:r w:rsidRPr="001472FD">
        <w:rPr>
          <w:b/>
        </w:rPr>
        <w:lastRenderedPageBreak/>
        <w:t>Infrastructure Costs</w:t>
      </w:r>
      <w:r w:rsidRPr="001472FD">
        <w:t xml:space="preserve"> – </w:t>
      </w:r>
      <w:r w:rsidR="00BB2847">
        <w:t>N</w:t>
      </w:r>
      <w:r w:rsidRPr="001472FD">
        <w:t>on-personnel costs that are necessary for the general o</w:t>
      </w:r>
      <w:r>
        <w:t xml:space="preserve">peration of each </w:t>
      </w:r>
      <w:r w:rsidR="00965CFC">
        <w:t>comprehensive center</w:t>
      </w:r>
      <w:r w:rsidRPr="001472FD">
        <w:t>.</w:t>
      </w:r>
      <w:r w:rsidR="00777A7E">
        <w:t xml:space="preserve"> </w:t>
      </w:r>
      <w:r w:rsidRPr="001472FD">
        <w:t>Non-personnel costs include rental of the facilities</w:t>
      </w:r>
      <w:r w:rsidR="005E05CF">
        <w:t>;</w:t>
      </w:r>
      <w:r w:rsidRPr="001472FD">
        <w:t xml:space="preserve"> utilities and maintenance; equipment (including assessment-related products and assistive technology for individuals with disabilities)</w:t>
      </w:r>
      <w:r w:rsidR="00592B63">
        <w:t>;</w:t>
      </w:r>
      <w:r w:rsidRPr="001472FD">
        <w:t xml:space="preserve"> technology to facilitate access to the </w:t>
      </w:r>
      <w:r w:rsidR="00C231C2">
        <w:t>Workforce Solutions Office</w:t>
      </w:r>
      <w:r w:rsidRPr="001472FD">
        <w:t xml:space="preserve"> (inc</w:t>
      </w:r>
      <w:r>
        <w:t xml:space="preserve">luding technology used for the </w:t>
      </w:r>
      <w:r w:rsidR="00C231C2">
        <w:t>Workforce Solutions Office</w:t>
      </w:r>
      <w:r w:rsidRPr="001472FD">
        <w:t>’s planning and outreach activities)</w:t>
      </w:r>
      <w:r w:rsidR="00592B63">
        <w:t>;</w:t>
      </w:r>
      <w:r w:rsidRPr="001472FD">
        <w:t xml:space="preserve"> and common identifier costs, if determined appropriate by the Board and </w:t>
      </w:r>
      <w:r w:rsidR="00346931">
        <w:t xml:space="preserve">its </w:t>
      </w:r>
      <w:r w:rsidRPr="001472FD">
        <w:t>partners (WIOA 20 CFR §678.700).</w:t>
      </w:r>
      <w:r w:rsidR="00777A7E">
        <w:t xml:space="preserve"> </w:t>
      </w:r>
    </w:p>
    <w:p w14:paraId="39062342" w14:textId="10F9ECB5" w:rsidR="00075703" w:rsidRDefault="00075703" w:rsidP="00E73C7E">
      <w:pPr>
        <w:spacing w:after="240"/>
      </w:pPr>
      <w:r w:rsidRPr="009545F1">
        <w:rPr>
          <w:b/>
        </w:rPr>
        <w:t xml:space="preserve">Infrastructure Funding Agreement </w:t>
      </w:r>
      <w:r>
        <w:t xml:space="preserve">– </w:t>
      </w:r>
      <w:r w:rsidR="00BB2847">
        <w:t>A</w:t>
      </w:r>
      <w:r>
        <w:t xml:space="preserve">n agreement between the </w:t>
      </w:r>
      <w:r w:rsidR="00F91CDA">
        <w:t>B</w:t>
      </w:r>
      <w:r>
        <w:t xml:space="preserve">oard and its </w:t>
      </w:r>
      <w:r w:rsidR="00C231C2">
        <w:t>workforce partner</w:t>
      </w:r>
      <w:r>
        <w:t xml:space="preserve">s that defines the infrastructure costs budget, which is one of several integral components of the one-stop operating budget. </w:t>
      </w:r>
    </w:p>
    <w:p w14:paraId="58EA5F00" w14:textId="5EFA8EB4" w:rsidR="009C50EB" w:rsidRDefault="009C50EB" w:rsidP="00E73C7E">
      <w:r w:rsidRPr="009545F1">
        <w:rPr>
          <w:b/>
        </w:rPr>
        <w:t xml:space="preserve">Internal Controls </w:t>
      </w:r>
      <w:r>
        <w:t>–</w:t>
      </w:r>
      <w:r w:rsidRPr="00270435">
        <w:t xml:space="preserve"> </w:t>
      </w:r>
      <w:r w:rsidR="00BB2847">
        <w:t>A</w:t>
      </w:r>
      <w:r w:rsidR="00F36E29">
        <w:t xml:space="preserve"> </w:t>
      </w:r>
      <w:r>
        <w:t>process, implemented by a Board, that is designed to provide reasonable assurance regarding the achievement of objectives in the following categories:</w:t>
      </w:r>
    </w:p>
    <w:p w14:paraId="23307945" w14:textId="4D417D03" w:rsidR="009C50EB" w:rsidRDefault="009C50EB" w:rsidP="002A085B">
      <w:pPr>
        <w:pStyle w:val="ListParagraph"/>
        <w:numPr>
          <w:ilvl w:val="0"/>
          <w:numId w:val="75"/>
        </w:numPr>
        <w:spacing w:after="240"/>
      </w:pPr>
      <w:r>
        <w:t>Effectiveness and efficiency of operations</w:t>
      </w:r>
    </w:p>
    <w:p w14:paraId="207A1938" w14:textId="6465ABF6" w:rsidR="009C50EB" w:rsidRDefault="009C50EB" w:rsidP="002A085B">
      <w:pPr>
        <w:pStyle w:val="ListParagraph"/>
        <w:numPr>
          <w:ilvl w:val="0"/>
          <w:numId w:val="75"/>
        </w:numPr>
        <w:spacing w:after="240"/>
      </w:pPr>
      <w:r>
        <w:t>Reliability of reporting for internal and external use</w:t>
      </w:r>
    </w:p>
    <w:p w14:paraId="2451DBAE" w14:textId="7CE57C40" w:rsidR="00E73C7E" w:rsidRPr="00E73C7E" w:rsidRDefault="009C50EB" w:rsidP="002A085B">
      <w:pPr>
        <w:pStyle w:val="ListParagraph"/>
        <w:numPr>
          <w:ilvl w:val="0"/>
          <w:numId w:val="75"/>
        </w:numPr>
        <w:spacing w:after="240"/>
      </w:pPr>
      <w:r>
        <w:t>Compliance with applicable laws and regulations, including Uniform Guidance at 2 CFR §200.61</w:t>
      </w:r>
      <w:r w:rsidR="00D90108" w:rsidRPr="00D90108">
        <w:t xml:space="preserve"> </w:t>
      </w:r>
    </w:p>
    <w:p w14:paraId="3B83654E" w14:textId="2279182A" w:rsidR="00075703" w:rsidRDefault="00075703" w:rsidP="00E73C7E">
      <w:pPr>
        <w:spacing w:after="240"/>
      </w:pPr>
      <w:r w:rsidRPr="00E73C7E">
        <w:rPr>
          <w:b/>
        </w:rPr>
        <w:t>Local Funding Mechanism (LFM)</w:t>
      </w:r>
      <w:r>
        <w:t xml:space="preserve"> – A mechanism that outlines the Board and </w:t>
      </w:r>
      <w:r w:rsidR="00C231C2">
        <w:t>workforce partner</w:t>
      </w:r>
      <w:r>
        <w:t xml:space="preserve">s </w:t>
      </w:r>
      <w:r w:rsidR="00E73C7E">
        <w:t xml:space="preserve">agreed-upon methodology that </w:t>
      </w:r>
      <w:r>
        <w:t>will</w:t>
      </w:r>
      <w:r w:rsidR="00E73C7E">
        <w:t xml:space="preserve"> </w:t>
      </w:r>
      <w:r>
        <w:t xml:space="preserve">be applied to </w:t>
      </w:r>
      <w:r w:rsidR="00F36E29">
        <w:t xml:space="preserve">the </w:t>
      </w:r>
      <w:r>
        <w:t>infrastructure budget</w:t>
      </w:r>
      <w:r w:rsidR="00777A7E">
        <w:t xml:space="preserve"> </w:t>
      </w:r>
      <w:r w:rsidRPr="001472FD">
        <w:t>(WIOA 20 CFR §6</w:t>
      </w:r>
      <w:r>
        <w:t>7</w:t>
      </w:r>
      <w:r w:rsidRPr="001472FD">
        <w:t>8.715).</w:t>
      </w:r>
      <w:r w:rsidR="00777A7E">
        <w:t xml:space="preserve"> </w:t>
      </w:r>
      <w:r w:rsidRPr="001472FD">
        <w:t xml:space="preserve">The LFM </w:t>
      </w:r>
      <w:r w:rsidR="00F36E29">
        <w:t xml:space="preserve">gives </w:t>
      </w:r>
      <w:r w:rsidRPr="001472FD">
        <w:t xml:space="preserve">Boards and </w:t>
      </w:r>
      <w:r w:rsidR="00C231C2">
        <w:t>workforce partner</w:t>
      </w:r>
      <w:r w:rsidRPr="001472FD">
        <w:t>s the flexibility to design and fund their one-stop delivery system through consensus</w:t>
      </w:r>
      <w:r>
        <w:t xml:space="preserve"> and </w:t>
      </w:r>
      <w:r w:rsidRPr="001472FD">
        <w:t>meet the needs of thei</w:t>
      </w:r>
      <w:r>
        <w:t xml:space="preserve">r workforce area by leveraging </w:t>
      </w:r>
      <w:r w:rsidRPr="001472FD">
        <w:t xml:space="preserve">funds and resources available to </w:t>
      </w:r>
      <w:r>
        <w:t xml:space="preserve">the Board and </w:t>
      </w:r>
      <w:r w:rsidR="00346931">
        <w:t xml:space="preserve">its </w:t>
      </w:r>
      <w:r w:rsidR="00C231C2">
        <w:t>workforce partner</w:t>
      </w:r>
      <w:r w:rsidRPr="001472FD">
        <w:t>s</w:t>
      </w:r>
      <w:r>
        <w:t xml:space="preserve"> to </w:t>
      </w:r>
      <w:r w:rsidRPr="001472FD">
        <w:t>optimally provide program services.</w:t>
      </w:r>
      <w:r>
        <w:t xml:space="preserve"> </w:t>
      </w:r>
    </w:p>
    <w:p w14:paraId="3AD2425E" w14:textId="1AA0BB3B" w:rsidR="00075703" w:rsidRPr="001472FD" w:rsidRDefault="00075703" w:rsidP="00E73C7E">
      <w:pPr>
        <w:spacing w:after="240"/>
      </w:pPr>
      <w:r w:rsidRPr="001472FD">
        <w:rPr>
          <w:b/>
        </w:rPr>
        <w:t>Non</w:t>
      </w:r>
      <w:r w:rsidR="00545FC5">
        <w:rPr>
          <w:b/>
        </w:rPr>
        <w:t>c</w:t>
      </w:r>
      <w:r w:rsidRPr="001472FD">
        <w:rPr>
          <w:b/>
        </w:rPr>
        <w:t>ash Contributions</w:t>
      </w:r>
      <w:r w:rsidRPr="001472FD">
        <w:t xml:space="preserve"> – Expenditures incurred by </w:t>
      </w:r>
      <w:r w:rsidR="00C231C2">
        <w:t>workforce partner</w:t>
      </w:r>
      <w:r w:rsidRPr="001472FD">
        <w:t xml:space="preserve">s on behalf of the </w:t>
      </w:r>
      <w:r w:rsidR="00C231C2">
        <w:t>Workforce Solutions Office</w:t>
      </w:r>
      <w:r w:rsidRPr="001472FD">
        <w:t xml:space="preserve"> and goods or services contributed by a partner program and used by the </w:t>
      </w:r>
      <w:r w:rsidR="00C231C2">
        <w:t>Workforce Solutions Office</w:t>
      </w:r>
      <w:r w:rsidRPr="001472FD">
        <w:t>.</w:t>
      </w:r>
      <w:r w:rsidR="00777A7E">
        <w:t xml:space="preserve"> </w:t>
      </w:r>
      <w:r w:rsidRPr="001472FD">
        <w:t>Contributions must be valued consistent with 2 CFR §200.306 (Uniform Guidance) and reconciled on a regular basis (such as monthly or quarterly) to ensure</w:t>
      </w:r>
      <w:r w:rsidR="0070499A">
        <w:t xml:space="preserve"> that</w:t>
      </w:r>
      <w:r w:rsidRPr="001472FD">
        <w:t xml:space="preserve"> they are fairly evaluated and meet the partners’ proportionate share. </w:t>
      </w:r>
    </w:p>
    <w:p w14:paraId="2F48F29B" w14:textId="6A419C52" w:rsidR="00075703" w:rsidRDefault="00CB782E" w:rsidP="00E73C7E">
      <w:pPr>
        <w:spacing w:after="240"/>
      </w:pPr>
      <w:r>
        <w:rPr>
          <w:b/>
        </w:rPr>
        <w:t>Texas Workforce</w:t>
      </w:r>
      <w:r w:rsidR="00075703">
        <w:rPr>
          <w:b/>
        </w:rPr>
        <w:t xml:space="preserve"> System </w:t>
      </w:r>
      <w:r w:rsidR="00075703">
        <w:t>–</w:t>
      </w:r>
      <w:r w:rsidR="0070499A">
        <w:t xml:space="preserve"> Provides </w:t>
      </w:r>
      <w:r w:rsidR="00075703">
        <w:t xml:space="preserve">workforce development, employment and training, and educational services </w:t>
      </w:r>
      <w:r w:rsidR="0070499A">
        <w:t xml:space="preserve">through </w:t>
      </w:r>
      <w:r w:rsidR="00075703">
        <w:t>a seamless customer-focused service</w:t>
      </w:r>
      <w:r w:rsidR="00592B63">
        <w:t>-</w:t>
      </w:r>
      <w:r w:rsidR="00075703">
        <w:t>delivery network that enhances access to all program services and improves long-term employment outcomes for individuals receiving assistance.</w:t>
      </w:r>
      <w:r w:rsidR="00777A7E">
        <w:t xml:space="preserve"> </w:t>
      </w:r>
      <w:r w:rsidR="00C231C2">
        <w:t>Workforce partner</w:t>
      </w:r>
      <w:r w:rsidR="00075703">
        <w:t>s administer separately funded programs as a set of integrated streamlined services to customers.</w:t>
      </w:r>
    </w:p>
    <w:p w14:paraId="459A5632" w14:textId="3CC7D350" w:rsidR="001D4472" w:rsidRDefault="00075703" w:rsidP="00E73C7E">
      <w:pPr>
        <w:spacing w:after="240"/>
      </w:pPr>
      <w:r>
        <w:rPr>
          <w:b/>
        </w:rPr>
        <w:t xml:space="preserve">Operating Costs </w:t>
      </w:r>
      <w:r>
        <w:t xml:space="preserve">– Operating costs </w:t>
      </w:r>
      <w:r w:rsidR="008A5D00">
        <w:t xml:space="preserve">refers to </w:t>
      </w:r>
      <w:r>
        <w:t>infrastructure costs and additional costs, which are made up of applicable career services and may include shared operating costs and shared services.</w:t>
      </w:r>
    </w:p>
    <w:p w14:paraId="4E13C0F0" w14:textId="67155B04" w:rsidR="00CC6994" w:rsidRPr="003864AA" w:rsidRDefault="00CC6994" w:rsidP="00847D08">
      <w:r w:rsidRPr="001D4472">
        <w:rPr>
          <w:b/>
        </w:rPr>
        <w:t xml:space="preserve">Outputs </w:t>
      </w:r>
      <w:r>
        <w:t xml:space="preserve">– An </w:t>
      </w:r>
      <w:r w:rsidR="001D4472">
        <w:t>outputs allocation base is defined as</w:t>
      </w:r>
      <w:r w:rsidRPr="003864AA">
        <w:t xml:space="preserve"> the result of an activity or service</w:t>
      </w:r>
      <w:r w:rsidR="001D4472">
        <w:t>.</w:t>
      </w:r>
      <w:r w:rsidR="00777A7E">
        <w:t xml:space="preserve"> </w:t>
      </w:r>
      <w:r w:rsidR="008A5D00">
        <w:t>E</w:t>
      </w:r>
      <w:r w:rsidR="001D4472">
        <w:t xml:space="preserve">xamples of an </w:t>
      </w:r>
      <w:proofErr w:type="gramStart"/>
      <w:r w:rsidR="001D4472">
        <w:t>output</w:t>
      </w:r>
      <w:r w:rsidR="00847D08">
        <w:t>s</w:t>
      </w:r>
      <w:proofErr w:type="gramEnd"/>
      <w:r w:rsidR="001D4472">
        <w:t xml:space="preserve"> allocation base</w:t>
      </w:r>
      <w:r w:rsidR="008A5D00">
        <w:t xml:space="preserve"> include</w:t>
      </w:r>
      <w:r w:rsidR="001D4472">
        <w:t xml:space="preserve">: </w:t>
      </w:r>
    </w:p>
    <w:p w14:paraId="332EB67B" w14:textId="09562E06" w:rsidR="001D4472" w:rsidRDefault="008A5D00" w:rsidP="002A085B">
      <w:pPr>
        <w:pStyle w:val="ListParagraph"/>
        <w:numPr>
          <w:ilvl w:val="0"/>
          <w:numId w:val="47"/>
        </w:numPr>
        <w:ind w:left="360" w:hanging="360"/>
      </w:pPr>
      <w:r>
        <w:t>the p</w:t>
      </w:r>
      <w:r w:rsidR="00CC6994" w:rsidRPr="003864AA">
        <w:t xml:space="preserve">articipants and reportable individuals </w:t>
      </w:r>
      <w:r w:rsidR="004814A6">
        <w:t>in</w:t>
      </w:r>
      <w:r w:rsidR="0020091B">
        <w:t xml:space="preserve"> </w:t>
      </w:r>
      <w:r w:rsidR="00CC6994" w:rsidRPr="003864AA">
        <w:t>a specific program;</w:t>
      </w:r>
    </w:p>
    <w:p w14:paraId="67D67A67" w14:textId="6CCAB38A" w:rsidR="001D4472" w:rsidRDefault="008A5D00" w:rsidP="002A085B">
      <w:pPr>
        <w:pStyle w:val="ListParagraph"/>
        <w:numPr>
          <w:ilvl w:val="0"/>
          <w:numId w:val="47"/>
        </w:numPr>
        <w:ind w:left="360" w:hanging="360"/>
      </w:pPr>
      <w:r>
        <w:t>the n</w:t>
      </w:r>
      <w:r w:rsidR="00CC6994" w:rsidRPr="003864AA">
        <w:t xml:space="preserve">umber of customers </w:t>
      </w:r>
      <w:r w:rsidR="00847D08">
        <w:t xml:space="preserve">who </w:t>
      </w:r>
      <w:r w:rsidR="00CC6994" w:rsidRPr="003864AA">
        <w:t>obtain employment after self-directed job search</w:t>
      </w:r>
      <w:r w:rsidR="001D4472">
        <w:t>;</w:t>
      </w:r>
      <w:r w:rsidR="0020091B">
        <w:t xml:space="preserve"> and</w:t>
      </w:r>
    </w:p>
    <w:p w14:paraId="3AC9A785" w14:textId="2AF59B2F" w:rsidR="00CC6994" w:rsidRPr="003864AA" w:rsidRDefault="008A5D00" w:rsidP="002A085B">
      <w:pPr>
        <w:pStyle w:val="ListParagraph"/>
        <w:numPr>
          <w:ilvl w:val="0"/>
          <w:numId w:val="47"/>
        </w:numPr>
        <w:ind w:left="360" w:hanging="360"/>
      </w:pPr>
      <w:r>
        <w:lastRenderedPageBreak/>
        <w:t>the n</w:t>
      </w:r>
      <w:r w:rsidR="00CC6994" w:rsidRPr="003864AA">
        <w:t xml:space="preserve">umber of customers </w:t>
      </w:r>
      <w:r w:rsidR="0020091B">
        <w:t xml:space="preserve">who receive </w:t>
      </w:r>
      <w:r w:rsidR="00CC6994" w:rsidRPr="003864AA">
        <w:t>a specific career service</w:t>
      </w:r>
      <w:r w:rsidR="001D4472">
        <w:t>.</w:t>
      </w:r>
    </w:p>
    <w:p w14:paraId="652C7A59" w14:textId="77777777" w:rsidR="00CC6994" w:rsidRPr="003864AA" w:rsidRDefault="00CC6994" w:rsidP="00CC6994">
      <w:pPr>
        <w:spacing w:after="240"/>
        <w:ind w:left="360"/>
        <w:contextualSpacing/>
      </w:pPr>
    </w:p>
    <w:p w14:paraId="765E8AC9" w14:textId="4581839D" w:rsidR="00CC6994" w:rsidRPr="003864AA" w:rsidRDefault="001D4472" w:rsidP="00847D08">
      <w:pPr>
        <w:spacing w:after="240"/>
        <w:contextualSpacing/>
      </w:pPr>
      <w:r>
        <w:t>The</w:t>
      </w:r>
      <w:r w:rsidR="00CC6994" w:rsidRPr="003864AA">
        <w:t xml:space="preserve"> drawback of using output-based allocations is that they will vary over tim</w:t>
      </w:r>
      <w:r>
        <w:t>e, usually based on client flow</w:t>
      </w:r>
      <w:r w:rsidR="00592B63">
        <w:t>,</w:t>
      </w:r>
      <w:r>
        <w:t xml:space="preserve"> and </w:t>
      </w:r>
      <w:r w:rsidR="00CC6994" w:rsidRPr="003864AA">
        <w:t>may result in large changes in the resources needed to fund the pooled costs when the budgets are adjusted to actual costs</w:t>
      </w:r>
      <w:r>
        <w:t>.</w:t>
      </w:r>
      <w:r w:rsidR="00777A7E">
        <w:t xml:space="preserve"> </w:t>
      </w:r>
      <w:r>
        <w:t>For this reason, an output</w:t>
      </w:r>
      <w:r w:rsidR="0020091B">
        <w:t>-</w:t>
      </w:r>
      <w:r>
        <w:t>based allocation</w:t>
      </w:r>
      <w:r w:rsidR="00CC6994" w:rsidRPr="003864AA">
        <w:t xml:space="preserve"> should be used with caution.</w:t>
      </w:r>
    </w:p>
    <w:p w14:paraId="2BD55B80" w14:textId="77777777" w:rsidR="001D4472" w:rsidRPr="001D4472" w:rsidRDefault="001D4472" w:rsidP="001D4472">
      <w:pPr>
        <w:ind w:left="360"/>
      </w:pPr>
    </w:p>
    <w:p w14:paraId="59389EF2" w14:textId="6C3BD060" w:rsidR="00075703" w:rsidRPr="001472FD" w:rsidRDefault="00075703" w:rsidP="00847D08">
      <w:r w:rsidRPr="001472FD">
        <w:rPr>
          <w:b/>
        </w:rPr>
        <w:t>Proportionate Use</w:t>
      </w:r>
      <w:r w:rsidRPr="001472FD">
        <w:t xml:space="preserve"> –</w:t>
      </w:r>
      <w:r>
        <w:t xml:space="preserve"> P</w:t>
      </w:r>
      <w:r w:rsidRPr="001472FD">
        <w:t xml:space="preserve">roportionate use refers to a </w:t>
      </w:r>
      <w:r w:rsidR="00C231C2">
        <w:t>workforce partner</w:t>
      </w:r>
      <w:r w:rsidRPr="001472FD">
        <w:t xml:space="preserve"> program contributing its fair share of the infrastructure costs proportionate to: </w:t>
      </w:r>
    </w:p>
    <w:p w14:paraId="6C367CDB" w14:textId="5A0763DF" w:rsidR="00075703" w:rsidRPr="001472FD" w:rsidRDefault="00075703" w:rsidP="002A085B">
      <w:pPr>
        <w:numPr>
          <w:ilvl w:val="0"/>
          <w:numId w:val="7"/>
        </w:numPr>
        <w:ind w:left="360"/>
      </w:pPr>
      <w:r>
        <w:t>the u</w:t>
      </w:r>
      <w:r w:rsidRPr="001472FD">
        <w:t xml:space="preserve">se of </w:t>
      </w:r>
      <w:r>
        <w:t>a</w:t>
      </w:r>
      <w:r w:rsidRPr="001472FD">
        <w:t xml:space="preserve"> </w:t>
      </w:r>
      <w:r w:rsidR="00C231C2">
        <w:t>Workforce Solutions Office</w:t>
      </w:r>
      <w:r w:rsidRPr="001472FD">
        <w:t xml:space="preserve"> by customers that may include reportable individuals and participants in </w:t>
      </w:r>
      <w:r>
        <w:t>a partner</w:t>
      </w:r>
      <w:r w:rsidRPr="001472FD">
        <w:t xml:space="preserve"> program at the </w:t>
      </w:r>
      <w:r w:rsidR="00C231C2">
        <w:t>Workforce Solutions Office</w:t>
      </w:r>
      <w:r w:rsidRPr="001472FD">
        <w:t xml:space="preserve">; </w:t>
      </w:r>
    </w:p>
    <w:p w14:paraId="0160E0B0" w14:textId="58F81760" w:rsidR="00075703" w:rsidRPr="001472FD" w:rsidRDefault="00075703" w:rsidP="002A085B">
      <w:pPr>
        <w:numPr>
          <w:ilvl w:val="0"/>
          <w:numId w:val="7"/>
        </w:numPr>
        <w:ind w:left="360"/>
      </w:pPr>
      <w:r>
        <w:t xml:space="preserve">the </w:t>
      </w:r>
      <w:r w:rsidRPr="001472FD">
        <w:t>amount of square footage occupied</w:t>
      </w:r>
      <w:r>
        <w:t xml:space="preserve"> by the partner program in the </w:t>
      </w:r>
      <w:r w:rsidR="00C231C2">
        <w:t>Workforce Solutions Office</w:t>
      </w:r>
      <w:r w:rsidRPr="001472FD">
        <w:t xml:space="preserve">; or </w:t>
      </w:r>
    </w:p>
    <w:p w14:paraId="7C986E77" w14:textId="77777777" w:rsidR="00075703" w:rsidRPr="001472FD" w:rsidRDefault="00075703" w:rsidP="002A085B">
      <w:pPr>
        <w:numPr>
          <w:ilvl w:val="0"/>
          <w:numId w:val="7"/>
        </w:numPr>
        <w:spacing w:after="240"/>
        <w:ind w:left="360"/>
      </w:pPr>
      <w:r>
        <w:t>a</w:t>
      </w:r>
      <w:r w:rsidRPr="001472FD">
        <w:t xml:space="preserve">nother allocation base consistent with Uniform Guidance. </w:t>
      </w:r>
    </w:p>
    <w:p w14:paraId="7ED2C3B6" w14:textId="715E30D4" w:rsidR="00075703" w:rsidRDefault="00075703" w:rsidP="00847D08">
      <w:pPr>
        <w:spacing w:after="240"/>
      </w:pPr>
      <w:r w:rsidRPr="009545F1">
        <w:rPr>
          <w:b/>
        </w:rPr>
        <w:t>Relative Benefit –</w:t>
      </w:r>
      <w:r w:rsidRPr="001472FD">
        <w:t xml:space="preserve"> </w:t>
      </w:r>
      <w:r>
        <w:t>I</w:t>
      </w:r>
      <w:r w:rsidRPr="001472FD">
        <w:t xml:space="preserve">n determining the proportionate share, </w:t>
      </w:r>
      <w:r w:rsidR="00847D08">
        <w:t xml:space="preserve">determining </w:t>
      </w:r>
      <w:r w:rsidRPr="001472FD">
        <w:t xml:space="preserve">the relative benefit received from participating in the </w:t>
      </w:r>
      <w:r w:rsidR="00847D08">
        <w:t>local workforce</w:t>
      </w:r>
      <w:r w:rsidRPr="001472FD">
        <w:t xml:space="preserve"> system is another step in the cost allocation process.</w:t>
      </w:r>
      <w:r w:rsidR="00777A7E">
        <w:t xml:space="preserve"> </w:t>
      </w:r>
      <w:r w:rsidRPr="001472FD">
        <w:t xml:space="preserve">Determining relative benefit does not require an exact or absolute measurement of benefits, but instead </w:t>
      </w:r>
      <w:r>
        <w:t>requires Boards to</w:t>
      </w:r>
      <w:r w:rsidRPr="001472FD">
        <w:t xml:space="preserve"> measure a </w:t>
      </w:r>
      <w:r w:rsidR="00C231C2">
        <w:t>workforce partner</w:t>
      </w:r>
      <w:r w:rsidRPr="001472FD">
        <w:t>’s benefit using reasonable methods.</w:t>
      </w:r>
      <w:r w:rsidR="00777A7E">
        <w:t xml:space="preserve"> </w:t>
      </w:r>
      <w:r>
        <w:t>T</w:t>
      </w:r>
      <w:r w:rsidRPr="008448EE">
        <w:t>he process of assigning a cost or group of costs to one or more cost objectives must be in reasonable proportion to the benefit provided.</w:t>
      </w:r>
      <w:r w:rsidR="00777A7E">
        <w:t xml:space="preserve"> </w:t>
      </w:r>
      <w:r w:rsidRPr="008448EE">
        <w:t xml:space="preserve">The measurement of a </w:t>
      </w:r>
      <w:r w:rsidR="00C231C2">
        <w:t>workforce partner</w:t>
      </w:r>
      <w:r w:rsidRPr="008448EE">
        <w:t xml:space="preserve">’s share of infrastructure costs must be based on reasonable methods that are agreed to by all partners or </w:t>
      </w:r>
      <w:r w:rsidR="004814A6">
        <w:t xml:space="preserve">are </w:t>
      </w:r>
      <w:r w:rsidRPr="008448EE">
        <w:t xml:space="preserve">determined in accordance with the </w:t>
      </w:r>
      <w:r w:rsidR="0066735E">
        <w:t>s</w:t>
      </w:r>
      <w:r w:rsidR="0066735E" w:rsidRPr="002D413F">
        <w:t>tate funding mechanism (</w:t>
      </w:r>
      <w:r w:rsidRPr="008448EE">
        <w:t>SFM</w:t>
      </w:r>
      <w:r w:rsidR="0066735E">
        <w:t>)</w:t>
      </w:r>
      <w:r w:rsidRPr="008448EE">
        <w:t>.</w:t>
      </w:r>
      <w:r w:rsidR="00777A7E">
        <w:t xml:space="preserve"> </w:t>
      </w:r>
      <w:r w:rsidRPr="008448EE">
        <w:t xml:space="preserve">However, </w:t>
      </w:r>
      <w:r>
        <w:t xml:space="preserve">a </w:t>
      </w:r>
      <w:r w:rsidR="00C231C2">
        <w:t>workforce partner</w:t>
      </w:r>
      <w:r>
        <w:t>’s</w:t>
      </w:r>
      <w:r w:rsidRPr="008448EE">
        <w:t xml:space="preserve"> contributions that are initially based on budgeted amounts must be reviewed and reconciled periodically during the program year against actual costs incurred</w:t>
      </w:r>
      <w:r w:rsidR="00143BD0">
        <w:t xml:space="preserve"> (20 CFR §678.715(a)(4))</w:t>
      </w:r>
      <w:r w:rsidRPr="008448EE">
        <w:t>.</w:t>
      </w:r>
    </w:p>
    <w:p w14:paraId="1FBE4B73" w14:textId="7CF2C2E1" w:rsidR="00075703" w:rsidRDefault="00075703" w:rsidP="00847D08">
      <w:pPr>
        <w:spacing w:after="240"/>
      </w:pPr>
      <w:r w:rsidRPr="009545F1">
        <w:rPr>
          <w:b/>
        </w:rPr>
        <w:t xml:space="preserve">Shared Operating Costs and Shared Services </w:t>
      </w:r>
      <w:r>
        <w:t xml:space="preserve">– </w:t>
      </w:r>
      <w:r w:rsidR="00847D08">
        <w:t>Shared c</w:t>
      </w:r>
      <w:r>
        <w:t>osts that support the operation</w:t>
      </w:r>
      <w:r w:rsidR="00847D08">
        <w:t>s</w:t>
      </w:r>
      <w:r>
        <w:t xml:space="preserve"> of </w:t>
      </w:r>
      <w:r w:rsidR="00C231C2">
        <w:t>Workforce Solutions Office</w:t>
      </w:r>
      <w:r>
        <w:t xml:space="preserve">s </w:t>
      </w:r>
      <w:r w:rsidR="00847D08">
        <w:t>and</w:t>
      </w:r>
      <w:r>
        <w:t xml:space="preserve"> </w:t>
      </w:r>
      <w:r w:rsidR="00847D08">
        <w:t xml:space="preserve">the </w:t>
      </w:r>
      <w:r>
        <w:t>costs of shared services.</w:t>
      </w:r>
      <w:r w:rsidR="00777A7E">
        <w:t xml:space="preserve"> </w:t>
      </w:r>
      <w:r>
        <w:t xml:space="preserve">The costs of shared services may include initial intake, assessment of needs, appraisal of basic skills, identification of appropriate services to meet such needs, referrals to other </w:t>
      </w:r>
      <w:r w:rsidR="00C231C2">
        <w:t>workforce partner</w:t>
      </w:r>
      <w:r>
        <w:t>s, and business services.</w:t>
      </w:r>
      <w:r w:rsidR="00777A7E">
        <w:t xml:space="preserve"> </w:t>
      </w:r>
      <w:r>
        <w:t xml:space="preserve">Shared services may also include </w:t>
      </w:r>
      <w:r w:rsidR="00C50BC1">
        <w:t xml:space="preserve">the </w:t>
      </w:r>
      <w:r w:rsidRPr="0092140D">
        <w:t>personnel expenses associated with a shared welcome desk or greeter directing employers and customers to services or staff that are available in th</w:t>
      </w:r>
      <w:r>
        <w:t>e</w:t>
      </w:r>
      <w:r w:rsidRPr="0092140D">
        <w:t xml:space="preserve"> </w:t>
      </w:r>
      <w:r w:rsidR="00C231C2">
        <w:t>Workforce Solutions Office</w:t>
      </w:r>
      <w:r w:rsidRPr="0092140D">
        <w:t>.</w:t>
      </w:r>
    </w:p>
    <w:p w14:paraId="62613AFD" w14:textId="082B1DCA" w:rsidR="00075703" w:rsidRDefault="00075703" w:rsidP="007828AF">
      <w:pPr>
        <w:spacing w:after="240"/>
      </w:pPr>
      <w:r w:rsidRPr="001472FD">
        <w:rPr>
          <w:b/>
        </w:rPr>
        <w:t xml:space="preserve">Specialized </w:t>
      </w:r>
      <w:r w:rsidR="00592B63">
        <w:rPr>
          <w:b/>
        </w:rPr>
        <w:t>C</w:t>
      </w:r>
      <w:r w:rsidRPr="001472FD">
        <w:rPr>
          <w:b/>
        </w:rPr>
        <w:t>enter</w:t>
      </w:r>
      <w:r w:rsidRPr="001472FD">
        <w:t xml:space="preserve"> – A</w:t>
      </w:r>
      <w:r w:rsidR="00CB782E">
        <w:t>n affiliate</w:t>
      </w:r>
      <w:r w:rsidRPr="001472FD">
        <w:t xml:space="preserve"> </w:t>
      </w:r>
      <w:r>
        <w:t>site</w:t>
      </w:r>
      <w:r w:rsidRPr="001472FD">
        <w:t xml:space="preserve"> that addresses </w:t>
      </w:r>
      <w:r w:rsidR="00CB782E">
        <w:t xml:space="preserve">the </w:t>
      </w:r>
      <w:r w:rsidRPr="001472FD">
        <w:t>specific needs of</w:t>
      </w:r>
      <w:r w:rsidR="00CB782E">
        <w:t xml:space="preserve"> a specific population such as</w:t>
      </w:r>
      <w:r w:rsidRPr="001472FD">
        <w:t xml:space="preserve"> dislocated workers </w:t>
      </w:r>
      <w:r w:rsidR="00223410">
        <w:t xml:space="preserve">or </w:t>
      </w:r>
      <w:r w:rsidRPr="001472FD">
        <w:t>youth (WIOA 20 CFR §678.300(d)(3)).</w:t>
      </w:r>
    </w:p>
    <w:p w14:paraId="4720EF4D" w14:textId="044DBD32" w:rsidR="00075703" w:rsidRDefault="00075703" w:rsidP="007828AF">
      <w:pPr>
        <w:spacing w:after="240"/>
      </w:pPr>
      <w:r w:rsidRPr="001472FD">
        <w:rPr>
          <w:b/>
        </w:rPr>
        <w:t>State Funding Mechanism</w:t>
      </w:r>
      <w:r w:rsidR="00620647" w:rsidRPr="001472FD">
        <w:t xml:space="preserve"> – </w:t>
      </w:r>
      <w:r w:rsidRPr="001472FD">
        <w:t xml:space="preserve">If the Board and </w:t>
      </w:r>
      <w:r>
        <w:t xml:space="preserve">its </w:t>
      </w:r>
      <w:r w:rsidR="00592B63">
        <w:t xml:space="preserve">required </w:t>
      </w:r>
      <w:r w:rsidR="00C231C2">
        <w:t>workforce partner</w:t>
      </w:r>
      <w:r w:rsidRPr="001472FD">
        <w:t xml:space="preserve">s fail to reach </w:t>
      </w:r>
      <w:r w:rsidR="00592B63">
        <w:t xml:space="preserve">unanimous </w:t>
      </w:r>
      <w:r w:rsidRPr="001472FD">
        <w:t>consensus with regard to the amount each partner will contribute to the one-stop delivery system’s infrastructure costs</w:t>
      </w:r>
      <w:r>
        <w:t>,</w:t>
      </w:r>
      <w:r w:rsidRPr="001472FD">
        <w:t xml:space="preserve"> the SFM is triggered.</w:t>
      </w:r>
      <w:r w:rsidR="00777A7E">
        <w:t xml:space="preserve"> </w:t>
      </w:r>
      <w:r w:rsidRPr="001472FD">
        <w:t xml:space="preserve">Under the SFM, </w:t>
      </w:r>
      <w:r w:rsidR="000E259B">
        <w:t xml:space="preserve">the </w:t>
      </w:r>
      <w:r w:rsidR="00AA1CC0">
        <w:t xml:space="preserve">Texas Workforce Commission </w:t>
      </w:r>
      <w:r w:rsidRPr="001472FD">
        <w:t>calculate</w:t>
      </w:r>
      <w:r>
        <w:t>s</w:t>
      </w:r>
      <w:r w:rsidRPr="001472FD">
        <w:t xml:space="preserve"> the statewide funding caps and the amount available for </w:t>
      </w:r>
      <w:r>
        <w:t xml:space="preserve">the </w:t>
      </w:r>
      <w:r w:rsidRPr="001472FD">
        <w:t>Board</w:t>
      </w:r>
      <w:r>
        <w:t xml:space="preserve"> and its </w:t>
      </w:r>
      <w:r w:rsidR="00C231C2">
        <w:t>workforce partner</w:t>
      </w:r>
      <w:r>
        <w:t>s</w:t>
      </w:r>
      <w:r w:rsidRPr="001472FD">
        <w:t xml:space="preserve"> to determine the partners’ contributions for infrastructure costs using the process outlined in WIOA 20 CFR §678.730</w:t>
      </w:r>
      <w:r w:rsidR="0099783F">
        <w:t>–</w:t>
      </w:r>
      <w:r w:rsidRPr="001472FD">
        <w:t>§678.738.</w:t>
      </w:r>
      <w:r w:rsidR="00777A7E">
        <w:t xml:space="preserve"> </w:t>
      </w:r>
      <w:r w:rsidRPr="001472FD">
        <w:t xml:space="preserve">The SFM is only applicable to </w:t>
      </w:r>
      <w:r>
        <w:t xml:space="preserve">Boards who have not reached </w:t>
      </w:r>
      <w:r w:rsidR="00592B63">
        <w:t xml:space="preserve">unanimous </w:t>
      </w:r>
      <w:r>
        <w:t xml:space="preserve">consensus with </w:t>
      </w:r>
      <w:r>
        <w:lastRenderedPageBreak/>
        <w:t xml:space="preserve">required </w:t>
      </w:r>
      <w:r w:rsidR="00C231C2">
        <w:t>workforce partner</w:t>
      </w:r>
      <w:r>
        <w:t>s</w:t>
      </w:r>
      <w:r w:rsidR="00592B63">
        <w:t>.</w:t>
      </w:r>
      <w:r w:rsidR="00777A7E">
        <w:t xml:space="preserve"> </w:t>
      </w:r>
      <w:r w:rsidR="00592B63">
        <w:t>The SFM</w:t>
      </w:r>
      <w:r>
        <w:t xml:space="preserve"> </w:t>
      </w:r>
      <w:r w:rsidRPr="001472FD">
        <w:t xml:space="preserve">cannot be triggered by </w:t>
      </w:r>
      <w:r>
        <w:t>optional</w:t>
      </w:r>
      <w:r w:rsidRPr="001472FD">
        <w:t xml:space="preserve"> </w:t>
      </w:r>
      <w:r w:rsidR="00C231C2">
        <w:t>workforce partner</w:t>
      </w:r>
      <w:r w:rsidRPr="001472FD">
        <w:t xml:space="preserve">s </w:t>
      </w:r>
      <w:r>
        <w:t>failing to</w:t>
      </w:r>
      <w:r w:rsidRPr="001472FD">
        <w:t xml:space="preserve"> reach consensus.</w:t>
      </w:r>
      <w:r w:rsidR="00777A7E">
        <w:t xml:space="preserve"> </w:t>
      </w:r>
    </w:p>
    <w:p w14:paraId="55892C52" w14:textId="509FEDEB" w:rsidR="00075703" w:rsidRDefault="00075703" w:rsidP="007828AF">
      <w:pPr>
        <w:spacing w:after="240"/>
      </w:pPr>
      <w:r w:rsidRPr="001472FD">
        <w:rPr>
          <w:b/>
        </w:rPr>
        <w:t>Third-Party In-Kind Contributions</w:t>
      </w:r>
      <w:r w:rsidR="00620647" w:rsidRPr="001472FD">
        <w:t xml:space="preserve"> – </w:t>
      </w:r>
      <w:r w:rsidRPr="001472FD">
        <w:t xml:space="preserve">Contributions of space, equipment, technology, non-personnel services, or other like items made by a non-partner (third party) to support the infrastructure costs associated with one-stop operations. Unrestricted contributions that support the </w:t>
      </w:r>
      <w:r w:rsidR="00C231C2">
        <w:t>Workforce Solutions Office</w:t>
      </w:r>
      <w:r w:rsidRPr="001472FD">
        <w:t xml:space="preserve"> in general would lower the total infrastructure costs </w:t>
      </w:r>
      <w:r w:rsidR="006A6A28">
        <w:t xml:space="preserve">before </w:t>
      </w:r>
      <w:r w:rsidRPr="001472FD">
        <w:t>determinations of proportionate share</w:t>
      </w:r>
      <w:r w:rsidR="006A6A28">
        <w:t xml:space="preserve"> are made</w:t>
      </w:r>
      <w:r w:rsidRPr="001472FD">
        <w:t xml:space="preserve">; whereas, contributions made </w:t>
      </w:r>
      <w:r w:rsidR="00303669" w:rsidRPr="00041C74">
        <w:t>on behalf of</w:t>
      </w:r>
      <w:r w:rsidRPr="001472FD">
        <w:t xml:space="preserve"> a </w:t>
      </w:r>
      <w:r w:rsidR="00C231C2">
        <w:t>workforce partner</w:t>
      </w:r>
      <w:r w:rsidRPr="001472FD">
        <w:t xml:space="preserve"> program would directly lower that partner’s share of infrastructure costs (WIOA 20 CFR §678.720). </w:t>
      </w:r>
    </w:p>
    <w:p w14:paraId="781B0934" w14:textId="403D08FA" w:rsidR="003C3E48" w:rsidRPr="003C3E48" w:rsidRDefault="003C3E48" w:rsidP="003C3E48">
      <w:pPr>
        <w:rPr>
          <w:b/>
        </w:rPr>
      </w:pPr>
      <w:r>
        <w:rPr>
          <w:b/>
        </w:rPr>
        <w:br w:type="page"/>
      </w:r>
    </w:p>
    <w:p w14:paraId="687AD395" w14:textId="5EBF5B85" w:rsidR="00295242" w:rsidRPr="00676CBB" w:rsidRDefault="00116209" w:rsidP="00E03571">
      <w:pPr>
        <w:pStyle w:val="Heading1"/>
        <w:spacing w:before="240" w:after="240"/>
        <w:rPr>
          <w:color w:val="auto"/>
        </w:rPr>
      </w:pPr>
      <w:bookmarkStart w:id="446" w:name="_APPENDIX_II:_"/>
      <w:bookmarkStart w:id="447" w:name="_Toc480808134"/>
      <w:bookmarkStart w:id="448" w:name="_Toc480808292"/>
      <w:bookmarkStart w:id="449" w:name="_Toc481059988"/>
      <w:bookmarkStart w:id="450" w:name="_Toc481143188"/>
      <w:bookmarkStart w:id="451" w:name="_Toc482025525"/>
      <w:bookmarkStart w:id="452" w:name="_Toc482684655"/>
      <w:bookmarkStart w:id="453" w:name="_Toc483322152"/>
      <w:bookmarkStart w:id="454" w:name="_Toc357266119"/>
      <w:bookmarkStart w:id="455" w:name="_Toc357266737"/>
      <w:bookmarkStart w:id="456" w:name="_Toc483463847"/>
      <w:bookmarkStart w:id="457" w:name="_Toc483497458"/>
      <w:bookmarkStart w:id="458" w:name="_Toc483498214"/>
      <w:bookmarkStart w:id="459" w:name="_Toc357422277"/>
      <w:bookmarkStart w:id="460" w:name="_Toc357423929"/>
      <w:bookmarkStart w:id="461" w:name="_Toc357424195"/>
      <w:bookmarkStart w:id="462" w:name="_Toc357440790"/>
      <w:bookmarkStart w:id="463" w:name="_Toc357453902"/>
      <w:bookmarkStart w:id="464" w:name="_Toc357684922"/>
      <w:bookmarkStart w:id="465" w:name="_Toc357685246"/>
      <w:bookmarkStart w:id="466" w:name="_Toc357685335"/>
      <w:bookmarkStart w:id="467" w:name="_Toc357687833"/>
      <w:bookmarkStart w:id="468" w:name="_Toc357695873"/>
      <w:bookmarkStart w:id="469" w:name="_Toc483893442"/>
      <w:bookmarkStart w:id="470" w:name="_Toc483893576"/>
      <w:bookmarkStart w:id="471" w:name="_Toc483894481"/>
      <w:bookmarkStart w:id="472" w:name="_Toc483894646"/>
      <w:bookmarkStart w:id="473" w:name="_Toc483894708"/>
      <w:bookmarkStart w:id="474" w:name="_Toc484071358"/>
      <w:bookmarkStart w:id="475" w:name="_Toc487209049"/>
      <w:bookmarkStart w:id="476" w:name="_Toc24618760"/>
      <w:bookmarkEnd w:id="446"/>
      <w:r w:rsidRPr="00676CBB">
        <w:rPr>
          <w:color w:val="auto"/>
        </w:rPr>
        <w:lastRenderedPageBreak/>
        <w:t xml:space="preserve">APPENDIX </w:t>
      </w:r>
      <w:r w:rsidR="00223BE7">
        <w:rPr>
          <w:color w:val="auto"/>
        </w:rPr>
        <w:t>B</w:t>
      </w:r>
      <w:r w:rsidRPr="00676CBB">
        <w:rPr>
          <w:color w:val="auto"/>
        </w:rPr>
        <w:t>:</w:t>
      </w:r>
      <w:r w:rsidR="00777A7E">
        <w:rPr>
          <w:color w:val="auto"/>
        </w:rPr>
        <w:t xml:space="preserve"> </w:t>
      </w:r>
      <w:r w:rsidRPr="00676CBB">
        <w:rPr>
          <w:color w:val="auto"/>
        </w:rPr>
        <w:t>WIOA MOU PROVISIONS CHECKLIST</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14:paraId="5747ACF0" w14:textId="4B42357F" w:rsidR="00295242" w:rsidRPr="00CD00D4" w:rsidRDefault="00295242" w:rsidP="00295242">
      <w:pPr>
        <w:rPr>
          <w:rFonts w:eastAsia="Arial Unicode MS"/>
          <w:bdr w:val="nil"/>
        </w:rPr>
      </w:pPr>
      <w:r w:rsidRPr="00CD00D4">
        <w:rPr>
          <w:rFonts w:eastAsia="Arial Unicode MS"/>
          <w:i/>
          <w:bdr w:val="nil"/>
        </w:rPr>
        <w:t>Note</w:t>
      </w:r>
      <w:r w:rsidRPr="00CD00D4">
        <w:rPr>
          <w:rFonts w:eastAsia="Arial Unicode MS"/>
          <w:bdr w:val="nil"/>
        </w:rPr>
        <w:t>:</w:t>
      </w:r>
      <w:r w:rsidR="005124A4">
        <w:rPr>
          <w:rFonts w:eastAsia="Arial Unicode MS"/>
          <w:bdr w:val="nil"/>
        </w:rPr>
        <w:t xml:space="preserve"> </w:t>
      </w:r>
      <w:r w:rsidR="00C92078">
        <w:rPr>
          <w:rFonts w:eastAsia="Arial Unicode MS"/>
          <w:bdr w:val="nil"/>
        </w:rPr>
        <w:t xml:space="preserve">The information </w:t>
      </w:r>
      <w:r w:rsidR="009E23B7">
        <w:rPr>
          <w:rFonts w:eastAsia="Arial Unicode MS"/>
          <w:bdr w:val="nil"/>
        </w:rPr>
        <w:t xml:space="preserve">in this appendix </w:t>
      </w:r>
      <w:r w:rsidR="00C92078">
        <w:rPr>
          <w:rFonts w:eastAsia="Arial Unicode MS"/>
          <w:bdr w:val="nil"/>
        </w:rPr>
        <w:t xml:space="preserve">is offered as </w:t>
      </w:r>
      <w:r w:rsidR="007828AF">
        <w:rPr>
          <w:rFonts w:eastAsia="Arial Unicode MS"/>
          <w:bdr w:val="nil"/>
        </w:rPr>
        <w:t xml:space="preserve">a set of </w:t>
      </w:r>
      <w:r w:rsidR="00C92078">
        <w:rPr>
          <w:rFonts w:eastAsia="Arial Unicode MS"/>
          <w:bdr w:val="nil"/>
        </w:rPr>
        <w:t>best practice</w:t>
      </w:r>
      <w:r w:rsidR="007828AF">
        <w:rPr>
          <w:rFonts w:eastAsia="Arial Unicode MS"/>
          <w:bdr w:val="nil"/>
        </w:rPr>
        <w:t>s</w:t>
      </w:r>
      <w:r w:rsidR="009E23B7">
        <w:rPr>
          <w:rFonts w:eastAsia="Arial Unicode MS"/>
          <w:bdr w:val="nil"/>
        </w:rPr>
        <w:t xml:space="preserve">. </w:t>
      </w:r>
      <w:r w:rsidR="00C92078">
        <w:t>L</w:t>
      </w:r>
      <w:r w:rsidR="00C92078" w:rsidRPr="002D413F">
        <w:t>ocal Workforce Development Boards (</w:t>
      </w:r>
      <w:r w:rsidR="00C92078" w:rsidRPr="00CD00D4">
        <w:rPr>
          <w:rFonts w:eastAsia="Arial Unicode MS"/>
          <w:bdr w:val="nil"/>
        </w:rPr>
        <w:t>Boards</w:t>
      </w:r>
      <w:r w:rsidR="00C92078">
        <w:rPr>
          <w:rFonts w:eastAsia="Arial Unicode MS"/>
          <w:bdr w:val="nil"/>
        </w:rPr>
        <w:t>)</w:t>
      </w:r>
      <w:r w:rsidR="00C92078" w:rsidRPr="00CD00D4">
        <w:rPr>
          <w:rFonts w:eastAsia="Arial Unicode MS"/>
          <w:bdr w:val="nil"/>
        </w:rPr>
        <w:t xml:space="preserve"> </w:t>
      </w:r>
      <w:r w:rsidR="0070773D">
        <w:rPr>
          <w:rFonts w:eastAsia="Arial Unicode MS"/>
          <w:bdr w:val="nil"/>
        </w:rPr>
        <w:t>may choose to use</w:t>
      </w:r>
      <w:r w:rsidR="009E23B7">
        <w:rPr>
          <w:rFonts w:eastAsia="Arial Unicode MS"/>
          <w:bdr w:val="nil"/>
        </w:rPr>
        <w:t xml:space="preserve"> </w:t>
      </w:r>
      <w:r w:rsidR="007828AF">
        <w:rPr>
          <w:rFonts w:eastAsia="Arial Unicode MS"/>
          <w:bdr w:val="nil"/>
        </w:rPr>
        <w:t>this information</w:t>
      </w:r>
      <w:r w:rsidR="009E23B7">
        <w:rPr>
          <w:rFonts w:eastAsia="Arial Unicode MS"/>
          <w:bdr w:val="nil"/>
        </w:rPr>
        <w:t xml:space="preserve"> </w:t>
      </w:r>
      <w:r w:rsidR="00C92078">
        <w:rPr>
          <w:rFonts w:eastAsia="Arial Unicode MS"/>
          <w:bdr w:val="nil"/>
        </w:rPr>
        <w:t>t</w:t>
      </w:r>
      <w:r w:rsidR="00C92078" w:rsidRPr="00CD00D4">
        <w:rPr>
          <w:rFonts w:eastAsia="Arial Unicode MS"/>
          <w:bdr w:val="nil"/>
        </w:rPr>
        <w:t>o meet statutory requirement</w:t>
      </w:r>
      <w:r w:rsidR="00C92078">
        <w:rPr>
          <w:rFonts w:eastAsia="Arial Unicode MS"/>
          <w:bdr w:val="nil"/>
        </w:rPr>
        <w:t>s when developing</w:t>
      </w:r>
      <w:r w:rsidR="0070773D">
        <w:rPr>
          <w:rFonts w:eastAsia="Arial Unicode MS"/>
          <w:bdr w:val="nil"/>
        </w:rPr>
        <w:t xml:space="preserve"> their</w:t>
      </w:r>
      <w:r w:rsidR="00C92078" w:rsidRPr="00CD00D4">
        <w:rPr>
          <w:rFonts w:eastAsia="Arial Unicode MS"/>
          <w:bdr w:val="nil"/>
        </w:rPr>
        <w:t xml:space="preserve"> local </w:t>
      </w:r>
      <w:r w:rsidR="00C92078">
        <w:rPr>
          <w:rFonts w:eastAsia="Arial Unicode MS"/>
          <w:bdr w:val="nil"/>
        </w:rPr>
        <w:t>m</w:t>
      </w:r>
      <w:r w:rsidR="00C92078">
        <w:t>emoranda of understanding (</w:t>
      </w:r>
      <w:r w:rsidR="00C92078" w:rsidRPr="00CD00D4">
        <w:rPr>
          <w:rFonts w:eastAsia="Arial Unicode MS"/>
          <w:bdr w:val="nil"/>
        </w:rPr>
        <w:t>MOUs</w:t>
      </w:r>
      <w:r w:rsidR="00C92078">
        <w:rPr>
          <w:rFonts w:eastAsia="Arial Unicode MS"/>
          <w:bdr w:val="nil"/>
        </w:rPr>
        <w:t>)</w:t>
      </w:r>
      <w:r w:rsidR="009E23B7">
        <w:rPr>
          <w:rFonts w:eastAsia="Arial Unicode MS"/>
          <w:bdr w:val="nil"/>
        </w:rPr>
        <w:t xml:space="preserve">. </w:t>
      </w:r>
    </w:p>
    <w:p w14:paraId="04814423" w14:textId="13B1FAB7" w:rsidR="00295242" w:rsidRPr="00676CBB" w:rsidRDefault="00295242" w:rsidP="00676CBB">
      <w:pPr>
        <w:pStyle w:val="Heading2"/>
      </w:pPr>
      <w:bookmarkStart w:id="477" w:name="_Toc481059989"/>
      <w:bookmarkStart w:id="478" w:name="_Toc481143189"/>
      <w:bookmarkStart w:id="479" w:name="_Toc482025526"/>
      <w:bookmarkStart w:id="480" w:name="_Toc482684656"/>
      <w:bookmarkStart w:id="481" w:name="_Toc483322153"/>
      <w:bookmarkStart w:id="482" w:name="_Toc357266120"/>
      <w:bookmarkStart w:id="483" w:name="_Toc357266738"/>
      <w:bookmarkStart w:id="484" w:name="_Toc483463848"/>
      <w:bookmarkStart w:id="485" w:name="_Toc483497459"/>
      <w:bookmarkStart w:id="486" w:name="_Toc483498215"/>
      <w:bookmarkStart w:id="487" w:name="_Toc357422278"/>
      <w:bookmarkStart w:id="488" w:name="_Toc357423930"/>
      <w:bookmarkStart w:id="489" w:name="_Toc357424196"/>
      <w:bookmarkStart w:id="490" w:name="_Toc357440791"/>
      <w:bookmarkStart w:id="491" w:name="_Toc357453903"/>
      <w:bookmarkStart w:id="492" w:name="_Toc357684923"/>
      <w:bookmarkStart w:id="493" w:name="_Toc357685247"/>
      <w:bookmarkStart w:id="494" w:name="_Toc357685336"/>
      <w:bookmarkStart w:id="495" w:name="_Toc357687834"/>
      <w:bookmarkStart w:id="496" w:name="_Toc357695874"/>
      <w:bookmarkStart w:id="497" w:name="_Toc483893443"/>
      <w:bookmarkStart w:id="498" w:name="_Toc483893577"/>
      <w:bookmarkStart w:id="499" w:name="_Toc483894482"/>
      <w:bookmarkStart w:id="500" w:name="_Toc483894647"/>
      <w:bookmarkStart w:id="501" w:name="_Toc483894709"/>
      <w:bookmarkStart w:id="502" w:name="_Toc484071359"/>
      <w:bookmarkStart w:id="503" w:name="_Toc487209050"/>
      <w:bookmarkStart w:id="504" w:name="_Toc24618761"/>
      <w:r w:rsidRPr="00676CBB">
        <w:t>T</w:t>
      </w:r>
      <w:r w:rsidR="00676CBB">
        <w:t>EXAS WORKFORCE SYSTEM SERVICES</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r w:rsidRPr="00676CBB">
        <w:t xml:space="preserve"> </w:t>
      </w:r>
    </w:p>
    <w:p w14:paraId="4CADD4B3" w14:textId="460ED6E4" w:rsidR="00295242" w:rsidRPr="00295242" w:rsidRDefault="002537A9" w:rsidP="000E7602">
      <w:pPr>
        <w:spacing w:after="120"/>
        <w:rPr>
          <w:rFonts w:eastAsia="Arial Unicode MS"/>
          <w:i/>
          <w:bdr w:val="nil"/>
        </w:rPr>
      </w:pPr>
      <w:r>
        <w:rPr>
          <w:rFonts w:eastAsia="Arial Unicode MS"/>
          <w:i/>
          <w:color w:val="000000"/>
          <w:bdr w:val="nil"/>
        </w:rPr>
        <w:t xml:space="preserve">As required by </w:t>
      </w:r>
      <w:r w:rsidR="00E52FDE" w:rsidRPr="00295242">
        <w:rPr>
          <w:rFonts w:eastAsia="Arial Unicode MS"/>
          <w:i/>
          <w:bdr w:val="nil"/>
        </w:rPr>
        <w:t>§121(c)(2)(A)(i)</w:t>
      </w:r>
      <w:r w:rsidR="00E52FDE">
        <w:rPr>
          <w:rFonts w:eastAsia="Arial Unicode MS"/>
          <w:i/>
          <w:bdr w:val="nil"/>
        </w:rPr>
        <w:t xml:space="preserve"> of the </w:t>
      </w:r>
      <w:r w:rsidR="00E52FDE" w:rsidRPr="00E52FDE">
        <w:rPr>
          <w:i/>
        </w:rPr>
        <w:t xml:space="preserve">Workforce Innovation and Opportunity Act </w:t>
      </w:r>
      <w:r w:rsidR="00E52FDE" w:rsidRPr="008D77E8">
        <w:t>(</w:t>
      </w:r>
      <w:r w:rsidRPr="00295242">
        <w:rPr>
          <w:rFonts w:eastAsia="Arial Unicode MS"/>
          <w:i/>
          <w:color w:val="000000"/>
          <w:bdr w:val="nil"/>
        </w:rPr>
        <w:t>WIOA</w:t>
      </w:r>
      <w:r w:rsidR="00E52FDE">
        <w:rPr>
          <w:rFonts w:eastAsia="Arial Unicode MS"/>
          <w:i/>
          <w:color w:val="000000"/>
          <w:bdr w:val="nil"/>
        </w:rPr>
        <w:t>)</w:t>
      </w:r>
      <w:r w:rsidR="00295242" w:rsidRPr="00295242">
        <w:rPr>
          <w:rFonts w:eastAsia="Arial Unicode MS"/>
          <w:i/>
          <w:bdr w:val="nil"/>
        </w:rPr>
        <w:t>, describe the services to be provided through the Texas workforce system, including the manner in which the services will be coordinated and delivered.</w:t>
      </w:r>
    </w:p>
    <w:p w14:paraId="13A5F4BC" w14:textId="1FDF1FF8" w:rsidR="00295242" w:rsidRPr="00295242" w:rsidRDefault="00F6050F" w:rsidP="00295242">
      <w:pPr>
        <w:rPr>
          <w:rFonts w:eastAsia="Arial Unicode MS"/>
          <w:bdr w:val="nil"/>
        </w:rPr>
      </w:pPr>
      <w:r>
        <w:rPr>
          <w:rFonts w:eastAsia="Arial Unicode MS"/>
          <w:bdr w:val="nil"/>
        </w:rPr>
        <w:t>B</w:t>
      </w:r>
      <w:r w:rsidR="008A40F5">
        <w:rPr>
          <w:rFonts w:eastAsia="Arial Unicode MS"/>
          <w:bdr w:val="nil"/>
        </w:rPr>
        <w:t>est practice</w:t>
      </w:r>
      <w:r w:rsidR="007828AF">
        <w:rPr>
          <w:rFonts w:eastAsia="Arial Unicode MS"/>
          <w:bdr w:val="nil"/>
        </w:rPr>
        <w:t>s</w:t>
      </w:r>
      <w:r w:rsidR="00CA359C">
        <w:rPr>
          <w:rFonts w:eastAsia="Arial Unicode MS"/>
          <w:bdr w:val="nil"/>
        </w:rPr>
        <w:t xml:space="preserve"> for describing </w:t>
      </w:r>
      <w:r>
        <w:rPr>
          <w:rFonts w:eastAsia="Arial Unicode MS"/>
          <w:bdr w:val="nil"/>
        </w:rPr>
        <w:t xml:space="preserve">the </w:t>
      </w:r>
      <w:r w:rsidR="007828AF">
        <w:rPr>
          <w:rFonts w:eastAsia="Arial Unicode MS"/>
          <w:bdr w:val="nil"/>
        </w:rPr>
        <w:t xml:space="preserve">workforce system </w:t>
      </w:r>
      <w:r>
        <w:rPr>
          <w:rFonts w:eastAsia="Arial Unicode MS"/>
          <w:bdr w:val="nil"/>
        </w:rPr>
        <w:t xml:space="preserve">services </w:t>
      </w:r>
      <w:r w:rsidR="007828AF">
        <w:rPr>
          <w:rFonts w:eastAsia="Arial Unicode MS"/>
          <w:bdr w:val="nil"/>
        </w:rPr>
        <w:t>are</w:t>
      </w:r>
      <w:r w:rsidR="008A40F5">
        <w:rPr>
          <w:rFonts w:eastAsia="Arial Unicode MS"/>
          <w:bdr w:val="nil"/>
        </w:rPr>
        <w:t xml:space="preserve"> </w:t>
      </w:r>
      <w:r w:rsidR="00E352F6">
        <w:rPr>
          <w:rFonts w:eastAsia="Arial Unicode MS"/>
          <w:bdr w:val="nil"/>
        </w:rPr>
        <w:t>as follows</w:t>
      </w:r>
      <w:r w:rsidR="00295242" w:rsidRPr="00295242">
        <w:rPr>
          <w:rFonts w:eastAsia="Arial Unicode MS"/>
          <w:bdr w:val="nil"/>
        </w:rPr>
        <w:t>:</w:t>
      </w:r>
    </w:p>
    <w:p w14:paraId="60AA924F" w14:textId="1D51519A" w:rsidR="00295242" w:rsidRPr="00295242" w:rsidRDefault="00BB4F1C" w:rsidP="002A085B">
      <w:pPr>
        <w:widowControl w:val="0"/>
        <w:numPr>
          <w:ilvl w:val="0"/>
          <w:numId w:val="9"/>
        </w:numPr>
        <w:autoSpaceDE w:val="0"/>
        <w:autoSpaceDN w:val="0"/>
        <w:adjustRightInd w:val="0"/>
        <w:rPr>
          <w:rFonts w:eastAsia="Arial Unicode MS"/>
          <w:bdr w:val="nil"/>
        </w:rPr>
      </w:pPr>
      <w:r>
        <w:rPr>
          <w:rFonts w:eastAsia="Arial Unicode MS"/>
          <w:bdr w:val="nil"/>
        </w:rPr>
        <w:t>I</w:t>
      </w:r>
      <w:r w:rsidR="00295242" w:rsidRPr="00295242">
        <w:rPr>
          <w:rFonts w:eastAsia="Arial Unicode MS"/>
          <w:bdr w:val="nil"/>
        </w:rPr>
        <w:t>dentify each</w:t>
      </w:r>
      <w:r w:rsidR="007828AF">
        <w:rPr>
          <w:rFonts w:eastAsia="Arial Unicode MS"/>
          <w:bdr w:val="nil"/>
        </w:rPr>
        <w:t xml:space="preserve"> workforce</w:t>
      </w:r>
      <w:r w:rsidR="00295242" w:rsidRPr="00295242">
        <w:rPr>
          <w:rFonts w:eastAsia="Arial Unicode MS"/>
          <w:bdr w:val="nil"/>
        </w:rPr>
        <w:t xml:space="preserve"> partner included in the MOU</w:t>
      </w:r>
      <w:r w:rsidR="00DF79D0">
        <w:rPr>
          <w:rFonts w:eastAsia="Arial Unicode MS"/>
          <w:bdr w:val="nil"/>
        </w:rPr>
        <w:t>.</w:t>
      </w:r>
    </w:p>
    <w:p w14:paraId="0ABBBB84" w14:textId="53B43312" w:rsidR="00295242" w:rsidRPr="00295242" w:rsidRDefault="00BB4F1C" w:rsidP="002A085B">
      <w:pPr>
        <w:widowControl w:val="0"/>
        <w:numPr>
          <w:ilvl w:val="0"/>
          <w:numId w:val="9"/>
        </w:numPr>
        <w:autoSpaceDE w:val="0"/>
        <w:autoSpaceDN w:val="0"/>
        <w:adjustRightInd w:val="0"/>
        <w:rPr>
          <w:rFonts w:eastAsia="Arial Unicode MS"/>
        </w:rPr>
      </w:pPr>
      <w:r>
        <w:rPr>
          <w:rFonts w:eastAsia="Arial Unicode MS"/>
        </w:rPr>
        <w:t>D</w:t>
      </w:r>
      <w:r w:rsidR="00295242" w:rsidRPr="00295242">
        <w:rPr>
          <w:rFonts w:eastAsia="Arial Unicode MS"/>
        </w:rPr>
        <w:t xml:space="preserve">escribe the </w:t>
      </w:r>
      <w:r w:rsidR="007828AF">
        <w:rPr>
          <w:rFonts w:eastAsia="Arial Unicode MS"/>
        </w:rPr>
        <w:t xml:space="preserve">workforce </w:t>
      </w:r>
      <w:r w:rsidR="00295242" w:rsidRPr="00295242">
        <w:rPr>
          <w:rFonts w:eastAsia="Arial Unicode MS"/>
        </w:rPr>
        <w:t>system</w:t>
      </w:r>
      <w:r w:rsidR="002537A9">
        <w:rPr>
          <w:rFonts w:eastAsia="Arial Unicode MS"/>
        </w:rPr>
        <w:t>’s</w:t>
      </w:r>
      <w:r w:rsidR="00295242" w:rsidRPr="00295242">
        <w:rPr>
          <w:rFonts w:eastAsia="Arial Unicode MS"/>
        </w:rPr>
        <w:t xml:space="preserve"> design</w:t>
      </w:r>
      <w:r w:rsidR="00DF79D0">
        <w:rPr>
          <w:rFonts w:eastAsia="Arial Unicode MS"/>
        </w:rPr>
        <w:t>.</w:t>
      </w:r>
    </w:p>
    <w:p w14:paraId="5F15701F" w14:textId="10A5FFA4" w:rsidR="00295242" w:rsidRPr="00295242" w:rsidRDefault="00BB4F1C" w:rsidP="002A085B">
      <w:pPr>
        <w:widowControl w:val="0"/>
        <w:numPr>
          <w:ilvl w:val="0"/>
          <w:numId w:val="10"/>
        </w:numPr>
        <w:autoSpaceDE w:val="0"/>
        <w:autoSpaceDN w:val="0"/>
        <w:adjustRightInd w:val="0"/>
        <w:rPr>
          <w:rFonts w:eastAsia="Arial Unicode MS"/>
          <w:bdr w:val="nil"/>
        </w:rPr>
      </w:pPr>
      <w:r>
        <w:rPr>
          <w:rFonts w:eastAsia="Arial Unicode MS"/>
          <w:bdr w:val="nil"/>
        </w:rPr>
        <w:t>I</w:t>
      </w:r>
      <w:r w:rsidR="00295242" w:rsidRPr="00295242">
        <w:rPr>
          <w:rFonts w:eastAsia="Arial Unicode MS"/>
          <w:bdr w:val="nil"/>
        </w:rPr>
        <w:t xml:space="preserve">dentify </w:t>
      </w:r>
      <w:r w:rsidR="00DF79D0">
        <w:rPr>
          <w:rFonts w:eastAsia="Arial Unicode MS"/>
          <w:bdr w:val="nil"/>
        </w:rPr>
        <w:t xml:space="preserve">the </w:t>
      </w:r>
      <w:r w:rsidR="007828AF">
        <w:rPr>
          <w:rFonts w:eastAsia="Arial Unicode MS"/>
          <w:bdr w:val="nil"/>
        </w:rPr>
        <w:t xml:space="preserve">workforce </w:t>
      </w:r>
      <w:r w:rsidR="00295242" w:rsidRPr="00295242">
        <w:rPr>
          <w:rFonts w:eastAsia="Arial Unicode MS"/>
          <w:bdr w:val="nil"/>
        </w:rPr>
        <w:t>system</w:t>
      </w:r>
      <w:r w:rsidR="002537A9">
        <w:rPr>
          <w:rFonts w:eastAsia="Arial Unicode MS"/>
          <w:bdr w:val="nil"/>
        </w:rPr>
        <w:t>’s</w:t>
      </w:r>
      <w:r w:rsidR="00295242" w:rsidRPr="00295242">
        <w:rPr>
          <w:rFonts w:eastAsia="Arial Unicode MS"/>
          <w:bdr w:val="nil"/>
        </w:rPr>
        <w:t xml:space="preserve"> services, including career services applicable to </w:t>
      </w:r>
      <w:r w:rsidR="007828AF">
        <w:rPr>
          <w:rFonts w:eastAsia="Arial Unicode MS"/>
          <w:bdr w:val="nil"/>
        </w:rPr>
        <w:t xml:space="preserve">workforce </w:t>
      </w:r>
      <w:r w:rsidR="00295242" w:rsidRPr="00295242">
        <w:rPr>
          <w:rFonts w:eastAsia="Arial Unicode MS"/>
          <w:bdr w:val="nil"/>
        </w:rPr>
        <w:t>partners</w:t>
      </w:r>
      <w:r w:rsidR="00DF79D0">
        <w:rPr>
          <w:rFonts w:eastAsia="Arial Unicode MS"/>
          <w:bdr w:val="nil"/>
        </w:rPr>
        <w:t>.</w:t>
      </w:r>
    </w:p>
    <w:p w14:paraId="547B45CE" w14:textId="4B4CFE0F" w:rsidR="00295242" w:rsidRPr="00295242" w:rsidRDefault="00BB4F1C" w:rsidP="002A085B">
      <w:pPr>
        <w:widowControl w:val="0"/>
        <w:numPr>
          <w:ilvl w:val="0"/>
          <w:numId w:val="9"/>
        </w:numPr>
        <w:autoSpaceDE w:val="0"/>
        <w:autoSpaceDN w:val="0"/>
        <w:adjustRightInd w:val="0"/>
        <w:rPr>
          <w:rFonts w:eastAsia="Arial Unicode MS"/>
          <w:bdr w:val="nil"/>
        </w:rPr>
      </w:pPr>
      <w:r>
        <w:rPr>
          <w:rFonts w:eastAsia="Arial Unicode MS"/>
          <w:bdr w:val="nil"/>
        </w:rPr>
        <w:t>I</w:t>
      </w:r>
      <w:r w:rsidR="00295242" w:rsidRPr="00295242">
        <w:rPr>
          <w:rFonts w:eastAsia="Arial Unicode MS"/>
          <w:bdr w:val="nil"/>
        </w:rPr>
        <w:t xml:space="preserve">dentify and describe </w:t>
      </w:r>
      <w:r w:rsidR="00F6050F">
        <w:rPr>
          <w:rFonts w:eastAsia="Arial Unicode MS"/>
          <w:bdr w:val="nil"/>
        </w:rPr>
        <w:t xml:space="preserve">the </w:t>
      </w:r>
      <w:r w:rsidR="007828AF">
        <w:rPr>
          <w:rFonts w:eastAsia="Arial Unicode MS"/>
          <w:bdr w:val="nil"/>
        </w:rPr>
        <w:t xml:space="preserve">workforce </w:t>
      </w:r>
      <w:r w:rsidR="00295242" w:rsidRPr="00295242">
        <w:rPr>
          <w:rFonts w:eastAsia="Arial Unicode MS"/>
          <w:bdr w:val="nil"/>
        </w:rPr>
        <w:t>system</w:t>
      </w:r>
      <w:r w:rsidR="00F6050F">
        <w:rPr>
          <w:rFonts w:eastAsia="Arial Unicode MS"/>
          <w:bdr w:val="nil"/>
        </w:rPr>
        <w:t>’s</w:t>
      </w:r>
      <w:r w:rsidR="00295242" w:rsidRPr="00295242">
        <w:rPr>
          <w:rFonts w:eastAsia="Arial Unicode MS"/>
          <w:bdr w:val="nil"/>
        </w:rPr>
        <w:t xml:space="preserve"> customers</w:t>
      </w:r>
      <w:r w:rsidR="00DF79D0">
        <w:rPr>
          <w:rFonts w:eastAsia="Arial Unicode MS"/>
          <w:bdr w:val="nil"/>
        </w:rPr>
        <w:t>.</w:t>
      </w:r>
    </w:p>
    <w:p w14:paraId="1831C2EF" w14:textId="63BB6A3A" w:rsidR="00295242" w:rsidRPr="00295242" w:rsidRDefault="00BB4F1C" w:rsidP="002A085B">
      <w:pPr>
        <w:widowControl w:val="0"/>
        <w:numPr>
          <w:ilvl w:val="0"/>
          <w:numId w:val="9"/>
        </w:numPr>
        <w:autoSpaceDE w:val="0"/>
        <w:autoSpaceDN w:val="0"/>
        <w:adjustRightInd w:val="0"/>
        <w:rPr>
          <w:rFonts w:eastAsia="Arial Unicode MS"/>
          <w:bdr w:val="nil"/>
        </w:rPr>
      </w:pPr>
      <w:r>
        <w:rPr>
          <w:rFonts w:eastAsia="Arial Unicode MS"/>
          <w:bdr w:val="nil"/>
        </w:rPr>
        <w:t>D</w:t>
      </w:r>
      <w:r w:rsidR="00295242" w:rsidRPr="00295242">
        <w:rPr>
          <w:rFonts w:eastAsia="Arial Unicode MS"/>
          <w:bdr w:val="nil"/>
        </w:rPr>
        <w:t xml:space="preserve">escribe each </w:t>
      </w:r>
      <w:r w:rsidR="007828AF">
        <w:rPr>
          <w:rFonts w:eastAsia="Arial Unicode MS"/>
          <w:bdr w:val="nil"/>
        </w:rPr>
        <w:t xml:space="preserve">workforce </w:t>
      </w:r>
      <w:r w:rsidR="00295242" w:rsidRPr="00295242">
        <w:rPr>
          <w:rFonts w:eastAsia="Arial Unicode MS"/>
          <w:bdr w:val="nil"/>
        </w:rPr>
        <w:t>partner’s responsibilities.</w:t>
      </w:r>
    </w:p>
    <w:p w14:paraId="2B22648C" w14:textId="60C698A5" w:rsidR="00295242" w:rsidRPr="00676CBB" w:rsidRDefault="00295242" w:rsidP="00676CBB">
      <w:pPr>
        <w:pStyle w:val="Heading2"/>
      </w:pPr>
      <w:bookmarkStart w:id="505" w:name="_Toc481059990"/>
      <w:bookmarkStart w:id="506" w:name="_Toc481143190"/>
      <w:bookmarkStart w:id="507" w:name="_Toc482025527"/>
      <w:bookmarkStart w:id="508" w:name="_Toc482684657"/>
      <w:bookmarkStart w:id="509" w:name="_Toc483322154"/>
      <w:bookmarkStart w:id="510" w:name="_Toc357266121"/>
      <w:bookmarkStart w:id="511" w:name="_Toc357266739"/>
      <w:bookmarkStart w:id="512" w:name="_Toc483463849"/>
      <w:bookmarkStart w:id="513" w:name="_Toc483497460"/>
      <w:bookmarkStart w:id="514" w:name="_Toc483498216"/>
      <w:bookmarkStart w:id="515" w:name="_Toc357422279"/>
      <w:bookmarkStart w:id="516" w:name="_Toc357423931"/>
      <w:bookmarkStart w:id="517" w:name="_Toc357424197"/>
      <w:bookmarkStart w:id="518" w:name="_Toc357440792"/>
      <w:bookmarkStart w:id="519" w:name="_Toc357453904"/>
      <w:bookmarkStart w:id="520" w:name="_Toc357684924"/>
      <w:bookmarkStart w:id="521" w:name="_Toc357685248"/>
      <w:bookmarkStart w:id="522" w:name="_Toc357685337"/>
      <w:bookmarkStart w:id="523" w:name="_Toc357687835"/>
      <w:bookmarkStart w:id="524" w:name="_Toc357695875"/>
      <w:bookmarkStart w:id="525" w:name="_Toc483893444"/>
      <w:bookmarkStart w:id="526" w:name="_Toc483893578"/>
      <w:bookmarkStart w:id="527" w:name="_Toc483894483"/>
      <w:bookmarkStart w:id="528" w:name="_Toc483894648"/>
      <w:bookmarkStart w:id="529" w:name="_Toc483894710"/>
      <w:bookmarkStart w:id="530" w:name="_Toc484071360"/>
      <w:bookmarkStart w:id="531" w:name="_Toc487209051"/>
      <w:bookmarkStart w:id="532" w:name="_Toc24618762"/>
      <w:r w:rsidRPr="00676CBB">
        <w:t>F</w:t>
      </w:r>
      <w:r w:rsidR="00676CBB">
        <w:t>UNDING TEXAS WORKFORCE SYSTEM SERVICES AND OPERATING COSTS</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58B2D8BA" w14:textId="6CF26E8B" w:rsidR="00295242" w:rsidRPr="00295242" w:rsidRDefault="002537A9" w:rsidP="000E7602">
      <w:pPr>
        <w:pBdr>
          <w:top w:val="nil"/>
          <w:left w:val="nil"/>
          <w:bottom w:val="nil"/>
          <w:right w:val="nil"/>
          <w:between w:val="nil"/>
          <w:bar w:val="nil"/>
        </w:pBdr>
        <w:spacing w:after="120"/>
        <w:rPr>
          <w:rFonts w:eastAsia="Arial Unicode MS"/>
          <w:b/>
          <w:i/>
          <w:color w:val="000000"/>
          <w:bdr w:val="nil"/>
        </w:rPr>
      </w:pPr>
      <w:r>
        <w:rPr>
          <w:rFonts w:eastAsia="Arial Unicode MS"/>
          <w:i/>
          <w:color w:val="000000"/>
          <w:bdr w:val="nil"/>
        </w:rPr>
        <w:t xml:space="preserve">As required by </w:t>
      </w:r>
      <w:r w:rsidRPr="00295242">
        <w:rPr>
          <w:rFonts w:eastAsia="Arial Unicode MS"/>
          <w:i/>
          <w:color w:val="000000"/>
          <w:bdr w:val="nil"/>
        </w:rPr>
        <w:t xml:space="preserve">WIOA </w:t>
      </w:r>
      <w:r w:rsidR="00295242" w:rsidRPr="00295242">
        <w:rPr>
          <w:rFonts w:eastAsia="Arial Unicode MS"/>
          <w:i/>
          <w:bdr w:val="nil"/>
        </w:rPr>
        <w:t>§</w:t>
      </w:r>
      <w:r w:rsidR="00295242" w:rsidRPr="00295242">
        <w:rPr>
          <w:rFonts w:eastAsia="Arial Unicode MS"/>
          <w:i/>
          <w:color w:val="000000"/>
          <w:bdr w:val="nil"/>
        </w:rPr>
        <w:t>121(c)(2)(A)(ii), describe how</w:t>
      </w:r>
      <w:r w:rsidR="007E1AF2">
        <w:rPr>
          <w:rFonts w:eastAsia="Arial Unicode MS"/>
          <w:i/>
          <w:color w:val="000000"/>
          <w:bdr w:val="nil"/>
        </w:rPr>
        <w:t xml:space="preserve"> </w:t>
      </w:r>
      <w:r w:rsidR="00FA3125">
        <w:rPr>
          <w:rFonts w:eastAsia="Arial Unicode MS"/>
          <w:i/>
          <w:color w:val="000000"/>
          <w:bdr w:val="nil"/>
        </w:rPr>
        <w:t>Texas workforce system services and operating costs will be funded</w:t>
      </w:r>
      <w:r w:rsidR="00DF25E9">
        <w:rPr>
          <w:rFonts w:eastAsia="Arial Unicode MS"/>
          <w:i/>
          <w:color w:val="000000"/>
          <w:bdr w:val="nil"/>
        </w:rPr>
        <w:t xml:space="preserve"> to provide a </w:t>
      </w:r>
      <w:r w:rsidR="007E1AF2" w:rsidRPr="00295242">
        <w:rPr>
          <w:rFonts w:eastAsia="Arial Unicode MS"/>
          <w:i/>
          <w:color w:val="000000"/>
          <w:bdr w:val="nil"/>
        </w:rPr>
        <w:t>stabl</w:t>
      </w:r>
      <w:r w:rsidR="007E1AF2">
        <w:rPr>
          <w:rFonts w:eastAsia="Arial Unicode MS"/>
          <w:i/>
          <w:color w:val="000000"/>
          <w:bdr w:val="nil"/>
        </w:rPr>
        <w:t>e and equitable funding</w:t>
      </w:r>
      <w:r w:rsidR="00DF25E9">
        <w:rPr>
          <w:rFonts w:eastAsia="Arial Unicode MS"/>
          <w:i/>
          <w:color w:val="000000"/>
          <w:bdr w:val="nil"/>
        </w:rPr>
        <w:t xml:space="preserve"> stream for ongoing Texas workforce system operations and the funding of Workforce Solutions </w:t>
      </w:r>
      <w:r w:rsidR="007F4239">
        <w:rPr>
          <w:rFonts w:eastAsia="Arial Unicode MS"/>
          <w:i/>
          <w:color w:val="000000"/>
          <w:bdr w:val="nil"/>
        </w:rPr>
        <w:t xml:space="preserve">Offices’ infrastructure costs. </w:t>
      </w:r>
      <w:r w:rsidR="00DF25E9">
        <w:rPr>
          <w:rFonts w:eastAsia="Arial Unicode MS"/>
          <w:i/>
          <w:color w:val="000000"/>
          <w:bdr w:val="nil"/>
        </w:rPr>
        <w:t>Texas workforce system services and operating costs may be funded through cash, noncash, and third-party in-kind contributions (fairly evaluated), which may include</w:t>
      </w:r>
      <w:r w:rsidR="007E1AF2">
        <w:rPr>
          <w:rFonts w:eastAsia="Arial Unicode MS"/>
          <w:i/>
          <w:color w:val="000000"/>
          <w:bdr w:val="nil"/>
        </w:rPr>
        <w:t xml:space="preserve"> </w:t>
      </w:r>
      <w:r w:rsidR="00295242" w:rsidRPr="00295242">
        <w:rPr>
          <w:rFonts w:eastAsia="Arial Unicode MS"/>
          <w:i/>
          <w:color w:val="000000"/>
          <w:bdr w:val="nil"/>
        </w:rPr>
        <w:t>funding from philanthropic organizations or other private entities, or through other alternative financing options</w:t>
      </w:r>
      <w:r w:rsidR="00DF25E9">
        <w:rPr>
          <w:rFonts w:eastAsia="Arial Unicode MS"/>
          <w:i/>
          <w:color w:val="000000"/>
          <w:bdr w:val="nil"/>
        </w:rPr>
        <w:t>.</w:t>
      </w:r>
    </w:p>
    <w:p w14:paraId="5A21BC3D" w14:textId="6332B03C" w:rsidR="00295242" w:rsidRPr="00295242" w:rsidRDefault="00295242" w:rsidP="00295242">
      <w:pPr>
        <w:rPr>
          <w:rFonts w:eastAsia="Arial Unicode MS"/>
          <w:color w:val="000000"/>
          <w:bdr w:val="nil"/>
        </w:rPr>
      </w:pPr>
      <w:r w:rsidRPr="00295242">
        <w:rPr>
          <w:rFonts w:eastAsia="Arial Unicode MS"/>
          <w:color w:val="000000"/>
          <w:bdr w:val="nil"/>
        </w:rPr>
        <w:t>Texas workforce system services will be funded as follows:</w:t>
      </w:r>
    </w:p>
    <w:p w14:paraId="5B3F5084" w14:textId="44DA7693" w:rsidR="00295242" w:rsidRPr="00295242" w:rsidRDefault="00295242" w:rsidP="002A085B">
      <w:pPr>
        <w:widowControl w:val="0"/>
        <w:numPr>
          <w:ilvl w:val="0"/>
          <w:numId w:val="11"/>
        </w:numPr>
        <w:autoSpaceDE w:val="0"/>
        <w:autoSpaceDN w:val="0"/>
        <w:adjustRightInd w:val="0"/>
        <w:contextualSpacing/>
        <w:rPr>
          <w:rFonts w:eastAsia="Arial Unicode MS"/>
          <w:bdr w:val="nil"/>
        </w:rPr>
      </w:pPr>
      <w:r w:rsidRPr="00295242">
        <w:rPr>
          <w:rFonts w:eastAsia="Arial Unicode MS"/>
          <w:bdr w:val="nil"/>
        </w:rPr>
        <w:t>Identify the period of time in which the infrastructure funding agreement is effective, which may be a different time period from the MOU’s duration</w:t>
      </w:r>
    </w:p>
    <w:p w14:paraId="2700C86C" w14:textId="0C03CC0F" w:rsidR="00295242" w:rsidRPr="00295242" w:rsidRDefault="00295242" w:rsidP="002A085B">
      <w:pPr>
        <w:widowControl w:val="0"/>
        <w:numPr>
          <w:ilvl w:val="0"/>
          <w:numId w:val="10"/>
        </w:numPr>
        <w:autoSpaceDE w:val="0"/>
        <w:autoSpaceDN w:val="0"/>
        <w:adjustRightInd w:val="0"/>
        <w:contextualSpacing/>
        <w:rPr>
          <w:rFonts w:eastAsia="Arial Unicode MS"/>
          <w:bdr w:val="nil"/>
        </w:rPr>
      </w:pPr>
      <w:r w:rsidRPr="00295242">
        <w:rPr>
          <w:rFonts w:eastAsia="Arial Unicode MS"/>
          <w:bdr w:val="nil"/>
        </w:rPr>
        <w:t>Identify all partners participating in the infrastructure funding agreement</w:t>
      </w:r>
    </w:p>
    <w:p w14:paraId="6415A35C" w14:textId="08B80916" w:rsidR="00295242" w:rsidRPr="00295242" w:rsidRDefault="00295242" w:rsidP="002A085B">
      <w:pPr>
        <w:widowControl w:val="0"/>
        <w:numPr>
          <w:ilvl w:val="0"/>
          <w:numId w:val="10"/>
        </w:numPr>
        <w:autoSpaceDE w:val="0"/>
        <w:autoSpaceDN w:val="0"/>
        <w:adjustRightInd w:val="0"/>
        <w:contextualSpacing/>
        <w:rPr>
          <w:rFonts w:eastAsia="Arial Unicode MS"/>
          <w:bdr w:val="nil"/>
        </w:rPr>
      </w:pPr>
      <w:r w:rsidRPr="00295242">
        <w:rPr>
          <w:rFonts w:eastAsia="Arial Unicode MS"/>
          <w:bdr w:val="nil"/>
        </w:rPr>
        <w:t>Identify an infrastructure and shared services budget that will be periodically reconciled against actual costs incurred and adjusted accordingly</w:t>
      </w:r>
    </w:p>
    <w:p w14:paraId="2D28EF3E" w14:textId="174135DC" w:rsidR="00295242" w:rsidRPr="00295242" w:rsidRDefault="00295242" w:rsidP="002A085B">
      <w:pPr>
        <w:widowControl w:val="0"/>
        <w:numPr>
          <w:ilvl w:val="0"/>
          <w:numId w:val="10"/>
        </w:numPr>
        <w:autoSpaceDE w:val="0"/>
        <w:autoSpaceDN w:val="0"/>
        <w:adjustRightInd w:val="0"/>
        <w:rPr>
          <w:rFonts w:eastAsia="Arial Unicode MS"/>
          <w:bdr w:val="nil"/>
        </w:rPr>
      </w:pPr>
      <w:r w:rsidRPr="00295242">
        <w:rPr>
          <w:rFonts w:eastAsia="Arial Unicode MS"/>
          <w:bdr w:val="nil"/>
        </w:rPr>
        <w:t>Describe how shared operating and infrastructure costs will be funded by partners</w:t>
      </w:r>
    </w:p>
    <w:p w14:paraId="166EE9CE" w14:textId="2A9FD054" w:rsidR="00295242" w:rsidRPr="00295242" w:rsidRDefault="00295242" w:rsidP="002A085B">
      <w:pPr>
        <w:widowControl w:val="0"/>
        <w:numPr>
          <w:ilvl w:val="0"/>
          <w:numId w:val="10"/>
        </w:numPr>
        <w:autoSpaceDE w:val="0"/>
        <w:autoSpaceDN w:val="0"/>
        <w:adjustRightInd w:val="0"/>
        <w:rPr>
          <w:rFonts w:eastAsia="Arial Unicode MS"/>
          <w:color w:val="000000"/>
          <w:bdr w:val="nil"/>
        </w:rPr>
      </w:pPr>
      <w:r w:rsidRPr="00295242">
        <w:rPr>
          <w:rFonts w:eastAsia="Arial Unicode MS"/>
          <w:color w:val="000000"/>
          <w:bdr w:val="nil"/>
        </w:rPr>
        <w:t xml:space="preserve">Identify </w:t>
      </w:r>
      <w:r w:rsidR="002B0FD3">
        <w:rPr>
          <w:rFonts w:eastAsia="Arial Unicode MS"/>
          <w:color w:val="000000"/>
          <w:bdr w:val="nil"/>
        </w:rPr>
        <w:t xml:space="preserve">the </w:t>
      </w:r>
      <w:r w:rsidRPr="00295242">
        <w:rPr>
          <w:rFonts w:eastAsia="Arial Unicode MS"/>
          <w:color w:val="000000"/>
          <w:bdr w:val="nil"/>
        </w:rPr>
        <w:t>cash and in-kind contributions used to fund shared operating costs</w:t>
      </w:r>
    </w:p>
    <w:p w14:paraId="380C33DE" w14:textId="5007FAE2" w:rsidR="00295242" w:rsidRPr="00295242" w:rsidRDefault="00295242" w:rsidP="002A085B">
      <w:pPr>
        <w:widowControl w:val="0"/>
        <w:numPr>
          <w:ilvl w:val="0"/>
          <w:numId w:val="10"/>
        </w:numPr>
        <w:pBdr>
          <w:top w:val="nil"/>
          <w:left w:val="nil"/>
          <w:bottom w:val="nil"/>
          <w:right w:val="nil"/>
          <w:between w:val="nil"/>
          <w:bar w:val="nil"/>
        </w:pBdr>
        <w:autoSpaceDE w:val="0"/>
        <w:autoSpaceDN w:val="0"/>
        <w:adjustRightInd w:val="0"/>
        <w:rPr>
          <w:rFonts w:eastAsia="Arial Unicode MS"/>
          <w:color w:val="000000"/>
          <w:bdr w:val="nil"/>
        </w:rPr>
      </w:pPr>
      <w:r w:rsidRPr="00295242">
        <w:rPr>
          <w:rFonts w:eastAsia="Arial Unicode MS"/>
          <w:color w:val="000000"/>
          <w:bdr w:val="nil"/>
        </w:rPr>
        <w:t xml:space="preserve">Describe </w:t>
      </w:r>
      <w:r w:rsidR="002B0FD3">
        <w:rPr>
          <w:rFonts w:eastAsia="Arial Unicode MS"/>
          <w:color w:val="000000"/>
          <w:bdr w:val="nil"/>
        </w:rPr>
        <w:t xml:space="preserve">the </w:t>
      </w:r>
      <w:r w:rsidRPr="00295242">
        <w:rPr>
          <w:rFonts w:eastAsia="Arial Unicode MS"/>
          <w:color w:val="000000"/>
          <w:bdr w:val="nil"/>
        </w:rPr>
        <w:t xml:space="preserve">steps the Boards, </w:t>
      </w:r>
      <w:r w:rsidR="00D90108">
        <w:t xml:space="preserve">the </w:t>
      </w:r>
      <w:r w:rsidR="00D90108" w:rsidRPr="00B251C2">
        <w:t>chief elected officials</w:t>
      </w:r>
      <w:r w:rsidR="00D90108">
        <w:t xml:space="preserve"> (</w:t>
      </w:r>
      <w:r w:rsidRPr="00295242">
        <w:rPr>
          <w:rFonts w:eastAsia="Arial Unicode MS"/>
          <w:color w:val="000000"/>
          <w:bdr w:val="nil"/>
        </w:rPr>
        <w:t>CEOs</w:t>
      </w:r>
      <w:r w:rsidR="00D90108">
        <w:rPr>
          <w:rFonts w:eastAsia="Arial Unicode MS"/>
          <w:color w:val="000000"/>
          <w:bdr w:val="nil"/>
        </w:rPr>
        <w:t>)</w:t>
      </w:r>
      <w:r w:rsidRPr="00295242">
        <w:rPr>
          <w:rFonts w:eastAsia="Arial Unicode MS"/>
          <w:color w:val="000000"/>
          <w:bdr w:val="nil"/>
        </w:rPr>
        <w:t>, and partners use to reach a consensus, or provide an assurance that the Board, CEOs, and partners followed applicable infrastructure funding guidance</w:t>
      </w:r>
    </w:p>
    <w:p w14:paraId="472E8FAF" w14:textId="5D309E2B" w:rsidR="00295242" w:rsidRPr="00295242" w:rsidRDefault="00295242" w:rsidP="002A085B">
      <w:pPr>
        <w:widowControl w:val="0"/>
        <w:numPr>
          <w:ilvl w:val="0"/>
          <w:numId w:val="10"/>
        </w:numPr>
        <w:pBdr>
          <w:top w:val="nil"/>
          <w:left w:val="nil"/>
          <w:bottom w:val="nil"/>
          <w:right w:val="nil"/>
          <w:between w:val="nil"/>
          <w:bar w:val="nil"/>
        </w:pBdr>
        <w:autoSpaceDE w:val="0"/>
        <w:autoSpaceDN w:val="0"/>
        <w:adjustRightInd w:val="0"/>
        <w:rPr>
          <w:rFonts w:eastAsia="Arial Unicode MS"/>
          <w:color w:val="000000"/>
          <w:bdr w:val="nil"/>
        </w:rPr>
      </w:pPr>
      <w:r w:rsidRPr="00295242">
        <w:rPr>
          <w:rFonts w:eastAsia="Arial Unicode MS"/>
          <w:color w:val="000000"/>
          <w:bdr w:val="nil"/>
        </w:rPr>
        <w:t>Describe the process to be used between partners to resolve issues during the MOU’s duration when consensus cannot be reached</w:t>
      </w:r>
    </w:p>
    <w:p w14:paraId="604B03B7" w14:textId="2D30D14E" w:rsidR="00295242" w:rsidRPr="00295242" w:rsidRDefault="00295242" w:rsidP="002A085B">
      <w:pPr>
        <w:widowControl w:val="0"/>
        <w:numPr>
          <w:ilvl w:val="0"/>
          <w:numId w:val="10"/>
        </w:numPr>
        <w:pBdr>
          <w:top w:val="nil"/>
          <w:left w:val="nil"/>
          <w:bottom w:val="nil"/>
          <w:right w:val="nil"/>
          <w:between w:val="nil"/>
          <w:bar w:val="nil"/>
        </w:pBdr>
        <w:autoSpaceDE w:val="0"/>
        <w:autoSpaceDN w:val="0"/>
        <w:adjustRightInd w:val="0"/>
        <w:rPr>
          <w:rFonts w:eastAsia="Arial Unicode MS"/>
          <w:color w:val="000000"/>
          <w:bdr w:val="nil"/>
        </w:rPr>
      </w:pPr>
      <w:r w:rsidRPr="00295242">
        <w:rPr>
          <w:rFonts w:eastAsia="Arial Unicode MS"/>
          <w:color w:val="000000"/>
          <w:bdr w:val="nil"/>
        </w:rPr>
        <w:t xml:space="preserve">Describe the </w:t>
      </w:r>
      <w:r w:rsidR="002B0FD3">
        <w:rPr>
          <w:rFonts w:eastAsia="Arial Unicode MS"/>
          <w:color w:val="000000"/>
          <w:bdr w:val="nil"/>
        </w:rPr>
        <w:t xml:space="preserve">process for </w:t>
      </w:r>
      <w:r w:rsidRPr="00295242">
        <w:rPr>
          <w:rFonts w:eastAsia="Arial Unicode MS"/>
          <w:color w:val="000000"/>
          <w:bdr w:val="nil"/>
        </w:rPr>
        <w:t>periodic review and modification</w:t>
      </w:r>
    </w:p>
    <w:p w14:paraId="2DA7F40A" w14:textId="36F2D475" w:rsidR="00295242" w:rsidRPr="00676CBB" w:rsidRDefault="00295242" w:rsidP="00676CBB">
      <w:pPr>
        <w:pStyle w:val="Heading2"/>
      </w:pPr>
      <w:bookmarkStart w:id="533" w:name="_Toc481143191"/>
      <w:bookmarkStart w:id="534" w:name="_Toc482025528"/>
      <w:bookmarkStart w:id="535" w:name="_Toc482684658"/>
      <w:bookmarkStart w:id="536" w:name="_Toc483322155"/>
      <w:bookmarkStart w:id="537" w:name="_Toc357266122"/>
      <w:bookmarkStart w:id="538" w:name="_Toc357266740"/>
      <w:bookmarkStart w:id="539" w:name="_Toc483497461"/>
      <w:bookmarkStart w:id="540" w:name="_Toc483498217"/>
      <w:bookmarkStart w:id="541" w:name="_Toc357422280"/>
      <w:bookmarkStart w:id="542" w:name="_Toc357423932"/>
      <w:bookmarkStart w:id="543" w:name="_Toc357424198"/>
      <w:bookmarkStart w:id="544" w:name="_Toc357440793"/>
      <w:bookmarkStart w:id="545" w:name="_Toc357453905"/>
      <w:bookmarkStart w:id="546" w:name="_Toc357684925"/>
      <w:bookmarkStart w:id="547" w:name="_Toc357685249"/>
      <w:bookmarkStart w:id="548" w:name="_Toc357685338"/>
      <w:bookmarkStart w:id="549" w:name="_Toc357687836"/>
      <w:bookmarkStart w:id="550" w:name="_Toc357695876"/>
      <w:bookmarkStart w:id="551" w:name="_Toc483893445"/>
      <w:bookmarkStart w:id="552" w:name="_Toc483893579"/>
      <w:bookmarkStart w:id="553" w:name="_Toc483894484"/>
      <w:bookmarkStart w:id="554" w:name="_Toc483894649"/>
      <w:bookmarkStart w:id="555" w:name="_Toc483894711"/>
      <w:bookmarkStart w:id="556" w:name="_Toc484071361"/>
      <w:bookmarkStart w:id="557" w:name="_Toc487209052"/>
      <w:bookmarkStart w:id="558" w:name="_Toc24618763"/>
      <w:r w:rsidRPr="00676CBB">
        <w:lastRenderedPageBreak/>
        <w:t>M</w:t>
      </w:r>
      <w:r w:rsidR="00676CBB">
        <w:t>ETHODS FOR REFERRING CUSTOMERS</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676CBB">
        <w:t xml:space="preserve"> </w:t>
      </w:r>
    </w:p>
    <w:p w14:paraId="70CAE7F3" w14:textId="35853E6A" w:rsidR="00295242" w:rsidRPr="00295242" w:rsidRDefault="00AC28AD" w:rsidP="000E7602">
      <w:pPr>
        <w:spacing w:after="120"/>
        <w:rPr>
          <w:i/>
        </w:rPr>
      </w:pPr>
      <w:r>
        <w:rPr>
          <w:i/>
        </w:rPr>
        <w:t xml:space="preserve">As required by </w:t>
      </w:r>
      <w:r w:rsidR="00295242" w:rsidRPr="00295242">
        <w:rPr>
          <w:i/>
        </w:rPr>
        <w:t xml:space="preserve">WIOA §121(c)(2)(A)(iii), describe </w:t>
      </w:r>
      <w:r>
        <w:rPr>
          <w:i/>
        </w:rPr>
        <w:t xml:space="preserve">the </w:t>
      </w:r>
      <w:r w:rsidR="00295242" w:rsidRPr="00295242">
        <w:rPr>
          <w:i/>
        </w:rPr>
        <w:t>methods used to refer individuals between the Workforce Solutions Office and Texas workforce system partners for appropriate services and activities.</w:t>
      </w:r>
    </w:p>
    <w:p w14:paraId="152DBD10" w14:textId="505287B6" w:rsidR="008D3CCD" w:rsidRDefault="00DF25E9" w:rsidP="008D3CCD">
      <w:pPr>
        <w:rPr>
          <w:rFonts w:eastAsia="Arial Unicode MS"/>
        </w:rPr>
      </w:pPr>
      <w:r>
        <w:rPr>
          <w:rFonts w:eastAsia="Arial Unicode MS"/>
        </w:rPr>
        <w:t>M</w:t>
      </w:r>
      <w:r w:rsidR="00AC28AD" w:rsidRPr="00295242">
        <w:rPr>
          <w:rFonts w:eastAsia="Arial Unicode MS"/>
        </w:rPr>
        <w:t xml:space="preserve">ethods </w:t>
      </w:r>
      <w:r w:rsidR="00AC28AD">
        <w:rPr>
          <w:rFonts w:eastAsia="Arial Unicode MS"/>
        </w:rPr>
        <w:t xml:space="preserve">used </w:t>
      </w:r>
      <w:r w:rsidR="00AC28AD" w:rsidRPr="00295242">
        <w:rPr>
          <w:rFonts w:eastAsia="Arial Unicode MS"/>
        </w:rPr>
        <w:t>to</w:t>
      </w:r>
      <w:r>
        <w:rPr>
          <w:rFonts w:eastAsia="Arial Unicode MS"/>
        </w:rPr>
        <w:t xml:space="preserve"> </w:t>
      </w:r>
      <w:r w:rsidR="008D3CCD">
        <w:rPr>
          <w:rFonts w:eastAsia="Arial Unicode MS"/>
        </w:rPr>
        <w:t>ensure</w:t>
      </w:r>
      <w:r w:rsidR="00C53ACB">
        <w:rPr>
          <w:rFonts w:eastAsia="Arial Unicode MS"/>
        </w:rPr>
        <w:t xml:space="preserve"> individuals </w:t>
      </w:r>
      <w:r w:rsidR="008D3CCD">
        <w:rPr>
          <w:rFonts w:eastAsia="Arial Unicode MS"/>
        </w:rPr>
        <w:t>receive</w:t>
      </w:r>
      <w:r w:rsidR="00C53ACB">
        <w:rPr>
          <w:rFonts w:eastAsia="Arial Unicode MS"/>
        </w:rPr>
        <w:t xml:space="preserve"> approp</w:t>
      </w:r>
      <w:r w:rsidR="00AC28AD">
        <w:rPr>
          <w:rFonts w:eastAsia="Arial Unicode MS"/>
        </w:rPr>
        <w:t xml:space="preserve">riate </w:t>
      </w:r>
      <w:r w:rsidR="008D3CCD">
        <w:rPr>
          <w:rFonts w:eastAsia="Arial Unicode MS"/>
        </w:rPr>
        <w:t>referrals to workforce system services:</w:t>
      </w:r>
      <w:r w:rsidR="008D3CCD" w:rsidDel="008D3CCD">
        <w:rPr>
          <w:rFonts w:eastAsia="Arial Unicode MS"/>
        </w:rPr>
        <w:t xml:space="preserve"> </w:t>
      </w:r>
    </w:p>
    <w:p w14:paraId="07DE18E0" w14:textId="50E8C7CC" w:rsidR="00295242" w:rsidRPr="008D3CCD" w:rsidRDefault="00295242" w:rsidP="002A085B">
      <w:pPr>
        <w:pStyle w:val="ListParagraph"/>
        <w:numPr>
          <w:ilvl w:val="0"/>
          <w:numId w:val="82"/>
        </w:numPr>
        <w:ind w:left="360"/>
        <w:rPr>
          <w:rFonts w:eastAsia="Arial Unicode MS"/>
          <w:bdr w:val="nil"/>
        </w:rPr>
      </w:pPr>
      <w:r w:rsidRPr="008D3CCD">
        <w:rPr>
          <w:rFonts w:eastAsia="Arial Unicode MS"/>
          <w:bdr w:val="nil"/>
        </w:rPr>
        <w:t xml:space="preserve">Describe </w:t>
      </w:r>
      <w:r w:rsidR="00961A57" w:rsidRPr="008D3CCD">
        <w:rPr>
          <w:rFonts w:eastAsia="Arial Unicode MS"/>
          <w:bdr w:val="nil"/>
        </w:rPr>
        <w:t xml:space="preserve">the </w:t>
      </w:r>
      <w:r w:rsidRPr="008D3CCD">
        <w:rPr>
          <w:rFonts w:eastAsia="Arial Unicode MS"/>
          <w:bdr w:val="nil"/>
        </w:rPr>
        <w:t>referral process between partners</w:t>
      </w:r>
    </w:p>
    <w:p w14:paraId="6E6CEC5D" w14:textId="58153502" w:rsidR="00295242" w:rsidRPr="00295242" w:rsidRDefault="00295242" w:rsidP="002A085B">
      <w:pPr>
        <w:widowControl w:val="0"/>
        <w:numPr>
          <w:ilvl w:val="0"/>
          <w:numId w:val="12"/>
        </w:numPr>
        <w:autoSpaceDE w:val="0"/>
        <w:autoSpaceDN w:val="0"/>
        <w:adjustRightInd w:val="0"/>
        <w:rPr>
          <w:rFonts w:eastAsia="Arial Unicode MS"/>
          <w:bdr w:val="nil"/>
        </w:rPr>
      </w:pPr>
      <w:r w:rsidRPr="00295242">
        <w:rPr>
          <w:rFonts w:eastAsia="Arial Unicode MS"/>
          <w:bdr w:val="nil"/>
        </w:rPr>
        <w:t xml:space="preserve">Describe the commitment to </w:t>
      </w:r>
      <w:r w:rsidR="00961A57">
        <w:rPr>
          <w:rFonts w:eastAsia="Arial Unicode MS"/>
          <w:bdr w:val="nil"/>
        </w:rPr>
        <w:t xml:space="preserve">ensuring </w:t>
      </w:r>
      <w:r w:rsidRPr="00295242">
        <w:rPr>
          <w:rFonts w:eastAsia="Arial Unicode MS"/>
          <w:bdr w:val="nil"/>
        </w:rPr>
        <w:t xml:space="preserve">quality customer service and </w:t>
      </w:r>
      <w:r w:rsidR="00961A57">
        <w:rPr>
          <w:rFonts w:eastAsia="Arial Unicode MS"/>
          <w:bdr w:val="nil"/>
        </w:rPr>
        <w:t xml:space="preserve">a </w:t>
      </w:r>
      <w:r w:rsidRPr="00295242">
        <w:rPr>
          <w:rFonts w:eastAsia="Arial Unicode MS"/>
          <w:bdr w:val="nil"/>
        </w:rPr>
        <w:t>customer-centered focus</w:t>
      </w:r>
    </w:p>
    <w:p w14:paraId="63B4A551" w14:textId="409F62EC" w:rsidR="00295242" w:rsidRPr="00295242" w:rsidRDefault="00295242" w:rsidP="002A085B">
      <w:pPr>
        <w:widowControl w:val="0"/>
        <w:numPr>
          <w:ilvl w:val="0"/>
          <w:numId w:val="12"/>
        </w:numPr>
        <w:autoSpaceDE w:val="0"/>
        <w:autoSpaceDN w:val="0"/>
        <w:adjustRightInd w:val="0"/>
        <w:rPr>
          <w:rFonts w:eastAsia="Arial Unicode MS"/>
          <w:bdr w:val="nil"/>
        </w:rPr>
      </w:pPr>
      <w:r w:rsidRPr="00295242">
        <w:t>Identify how the Texas workforce system will provide direct access to partners through real-time technology</w:t>
      </w:r>
    </w:p>
    <w:p w14:paraId="6DF18F3F" w14:textId="0265D793" w:rsidR="00295242" w:rsidRPr="00676CBB" w:rsidRDefault="00295242" w:rsidP="00676CBB">
      <w:pPr>
        <w:pStyle w:val="Heading2"/>
      </w:pPr>
      <w:bookmarkStart w:id="559" w:name="_Toc481143192"/>
      <w:bookmarkStart w:id="560" w:name="_Toc483322156"/>
      <w:bookmarkStart w:id="561" w:name="_Toc357266123"/>
      <w:bookmarkStart w:id="562" w:name="_Toc357266741"/>
      <w:bookmarkStart w:id="563" w:name="_Toc483497462"/>
      <w:bookmarkStart w:id="564" w:name="_Toc483498218"/>
      <w:bookmarkStart w:id="565" w:name="_Toc357422281"/>
      <w:bookmarkStart w:id="566" w:name="_Toc357423933"/>
      <w:bookmarkStart w:id="567" w:name="_Toc357424199"/>
      <w:bookmarkStart w:id="568" w:name="_Toc357440794"/>
      <w:bookmarkStart w:id="569" w:name="_Toc357453906"/>
      <w:bookmarkStart w:id="570" w:name="_Toc357684926"/>
      <w:bookmarkStart w:id="571" w:name="_Toc357685250"/>
      <w:bookmarkStart w:id="572" w:name="_Toc357685339"/>
      <w:bookmarkStart w:id="573" w:name="_Toc357687837"/>
      <w:bookmarkStart w:id="574" w:name="_Toc357695877"/>
      <w:bookmarkStart w:id="575" w:name="_Toc483893446"/>
      <w:bookmarkStart w:id="576" w:name="_Toc483893580"/>
      <w:bookmarkStart w:id="577" w:name="_Toc483894485"/>
      <w:bookmarkStart w:id="578" w:name="_Toc483894650"/>
      <w:bookmarkStart w:id="579" w:name="_Toc483894712"/>
      <w:bookmarkStart w:id="580" w:name="_Toc484071362"/>
      <w:bookmarkStart w:id="581" w:name="_Toc487209053"/>
      <w:bookmarkStart w:id="582" w:name="_Toc24618764"/>
      <w:r w:rsidRPr="00676CBB">
        <w:t>A</w:t>
      </w:r>
      <w:r w:rsidR="00676CBB">
        <w:t>CCESS TO</w:t>
      </w:r>
      <w:r w:rsidRPr="00676CBB">
        <w:t xml:space="preserve"> S</w:t>
      </w:r>
      <w:r w:rsidR="00676CBB">
        <w:t>ERVICES</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14:paraId="203CA37C" w14:textId="4A827971" w:rsidR="00295242" w:rsidRPr="00295242" w:rsidRDefault="00AB1661" w:rsidP="000E7602">
      <w:pPr>
        <w:spacing w:after="120"/>
        <w:rPr>
          <w:i/>
        </w:rPr>
      </w:pPr>
      <w:r>
        <w:rPr>
          <w:i/>
        </w:rPr>
        <w:t xml:space="preserve">As required by </w:t>
      </w:r>
      <w:r w:rsidR="00295242" w:rsidRPr="00295242">
        <w:rPr>
          <w:i/>
        </w:rPr>
        <w:t xml:space="preserve">WIOA §121(c)(2)(A)(iv), describe the methods used to ensure </w:t>
      </w:r>
      <w:r>
        <w:rPr>
          <w:i/>
        </w:rPr>
        <w:t>that</w:t>
      </w:r>
      <w:r w:rsidR="008D3CCD">
        <w:rPr>
          <w:i/>
        </w:rPr>
        <w:t xml:space="preserve"> </w:t>
      </w:r>
      <w:r w:rsidR="00295242" w:rsidRPr="00295242">
        <w:rPr>
          <w:i/>
        </w:rPr>
        <w:t>the needs of workers and youth</w:t>
      </w:r>
      <w:r>
        <w:rPr>
          <w:i/>
        </w:rPr>
        <w:t xml:space="preserve">—as well as </w:t>
      </w:r>
      <w:r w:rsidR="00295242" w:rsidRPr="00295242">
        <w:rPr>
          <w:i/>
        </w:rPr>
        <w:t xml:space="preserve">individuals </w:t>
      </w:r>
      <w:r>
        <w:rPr>
          <w:i/>
        </w:rPr>
        <w:t xml:space="preserve">who have </w:t>
      </w:r>
      <w:r w:rsidR="00295242" w:rsidRPr="00295242">
        <w:rPr>
          <w:i/>
        </w:rPr>
        <w:t>barriers to employment, including individuals with disabilities</w:t>
      </w:r>
      <w:r>
        <w:rPr>
          <w:i/>
        </w:rPr>
        <w:t>—</w:t>
      </w:r>
      <w:r w:rsidR="00AA3517">
        <w:rPr>
          <w:i/>
        </w:rPr>
        <w:t xml:space="preserve">get </w:t>
      </w:r>
      <w:r w:rsidR="00295242" w:rsidRPr="00295242">
        <w:rPr>
          <w:i/>
        </w:rPr>
        <w:t>necessary and appropriate access to services, including access to technology and materials, made available through Workforce Solutions Offices.</w:t>
      </w:r>
    </w:p>
    <w:p w14:paraId="4EB60019" w14:textId="46BBAAE1" w:rsidR="00295242" w:rsidRPr="00295242" w:rsidRDefault="008D3CCD" w:rsidP="00295242">
      <w:r>
        <w:t xml:space="preserve">Methods used to ensure </w:t>
      </w:r>
      <w:r w:rsidR="003E0578">
        <w:t>individuals with barriers to employment and individuals with disabilities receive necessary workforce system services:</w:t>
      </w:r>
    </w:p>
    <w:p w14:paraId="372E8E35" w14:textId="0827530F" w:rsidR="00295242" w:rsidRPr="00295242" w:rsidRDefault="00295242" w:rsidP="002A085B">
      <w:pPr>
        <w:widowControl w:val="0"/>
        <w:numPr>
          <w:ilvl w:val="0"/>
          <w:numId w:val="13"/>
        </w:numPr>
        <w:autoSpaceDE w:val="0"/>
        <w:autoSpaceDN w:val="0"/>
        <w:adjustRightInd w:val="0"/>
        <w:rPr>
          <w:rFonts w:eastAsia="Arial Unicode MS"/>
          <w:bdr w:val="nil"/>
        </w:rPr>
      </w:pPr>
      <w:r w:rsidRPr="00295242">
        <w:rPr>
          <w:rFonts w:eastAsia="Arial Unicode MS"/>
          <w:bdr w:val="nil"/>
        </w:rPr>
        <w:t xml:space="preserve">Describe how the </w:t>
      </w:r>
      <w:r w:rsidR="003E0578">
        <w:rPr>
          <w:rFonts w:eastAsia="Arial Unicode MS"/>
          <w:bdr w:val="nil"/>
        </w:rPr>
        <w:t xml:space="preserve">local </w:t>
      </w:r>
      <w:r w:rsidRPr="00295242">
        <w:rPr>
          <w:rFonts w:eastAsia="Arial Unicode MS"/>
          <w:bdr w:val="nil"/>
        </w:rPr>
        <w:t xml:space="preserve">workforce system will ensure access </w:t>
      </w:r>
      <w:r w:rsidR="00E149BE">
        <w:rPr>
          <w:rFonts w:eastAsia="Arial Unicode MS"/>
          <w:bdr w:val="nil"/>
        </w:rPr>
        <w:t xml:space="preserve">to </w:t>
      </w:r>
      <w:r w:rsidRPr="00295242">
        <w:rPr>
          <w:rFonts w:eastAsia="Arial Unicode MS"/>
          <w:bdr w:val="nil"/>
        </w:rPr>
        <w:t xml:space="preserve">and priority for services </w:t>
      </w:r>
      <w:r w:rsidR="00E149BE">
        <w:rPr>
          <w:rFonts w:eastAsia="Arial Unicode MS"/>
          <w:bdr w:val="nil"/>
        </w:rPr>
        <w:t xml:space="preserve">is ensured </w:t>
      </w:r>
      <w:r w:rsidRPr="00295242">
        <w:rPr>
          <w:rFonts w:eastAsia="Arial Unicode MS"/>
          <w:bdr w:val="nil"/>
        </w:rPr>
        <w:t xml:space="preserve">for all individuals </w:t>
      </w:r>
      <w:r w:rsidR="00E149BE">
        <w:rPr>
          <w:rFonts w:eastAsia="Arial Unicode MS"/>
          <w:bdr w:val="nil"/>
        </w:rPr>
        <w:t xml:space="preserve">who have </w:t>
      </w:r>
      <w:r w:rsidRPr="00295242">
        <w:rPr>
          <w:rFonts w:eastAsia="Arial Unicode MS"/>
          <w:bdr w:val="nil"/>
        </w:rPr>
        <w:t>barriers to employment, including accessibility to buildings and technology</w:t>
      </w:r>
    </w:p>
    <w:p w14:paraId="101259E7" w14:textId="0957B2E2" w:rsidR="00295242" w:rsidRPr="00295242" w:rsidRDefault="003E0578" w:rsidP="002A085B">
      <w:pPr>
        <w:widowControl w:val="0"/>
        <w:numPr>
          <w:ilvl w:val="0"/>
          <w:numId w:val="13"/>
        </w:numPr>
        <w:autoSpaceDE w:val="0"/>
        <w:autoSpaceDN w:val="0"/>
        <w:adjustRightInd w:val="0"/>
        <w:rPr>
          <w:rFonts w:eastAsia="Arial Unicode MS"/>
          <w:bdr w:val="nil"/>
        </w:rPr>
      </w:pPr>
      <w:r>
        <w:rPr>
          <w:rFonts w:eastAsia="Arial Unicode MS"/>
          <w:bdr w:val="nil"/>
        </w:rPr>
        <w:t>Describe</w:t>
      </w:r>
      <w:r w:rsidR="00494E7C">
        <w:rPr>
          <w:rFonts w:eastAsia="Arial Unicode MS"/>
          <w:bdr w:val="nil"/>
        </w:rPr>
        <w:t xml:space="preserve"> the </w:t>
      </w:r>
      <w:r w:rsidR="00295242" w:rsidRPr="00295242">
        <w:rPr>
          <w:rFonts w:eastAsia="Arial Unicode MS"/>
          <w:bdr w:val="nil"/>
        </w:rPr>
        <w:t>commitment by partners to work together to share data</w:t>
      </w:r>
    </w:p>
    <w:p w14:paraId="2B0FB3CF" w14:textId="3E9A9932" w:rsidR="00295242" w:rsidRPr="00295242" w:rsidRDefault="003E0578" w:rsidP="002A085B">
      <w:pPr>
        <w:widowControl w:val="0"/>
        <w:numPr>
          <w:ilvl w:val="0"/>
          <w:numId w:val="13"/>
        </w:numPr>
        <w:autoSpaceDE w:val="0"/>
        <w:autoSpaceDN w:val="0"/>
        <w:adjustRightInd w:val="0"/>
        <w:rPr>
          <w:rFonts w:eastAsia="Arial Unicode MS"/>
          <w:bdr w:val="nil"/>
        </w:rPr>
      </w:pPr>
      <w:r>
        <w:rPr>
          <w:rFonts w:eastAsia="Arial Unicode MS"/>
          <w:bdr w:val="nil"/>
        </w:rPr>
        <w:t>Describe</w:t>
      </w:r>
      <w:r w:rsidR="00494E7C">
        <w:rPr>
          <w:rFonts w:eastAsia="Arial Unicode MS"/>
          <w:bdr w:val="nil"/>
        </w:rPr>
        <w:t xml:space="preserve"> the </w:t>
      </w:r>
      <w:r w:rsidR="00295242" w:rsidRPr="00295242">
        <w:rPr>
          <w:rFonts w:eastAsia="Arial Unicode MS"/>
          <w:bdr w:val="nil"/>
        </w:rPr>
        <w:t>measures and internal control applied to ensure security</w:t>
      </w:r>
    </w:p>
    <w:p w14:paraId="1471CB38" w14:textId="6975B826" w:rsidR="00295242" w:rsidRPr="00295242" w:rsidRDefault="003E0578" w:rsidP="002A085B">
      <w:pPr>
        <w:widowControl w:val="0"/>
        <w:numPr>
          <w:ilvl w:val="0"/>
          <w:numId w:val="13"/>
        </w:numPr>
        <w:autoSpaceDE w:val="0"/>
        <w:autoSpaceDN w:val="0"/>
        <w:adjustRightInd w:val="0"/>
        <w:rPr>
          <w:rFonts w:eastAsia="Arial Unicode MS"/>
          <w:bdr w:val="nil"/>
        </w:rPr>
      </w:pPr>
      <w:r>
        <w:rPr>
          <w:rFonts w:eastAsia="Arial Unicode MS"/>
          <w:bdr w:val="nil"/>
        </w:rPr>
        <w:t>Describe</w:t>
      </w:r>
      <w:r w:rsidR="00494E7C">
        <w:rPr>
          <w:rFonts w:eastAsia="Arial Unicode MS"/>
          <w:bdr w:val="nil"/>
        </w:rPr>
        <w:t xml:space="preserve"> the </w:t>
      </w:r>
      <w:r w:rsidR="00295242" w:rsidRPr="00295242">
        <w:rPr>
          <w:rFonts w:eastAsia="Arial Unicode MS"/>
          <w:bdr w:val="nil"/>
        </w:rPr>
        <w:t>commitment to comply with confidentiality provisions of respective statutes for partners</w:t>
      </w:r>
    </w:p>
    <w:p w14:paraId="6C8DCD9A" w14:textId="64267733" w:rsidR="00295242" w:rsidRPr="00295242" w:rsidRDefault="00295242" w:rsidP="002A085B">
      <w:pPr>
        <w:widowControl w:val="0"/>
        <w:numPr>
          <w:ilvl w:val="0"/>
          <w:numId w:val="13"/>
        </w:numPr>
        <w:autoSpaceDE w:val="0"/>
        <w:autoSpaceDN w:val="0"/>
        <w:adjustRightInd w:val="0"/>
        <w:rPr>
          <w:rFonts w:eastAsia="Arial Unicode MS"/>
          <w:bdr w:val="nil"/>
        </w:rPr>
      </w:pPr>
      <w:r w:rsidRPr="00295242">
        <w:rPr>
          <w:rFonts w:eastAsia="Arial Unicode MS"/>
          <w:bdr w:val="nil"/>
        </w:rPr>
        <w:t>Describe how the system will provide measures to promote nondiscrimination and equal opportunity</w:t>
      </w:r>
    </w:p>
    <w:p w14:paraId="171577DF" w14:textId="32B7C0DC" w:rsidR="00295242" w:rsidRPr="00295242" w:rsidRDefault="00295242" w:rsidP="002A085B">
      <w:pPr>
        <w:widowControl w:val="0"/>
        <w:numPr>
          <w:ilvl w:val="0"/>
          <w:numId w:val="13"/>
        </w:numPr>
        <w:autoSpaceDE w:val="0"/>
        <w:autoSpaceDN w:val="0"/>
        <w:adjustRightInd w:val="0"/>
        <w:rPr>
          <w:rFonts w:eastAsia="Arial Unicode MS"/>
          <w:bdr w:val="nil"/>
        </w:rPr>
      </w:pPr>
      <w:r w:rsidRPr="00295242">
        <w:rPr>
          <w:rFonts w:eastAsia="Arial Unicode MS"/>
          <w:bdr w:val="nil"/>
        </w:rPr>
        <w:t>Describe grievance procedures</w:t>
      </w:r>
    </w:p>
    <w:p w14:paraId="2DA46148" w14:textId="0292DAC0" w:rsidR="00295242" w:rsidRPr="00295242" w:rsidRDefault="00295242" w:rsidP="002A085B">
      <w:pPr>
        <w:widowControl w:val="0"/>
        <w:numPr>
          <w:ilvl w:val="0"/>
          <w:numId w:val="13"/>
        </w:numPr>
        <w:autoSpaceDE w:val="0"/>
        <w:autoSpaceDN w:val="0"/>
        <w:adjustRightInd w:val="0"/>
        <w:rPr>
          <w:rFonts w:eastAsia="Arial Unicode MS"/>
          <w:bdr w:val="nil"/>
        </w:rPr>
      </w:pPr>
      <w:r w:rsidRPr="00295242">
        <w:rPr>
          <w:rFonts w:eastAsia="Arial Unicode MS"/>
          <w:bdr w:val="nil"/>
        </w:rPr>
        <w:t xml:space="preserve">Include a commitment that partners will comply with the Americans with </w:t>
      </w:r>
      <w:r w:rsidR="003E193A">
        <w:rPr>
          <w:rFonts w:eastAsia="Arial Unicode MS"/>
          <w:bdr w:val="nil"/>
        </w:rPr>
        <w:t xml:space="preserve">Disabilities </w:t>
      </w:r>
      <w:r w:rsidRPr="00295242">
        <w:rPr>
          <w:rFonts w:eastAsia="Arial Unicode MS"/>
          <w:bdr w:val="nil"/>
        </w:rPr>
        <w:t>Act Amendments Act of 2008</w:t>
      </w:r>
    </w:p>
    <w:p w14:paraId="03CE1DA7" w14:textId="6DFFB930" w:rsidR="00295242" w:rsidRPr="00E03571" w:rsidRDefault="00295242" w:rsidP="002A085B">
      <w:pPr>
        <w:widowControl w:val="0"/>
        <w:numPr>
          <w:ilvl w:val="0"/>
          <w:numId w:val="13"/>
        </w:numPr>
        <w:autoSpaceDE w:val="0"/>
        <w:autoSpaceDN w:val="0"/>
        <w:adjustRightInd w:val="0"/>
        <w:rPr>
          <w:rFonts w:eastAsia="Arial Unicode MS"/>
          <w:bdr w:val="nil"/>
        </w:rPr>
      </w:pPr>
      <w:r w:rsidRPr="00E03571">
        <w:rPr>
          <w:rFonts w:eastAsia="Arial Unicode MS"/>
          <w:bdr w:val="nil"/>
        </w:rPr>
        <w:t xml:space="preserve">Provide </w:t>
      </w:r>
      <w:r w:rsidR="00893C1D" w:rsidRPr="00E03571">
        <w:rPr>
          <w:rFonts w:eastAsia="Arial Unicode MS"/>
          <w:bdr w:val="nil"/>
        </w:rPr>
        <w:t>assurance</w:t>
      </w:r>
      <w:r w:rsidR="003E0578" w:rsidRPr="00E03571">
        <w:rPr>
          <w:rFonts w:eastAsia="Arial Unicode MS"/>
          <w:bdr w:val="nil"/>
        </w:rPr>
        <w:t>s</w:t>
      </w:r>
      <w:r w:rsidR="00893C1D" w:rsidRPr="00E03571">
        <w:rPr>
          <w:rFonts w:eastAsia="Arial Unicode MS"/>
          <w:bdr w:val="nil"/>
        </w:rPr>
        <w:t xml:space="preserve"> that </w:t>
      </w:r>
      <w:r w:rsidR="003E0578" w:rsidRPr="00E03571">
        <w:rPr>
          <w:rFonts w:eastAsia="Arial Unicode MS"/>
          <w:bdr w:val="nil"/>
        </w:rPr>
        <w:t>workforce</w:t>
      </w:r>
      <w:r w:rsidR="00893C1D" w:rsidRPr="00E03571">
        <w:rPr>
          <w:rFonts w:eastAsia="Arial Unicode MS"/>
          <w:bdr w:val="nil"/>
        </w:rPr>
        <w:t xml:space="preserve"> partners will </w:t>
      </w:r>
      <w:r w:rsidR="00E03571" w:rsidRPr="00E03571">
        <w:rPr>
          <w:rFonts w:eastAsia="Arial Unicode MS"/>
          <w:bdr w:val="nil"/>
        </w:rPr>
        <w:t xml:space="preserve">provide </w:t>
      </w:r>
      <w:r w:rsidR="00893C1D" w:rsidRPr="00E03571">
        <w:rPr>
          <w:rFonts w:eastAsia="Arial Unicode MS"/>
          <w:bdr w:val="nil"/>
        </w:rPr>
        <w:t xml:space="preserve">Workforce Solutions Offices </w:t>
      </w:r>
      <w:r w:rsidR="00E03571" w:rsidRPr="00E03571">
        <w:rPr>
          <w:rFonts w:eastAsia="Arial Unicode MS"/>
          <w:bdr w:val="nil"/>
        </w:rPr>
        <w:t xml:space="preserve">staff </w:t>
      </w:r>
      <w:r w:rsidR="00893C1D" w:rsidRPr="00E03571">
        <w:rPr>
          <w:rFonts w:eastAsia="Arial Unicode MS"/>
          <w:bdr w:val="nil"/>
        </w:rPr>
        <w:t xml:space="preserve">with the professional development necessary to strengthen their ability to serve </w:t>
      </w:r>
      <w:r w:rsidR="00893C1D" w:rsidRPr="005F336A">
        <w:t>individuals who have barriers to employment, including individuals with disabilities</w:t>
      </w:r>
      <w:r w:rsidR="00893C1D" w:rsidRPr="00E03571">
        <w:rPr>
          <w:rFonts w:eastAsia="Arial Unicode MS"/>
          <w:bdr w:val="nil"/>
        </w:rPr>
        <w:t xml:space="preserve"> </w:t>
      </w:r>
    </w:p>
    <w:p w14:paraId="15543822" w14:textId="6A76F955" w:rsidR="00295242" w:rsidRPr="00676CBB" w:rsidRDefault="00295242" w:rsidP="00E03571">
      <w:pPr>
        <w:spacing w:before="240" w:after="120"/>
        <w:rPr>
          <w:rFonts w:eastAsia="Arial Unicode MS"/>
          <w:b/>
          <w:u w:val="single"/>
        </w:rPr>
      </w:pPr>
      <w:r w:rsidRPr="00676CBB">
        <w:rPr>
          <w:rFonts w:eastAsia="Arial Unicode MS"/>
          <w:b/>
          <w:u w:val="single"/>
        </w:rPr>
        <w:t>D</w:t>
      </w:r>
      <w:r w:rsidR="00676CBB">
        <w:rPr>
          <w:rFonts w:eastAsia="Arial Unicode MS"/>
          <w:b/>
          <w:u w:val="single"/>
        </w:rPr>
        <w:t xml:space="preserve">URATION OF THE </w:t>
      </w:r>
      <w:r w:rsidRPr="00676CBB">
        <w:rPr>
          <w:rFonts w:eastAsia="Arial Unicode MS"/>
          <w:b/>
          <w:u w:val="single"/>
        </w:rPr>
        <w:t>MOU</w:t>
      </w:r>
    </w:p>
    <w:p w14:paraId="49BBC7FF" w14:textId="2F19DE4A" w:rsidR="00295242" w:rsidRPr="00295242" w:rsidRDefault="00FF6F39" w:rsidP="000E7602">
      <w:pPr>
        <w:spacing w:after="120"/>
        <w:rPr>
          <w:rFonts w:eastAsia="Arial Unicode MS"/>
          <w:b/>
          <w:i/>
          <w:bdr w:val="nil"/>
        </w:rPr>
      </w:pPr>
      <w:r>
        <w:rPr>
          <w:rFonts w:eastAsia="Arial Unicode MS"/>
          <w:i/>
          <w:bdr w:val="nil"/>
        </w:rPr>
        <w:t xml:space="preserve">As required by </w:t>
      </w:r>
      <w:r w:rsidR="00295242" w:rsidRPr="00295242">
        <w:rPr>
          <w:rFonts w:eastAsia="Arial Unicode MS"/>
          <w:i/>
          <w:bdr w:val="nil"/>
        </w:rPr>
        <w:t xml:space="preserve">WIOA </w:t>
      </w:r>
      <w:r w:rsidR="00295242" w:rsidRPr="00295242">
        <w:rPr>
          <w:i/>
        </w:rPr>
        <w:t>§</w:t>
      </w:r>
      <w:r w:rsidR="00295242" w:rsidRPr="00295242">
        <w:rPr>
          <w:rFonts w:eastAsia="Arial Unicode MS"/>
          <w:i/>
          <w:bdr w:val="nil"/>
        </w:rPr>
        <w:t>121(c)(2)(A)(v), d</w:t>
      </w:r>
      <w:r w:rsidR="00295242" w:rsidRPr="00295242">
        <w:rPr>
          <w:i/>
        </w:rPr>
        <w:t>escribe the MOU’s duration</w:t>
      </w:r>
      <w:r w:rsidR="008A264B">
        <w:rPr>
          <w:i/>
        </w:rPr>
        <w:t>,</w:t>
      </w:r>
      <w:r w:rsidR="00295242" w:rsidRPr="00295242">
        <w:rPr>
          <w:i/>
        </w:rPr>
        <w:t xml:space="preserve"> </w:t>
      </w:r>
      <w:r w:rsidR="008A264B">
        <w:rPr>
          <w:i/>
        </w:rPr>
        <w:t xml:space="preserve">describe </w:t>
      </w:r>
      <w:r w:rsidR="00295242" w:rsidRPr="00295242">
        <w:rPr>
          <w:i/>
        </w:rPr>
        <w:t xml:space="preserve">the procedures for amending the MOU during its duration, and </w:t>
      </w:r>
      <w:r w:rsidR="008A264B">
        <w:rPr>
          <w:i/>
        </w:rPr>
        <w:t xml:space="preserve">provide </w:t>
      </w:r>
      <w:r w:rsidR="00295242" w:rsidRPr="00295242">
        <w:rPr>
          <w:i/>
        </w:rPr>
        <w:t xml:space="preserve">assurances that </w:t>
      </w:r>
      <w:r w:rsidR="008A264B">
        <w:rPr>
          <w:i/>
        </w:rPr>
        <w:t xml:space="preserve">the </w:t>
      </w:r>
      <w:r w:rsidR="00295242" w:rsidRPr="00295242">
        <w:rPr>
          <w:i/>
        </w:rPr>
        <w:t xml:space="preserve">MOU </w:t>
      </w:r>
      <w:r w:rsidR="008A264B">
        <w:rPr>
          <w:i/>
        </w:rPr>
        <w:t xml:space="preserve">will </w:t>
      </w:r>
      <w:r w:rsidR="00295242" w:rsidRPr="00295242">
        <w:rPr>
          <w:i/>
        </w:rPr>
        <w:t xml:space="preserve">be reviewed </w:t>
      </w:r>
      <w:r w:rsidR="008A264B">
        <w:rPr>
          <w:i/>
        </w:rPr>
        <w:t xml:space="preserve">at least </w:t>
      </w:r>
      <w:r w:rsidR="00295242" w:rsidRPr="00295242">
        <w:rPr>
          <w:i/>
        </w:rPr>
        <w:t>once every three</w:t>
      </w:r>
      <w:r w:rsidR="008A264B">
        <w:rPr>
          <w:i/>
        </w:rPr>
        <w:t xml:space="preserve"> </w:t>
      </w:r>
      <w:r w:rsidR="00295242" w:rsidRPr="00295242">
        <w:rPr>
          <w:i/>
        </w:rPr>
        <w:t>year</w:t>
      </w:r>
      <w:r w:rsidR="008A264B">
        <w:rPr>
          <w:i/>
        </w:rPr>
        <w:t>s</w:t>
      </w:r>
      <w:r w:rsidR="00295242" w:rsidRPr="00295242">
        <w:rPr>
          <w:i/>
        </w:rPr>
        <w:t xml:space="preserve"> to ensure appropriate funding and delivery of services.</w:t>
      </w:r>
    </w:p>
    <w:p w14:paraId="11E757AA" w14:textId="0BEA2643" w:rsidR="00295242" w:rsidRPr="00295242" w:rsidRDefault="00E03571" w:rsidP="00295242">
      <w:r>
        <w:t>D</w:t>
      </w:r>
      <w:r w:rsidR="008A264B">
        <w:t>escrib</w:t>
      </w:r>
      <w:r>
        <w:t>e</w:t>
      </w:r>
      <w:r w:rsidR="008A264B">
        <w:t xml:space="preserve"> the </w:t>
      </w:r>
      <w:r w:rsidR="00295242" w:rsidRPr="00295242">
        <w:t xml:space="preserve">MOU’s </w:t>
      </w:r>
      <w:r w:rsidR="000975BE">
        <w:t>d</w:t>
      </w:r>
      <w:r w:rsidR="00295242" w:rsidRPr="00295242">
        <w:t>uration</w:t>
      </w:r>
      <w:r w:rsidR="008A264B">
        <w:t xml:space="preserve"> and so on</w:t>
      </w:r>
      <w:r>
        <w:t>,</w:t>
      </w:r>
      <w:r w:rsidR="008A264B">
        <w:t xml:space="preserve"> as follows</w:t>
      </w:r>
      <w:r w:rsidR="00295242" w:rsidRPr="00295242">
        <w:t>:</w:t>
      </w:r>
    </w:p>
    <w:p w14:paraId="731ADF02" w14:textId="30CA9DA6" w:rsidR="00295242" w:rsidRPr="00295242" w:rsidRDefault="00295242" w:rsidP="002A085B">
      <w:pPr>
        <w:widowControl w:val="0"/>
        <w:numPr>
          <w:ilvl w:val="0"/>
          <w:numId w:val="13"/>
        </w:numPr>
        <w:autoSpaceDE w:val="0"/>
        <w:autoSpaceDN w:val="0"/>
        <w:adjustRightInd w:val="0"/>
        <w:rPr>
          <w:rFonts w:eastAsia="Arial Unicode MS"/>
          <w:bdr w:val="nil"/>
        </w:rPr>
      </w:pPr>
      <w:r w:rsidRPr="00295242">
        <w:rPr>
          <w:rFonts w:eastAsia="Arial Unicode MS"/>
          <w:bdr w:val="nil"/>
        </w:rPr>
        <w:t>Identify the MOU’s effective date</w:t>
      </w:r>
    </w:p>
    <w:p w14:paraId="68EA5027" w14:textId="197B12F4" w:rsidR="00295242" w:rsidRPr="00295242" w:rsidRDefault="00295242" w:rsidP="002A085B">
      <w:pPr>
        <w:widowControl w:val="0"/>
        <w:numPr>
          <w:ilvl w:val="0"/>
          <w:numId w:val="13"/>
        </w:numPr>
        <w:autoSpaceDE w:val="0"/>
        <w:autoSpaceDN w:val="0"/>
        <w:adjustRightInd w:val="0"/>
        <w:rPr>
          <w:rFonts w:eastAsia="Arial Unicode MS"/>
          <w:bdr w:val="nil"/>
        </w:rPr>
      </w:pPr>
      <w:r w:rsidRPr="00295242">
        <w:rPr>
          <w:rFonts w:eastAsia="Arial Unicode MS"/>
          <w:bdr w:val="nil"/>
        </w:rPr>
        <w:lastRenderedPageBreak/>
        <w:t xml:space="preserve">Include an assurance </w:t>
      </w:r>
      <w:r w:rsidR="000975BE">
        <w:rPr>
          <w:rFonts w:eastAsia="Arial Unicode MS"/>
          <w:bdr w:val="nil"/>
        </w:rPr>
        <w:t xml:space="preserve">that </w:t>
      </w:r>
      <w:r w:rsidRPr="00295242">
        <w:rPr>
          <w:rFonts w:eastAsia="Arial Unicode MS"/>
          <w:bdr w:val="nil"/>
        </w:rPr>
        <w:t xml:space="preserve">the MOU </w:t>
      </w:r>
      <w:r w:rsidR="000975BE">
        <w:rPr>
          <w:rFonts w:eastAsia="Arial Unicode MS"/>
          <w:bdr w:val="nil"/>
        </w:rPr>
        <w:t xml:space="preserve">will be reviewed </w:t>
      </w:r>
      <w:r w:rsidRPr="00295242">
        <w:rPr>
          <w:rFonts w:eastAsia="Arial Unicode MS"/>
          <w:bdr w:val="nil"/>
        </w:rPr>
        <w:t>at least once every three years</w:t>
      </w:r>
    </w:p>
    <w:p w14:paraId="0011CEC0" w14:textId="2192CEF1" w:rsidR="00295242" w:rsidRPr="00295242" w:rsidRDefault="00295242" w:rsidP="002A085B">
      <w:pPr>
        <w:widowControl w:val="0"/>
        <w:numPr>
          <w:ilvl w:val="0"/>
          <w:numId w:val="13"/>
        </w:numPr>
        <w:autoSpaceDE w:val="0"/>
        <w:autoSpaceDN w:val="0"/>
        <w:adjustRightInd w:val="0"/>
        <w:rPr>
          <w:rFonts w:eastAsia="Arial Unicode MS"/>
          <w:bdr w:val="nil"/>
        </w:rPr>
      </w:pPr>
      <w:r w:rsidRPr="00295242">
        <w:rPr>
          <w:rFonts w:eastAsia="Arial Unicode MS"/>
          <w:bdr w:val="nil"/>
        </w:rPr>
        <w:t xml:space="preserve">Describe </w:t>
      </w:r>
      <w:r w:rsidR="000975BE">
        <w:rPr>
          <w:rFonts w:eastAsia="Arial Unicode MS"/>
          <w:bdr w:val="nil"/>
        </w:rPr>
        <w:t xml:space="preserve">the </w:t>
      </w:r>
      <w:r w:rsidRPr="00295242">
        <w:rPr>
          <w:rFonts w:eastAsia="Arial Unicode MS"/>
          <w:bdr w:val="nil"/>
        </w:rPr>
        <w:t>procedures established to revise and modify the MOU</w:t>
      </w:r>
    </w:p>
    <w:p w14:paraId="32A95667" w14:textId="479D9053" w:rsidR="00295242" w:rsidRPr="00B317D7" w:rsidRDefault="00295242" w:rsidP="002A085B">
      <w:pPr>
        <w:widowControl w:val="0"/>
        <w:numPr>
          <w:ilvl w:val="0"/>
          <w:numId w:val="13"/>
        </w:numPr>
        <w:autoSpaceDE w:val="0"/>
        <w:autoSpaceDN w:val="0"/>
        <w:adjustRightInd w:val="0"/>
      </w:pPr>
      <w:r w:rsidRPr="00295242">
        <w:t xml:space="preserve">Describe </w:t>
      </w:r>
      <w:r w:rsidR="00E07EA0">
        <w:t xml:space="preserve">the </w:t>
      </w:r>
      <w:r w:rsidRPr="00295242">
        <w:t>procedures</w:t>
      </w:r>
      <w:r w:rsidR="00E07EA0">
        <w:t xml:space="preserve"> for terminating the MOU</w:t>
      </w:r>
      <w:r w:rsidR="000E7602">
        <w:br w:type="page"/>
      </w:r>
    </w:p>
    <w:p w14:paraId="07123B38" w14:textId="784631AB" w:rsidR="002C6C65" w:rsidRPr="00676CBB" w:rsidRDefault="002C6C65" w:rsidP="009705A4">
      <w:pPr>
        <w:pStyle w:val="Heading1"/>
        <w:spacing w:after="240"/>
        <w:rPr>
          <w:color w:val="auto"/>
        </w:rPr>
      </w:pPr>
      <w:bookmarkStart w:id="583" w:name="_APPENDIX_C:_ONE-STOP"/>
      <w:bookmarkStart w:id="584" w:name="_Toc357422282"/>
      <w:bookmarkStart w:id="585" w:name="_Toc357423934"/>
      <w:bookmarkStart w:id="586" w:name="_Toc357424200"/>
      <w:bookmarkStart w:id="587" w:name="_Toc357440795"/>
      <w:bookmarkStart w:id="588" w:name="_Toc357453907"/>
      <w:bookmarkStart w:id="589" w:name="_Toc357684927"/>
      <w:bookmarkStart w:id="590" w:name="_Toc357685251"/>
      <w:bookmarkStart w:id="591" w:name="_Toc357685340"/>
      <w:bookmarkStart w:id="592" w:name="_Toc357687838"/>
      <w:bookmarkStart w:id="593" w:name="_Toc357695878"/>
      <w:bookmarkStart w:id="594" w:name="_Toc483893447"/>
      <w:bookmarkStart w:id="595" w:name="_Toc483893581"/>
      <w:bookmarkStart w:id="596" w:name="_Toc483894486"/>
      <w:bookmarkStart w:id="597" w:name="_Toc483894651"/>
      <w:bookmarkStart w:id="598" w:name="_Toc483894713"/>
      <w:bookmarkStart w:id="599" w:name="_Toc484071363"/>
      <w:bookmarkStart w:id="600" w:name="_Toc487209054"/>
      <w:bookmarkStart w:id="601" w:name="_Toc24618765"/>
      <w:bookmarkStart w:id="602" w:name="_Toc483497463"/>
      <w:bookmarkStart w:id="603" w:name="_Toc483498219"/>
      <w:bookmarkStart w:id="604" w:name="_Toc480808135"/>
      <w:bookmarkStart w:id="605" w:name="_Toc480808293"/>
      <w:bookmarkStart w:id="606" w:name="_Toc481059993"/>
      <w:bookmarkStart w:id="607" w:name="_Toc481143193"/>
      <w:bookmarkStart w:id="608" w:name="_Toc482025530"/>
      <w:bookmarkStart w:id="609" w:name="_Toc482684660"/>
      <w:bookmarkStart w:id="610" w:name="_Toc483322157"/>
      <w:bookmarkStart w:id="611" w:name="_Toc357266124"/>
      <w:bookmarkStart w:id="612" w:name="_Toc357266742"/>
      <w:bookmarkStart w:id="613" w:name="_Toc483463852"/>
      <w:bookmarkEnd w:id="583"/>
      <w:r w:rsidRPr="00676CBB">
        <w:rPr>
          <w:color w:val="auto"/>
        </w:rPr>
        <w:lastRenderedPageBreak/>
        <w:t xml:space="preserve">APPENDIX </w:t>
      </w:r>
      <w:r w:rsidR="00223BE7">
        <w:rPr>
          <w:color w:val="auto"/>
        </w:rPr>
        <w:t>C</w:t>
      </w:r>
      <w:r w:rsidRPr="00676CBB">
        <w:rPr>
          <w:color w:val="auto"/>
        </w:rPr>
        <w:t>: ONE-STOP OPERATING COSTS</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14:paraId="61767968" w14:textId="77777777" w:rsidR="002C6C65" w:rsidRPr="003C3E48" w:rsidRDefault="002C6C65" w:rsidP="00E57635"/>
    <w:p w14:paraId="7F8BD967" w14:textId="6FC0CD47" w:rsidR="002C6C65" w:rsidRPr="00CD00D4" w:rsidRDefault="002C6C65" w:rsidP="00DB446D">
      <w:pPr>
        <w:spacing w:after="720"/>
      </w:pPr>
      <w:r>
        <w:t xml:space="preserve">The figure below </w:t>
      </w:r>
      <w:r w:rsidR="00856425">
        <w:t xml:space="preserve">shows </w:t>
      </w:r>
      <w:r>
        <w:t>the organization of one-stop operating costs.</w:t>
      </w:r>
      <w:r w:rsidR="00DB446D" w:rsidRPr="00CD00D4">
        <w:t xml:space="preserve"> </w:t>
      </w:r>
    </w:p>
    <w:p w14:paraId="3320472B" w14:textId="61C37CAF" w:rsidR="00686D9B" w:rsidRDefault="002C6C65" w:rsidP="002C6C65">
      <w:r>
        <w:rPr>
          <w:noProof/>
        </w:rPr>
        <w:drawing>
          <wp:inline distT="0" distB="0" distL="0" distR="0" wp14:anchorId="3ED404F4" wp14:editId="07F12A74">
            <wp:extent cx="5943600" cy="5022850"/>
            <wp:effectExtent l="0" t="0" r="0" b="6350"/>
            <wp:docPr id="2" name="Picture 2" descr="Diagram:  One-Stop Operating costs lead to infrastructure costs and Additional costs, where additional costs must include applicable Career Services and May include Shared Operating Costs and Shared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5022850"/>
                    </a:xfrm>
                    <a:prstGeom prst="rect">
                      <a:avLst/>
                    </a:prstGeom>
                    <a:noFill/>
                    <a:ln>
                      <a:noFill/>
                    </a:ln>
                  </pic:spPr>
                </pic:pic>
              </a:graphicData>
            </a:graphic>
          </wp:inline>
        </w:drawing>
      </w:r>
    </w:p>
    <w:p w14:paraId="2393342C" w14:textId="77777777" w:rsidR="00686D9B" w:rsidRDefault="00686D9B">
      <w:r>
        <w:br w:type="page"/>
      </w:r>
    </w:p>
    <w:p w14:paraId="7BFAAD39" w14:textId="62D99781" w:rsidR="00F92410" w:rsidRDefault="00F92410" w:rsidP="00707A61">
      <w:pPr>
        <w:pStyle w:val="Heading1"/>
        <w:spacing w:before="240" w:after="240"/>
        <w:rPr>
          <w:color w:val="auto"/>
        </w:rPr>
      </w:pPr>
      <w:bookmarkStart w:id="614" w:name="_APPENDIX_IV:_INFRASTRUCTURE"/>
      <w:bookmarkStart w:id="615" w:name="_APPENDIX_IV:_INFRASTRUCTURE_1"/>
      <w:bookmarkStart w:id="616" w:name="_APPENDIX_D:_INFRASTRUCTURE"/>
      <w:bookmarkStart w:id="617" w:name="_APPENDIX_D:_INFRASTRUCTURE_1"/>
      <w:bookmarkStart w:id="618" w:name="_Toc357422283"/>
      <w:bookmarkStart w:id="619" w:name="_Toc357423935"/>
      <w:bookmarkStart w:id="620" w:name="_Toc357424201"/>
      <w:bookmarkStart w:id="621" w:name="_Toc357440796"/>
      <w:bookmarkStart w:id="622" w:name="_Toc357453908"/>
      <w:bookmarkStart w:id="623" w:name="_Toc357684928"/>
      <w:bookmarkStart w:id="624" w:name="_Toc357685252"/>
      <w:bookmarkStart w:id="625" w:name="_Toc357685341"/>
      <w:bookmarkStart w:id="626" w:name="_Toc357687839"/>
      <w:bookmarkStart w:id="627" w:name="_Toc357695879"/>
      <w:bookmarkStart w:id="628" w:name="_Toc483893448"/>
      <w:bookmarkStart w:id="629" w:name="_Toc483893582"/>
      <w:bookmarkStart w:id="630" w:name="_Toc483894487"/>
      <w:bookmarkStart w:id="631" w:name="_Toc483894652"/>
      <w:bookmarkStart w:id="632" w:name="_Toc483894714"/>
      <w:bookmarkStart w:id="633" w:name="_Toc484071364"/>
      <w:bookmarkStart w:id="634" w:name="_Toc487209055"/>
      <w:bookmarkStart w:id="635" w:name="_Toc24618766"/>
      <w:bookmarkEnd w:id="614"/>
      <w:bookmarkEnd w:id="615"/>
      <w:bookmarkEnd w:id="616"/>
      <w:bookmarkEnd w:id="617"/>
      <w:r w:rsidRPr="009250B9">
        <w:rPr>
          <w:color w:val="auto"/>
        </w:rPr>
        <w:lastRenderedPageBreak/>
        <w:t xml:space="preserve">APPENDIX </w:t>
      </w:r>
      <w:r w:rsidR="00223BE7">
        <w:rPr>
          <w:color w:val="auto"/>
        </w:rPr>
        <w:t>D</w:t>
      </w:r>
      <w:r w:rsidRPr="009250B9">
        <w:rPr>
          <w:color w:val="auto"/>
        </w:rPr>
        <w:t>: INFRASTRUCTURE COSTS: FUNDING SOURCES</w:t>
      </w:r>
      <w:bookmarkEnd w:id="602"/>
      <w:bookmarkEnd w:id="603"/>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14:paraId="14118C44" w14:textId="1ACF6A5C" w:rsidR="009841ED" w:rsidRPr="007679C2" w:rsidRDefault="009841ED" w:rsidP="009841ED">
      <w:pPr>
        <w:pStyle w:val="FootnoteText"/>
        <w:rPr>
          <w:sz w:val="24"/>
          <w:szCs w:val="24"/>
        </w:rPr>
      </w:pPr>
      <w:r w:rsidRPr="00960D3D">
        <w:rPr>
          <w:sz w:val="24"/>
          <w:szCs w:val="24"/>
        </w:rPr>
        <w:t xml:space="preserve">The table </w:t>
      </w:r>
      <w:r w:rsidR="00420B13">
        <w:rPr>
          <w:sz w:val="24"/>
          <w:szCs w:val="24"/>
        </w:rPr>
        <w:t>d</w:t>
      </w:r>
      <w:r w:rsidRPr="00960D3D">
        <w:rPr>
          <w:sz w:val="24"/>
          <w:szCs w:val="24"/>
        </w:rPr>
        <w:t>oes not include all required and optional workforce partner programs.</w:t>
      </w:r>
    </w:p>
    <w:tbl>
      <w:tblPr>
        <w:tblStyle w:val="TableGrid"/>
        <w:tblW w:w="5000" w:type="pct"/>
        <w:tblLayout w:type="fixed"/>
        <w:tblLook w:val="04A0" w:firstRow="1" w:lastRow="0" w:firstColumn="1" w:lastColumn="0" w:noHBand="0" w:noVBand="1"/>
        <w:tblDescription w:val="Table: Appendix four - Infrastructure costs funding sources."/>
      </w:tblPr>
      <w:tblGrid>
        <w:gridCol w:w="2515"/>
        <w:gridCol w:w="1260"/>
        <w:gridCol w:w="1710"/>
        <w:gridCol w:w="1710"/>
        <w:gridCol w:w="1435"/>
      </w:tblGrid>
      <w:tr w:rsidR="00703FF3" w14:paraId="20F17819" w14:textId="77777777" w:rsidTr="00707A61">
        <w:trPr>
          <w:tblHeader/>
        </w:trPr>
        <w:tc>
          <w:tcPr>
            <w:tcW w:w="2515" w:type="dxa"/>
            <w:shd w:val="clear" w:color="auto" w:fill="DBE5F1" w:themeFill="accent1" w:themeFillTint="33"/>
            <w:vAlign w:val="bottom"/>
          </w:tcPr>
          <w:p w14:paraId="22070E9D" w14:textId="17C08FFC" w:rsidR="003E715B" w:rsidRPr="009250B9" w:rsidRDefault="003E715B" w:rsidP="003E715B">
            <w:pPr>
              <w:spacing w:after="240"/>
              <w:rPr>
                <w:b/>
              </w:rPr>
            </w:pPr>
            <w:r w:rsidRPr="009250B9">
              <w:rPr>
                <w:b/>
              </w:rPr>
              <w:t>Workforce Partner Program</w:t>
            </w:r>
          </w:p>
        </w:tc>
        <w:tc>
          <w:tcPr>
            <w:tcW w:w="1260" w:type="dxa"/>
            <w:shd w:val="clear" w:color="auto" w:fill="DBE5F1" w:themeFill="accent1" w:themeFillTint="33"/>
            <w:vAlign w:val="bottom"/>
          </w:tcPr>
          <w:p w14:paraId="369B7C9B" w14:textId="58D3B5CB" w:rsidR="003E715B" w:rsidRPr="00194B60" w:rsidRDefault="003E715B" w:rsidP="003E715B">
            <w:pPr>
              <w:spacing w:after="120"/>
              <w:rPr>
                <w:b/>
              </w:rPr>
            </w:pPr>
            <w:r>
              <w:rPr>
                <w:b/>
              </w:rPr>
              <w:t>Required/ Optional Partners</w:t>
            </w:r>
          </w:p>
        </w:tc>
        <w:tc>
          <w:tcPr>
            <w:tcW w:w="1710" w:type="dxa"/>
            <w:shd w:val="clear" w:color="auto" w:fill="DBE5F1" w:themeFill="accent1" w:themeFillTint="33"/>
            <w:vAlign w:val="bottom"/>
          </w:tcPr>
          <w:p w14:paraId="03C874B5" w14:textId="63FF278F" w:rsidR="003E715B" w:rsidRPr="009250B9" w:rsidRDefault="003E715B" w:rsidP="003A241E">
            <w:pPr>
              <w:rPr>
                <w:b/>
              </w:rPr>
            </w:pPr>
            <w:r w:rsidRPr="009250B9">
              <w:rPr>
                <w:b/>
              </w:rPr>
              <w:t xml:space="preserve">Admin Funds </w:t>
            </w:r>
            <w:r>
              <w:rPr>
                <w:b/>
              </w:rPr>
              <w:t>to Pay Infrastructure Costs</w:t>
            </w:r>
            <w:r>
              <w:rPr>
                <w:rStyle w:val="FootnoteReference"/>
                <w:b/>
              </w:rPr>
              <w:footnoteReference w:id="2"/>
            </w:r>
          </w:p>
        </w:tc>
        <w:tc>
          <w:tcPr>
            <w:tcW w:w="1710" w:type="dxa"/>
            <w:shd w:val="clear" w:color="auto" w:fill="DBE5F1" w:themeFill="accent1" w:themeFillTint="33"/>
            <w:vAlign w:val="bottom"/>
          </w:tcPr>
          <w:p w14:paraId="3C31E4CC" w14:textId="4E89B234" w:rsidR="003E715B" w:rsidRPr="009250B9" w:rsidRDefault="003E715B" w:rsidP="003A241E">
            <w:pPr>
              <w:rPr>
                <w:b/>
              </w:rPr>
            </w:pPr>
            <w:r w:rsidRPr="009250B9">
              <w:rPr>
                <w:b/>
              </w:rPr>
              <w:t xml:space="preserve">Program Funds </w:t>
            </w:r>
            <w:r>
              <w:rPr>
                <w:b/>
              </w:rPr>
              <w:t>to Pay Infrastructure Costs</w:t>
            </w:r>
          </w:p>
        </w:tc>
        <w:tc>
          <w:tcPr>
            <w:tcW w:w="1435" w:type="dxa"/>
            <w:shd w:val="clear" w:color="auto" w:fill="DBE5F1" w:themeFill="accent1" w:themeFillTint="33"/>
            <w:vAlign w:val="bottom"/>
          </w:tcPr>
          <w:p w14:paraId="612343EB" w14:textId="42678C36" w:rsidR="003E715B" w:rsidRPr="009250B9" w:rsidRDefault="003E715B" w:rsidP="00CB5A63">
            <w:pPr>
              <w:rPr>
                <w:b/>
              </w:rPr>
            </w:pPr>
            <w:r w:rsidRPr="009250B9">
              <w:rPr>
                <w:b/>
              </w:rPr>
              <w:t>State Funding Mechanism Applicable</w:t>
            </w:r>
            <w:r>
              <w:rPr>
                <w:rStyle w:val="FootnoteReference"/>
                <w:b/>
              </w:rPr>
              <w:footnoteReference w:id="3"/>
            </w:r>
          </w:p>
        </w:tc>
      </w:tr>
      <w:tr w:rsidR="00703FF3" w14:paraId="214F3644" w14:textId="77777777" w:rsidTr="00707A61">
        <w:tc>
          <w:tcPr>
            <w:tcW w:w="2515" w:type="dxa"/>
          </w:tcPr>
          <w:p w14:paraId="6F0D5514" w14:textId="47B84D27" w:rsidR="003E715B" w:rsidRPr="009250B9" w:rsidRDefault="003E715B" w:rsidP="006423FF">
            <w:pPr>
              <w:spacing w:after="60"/>
              <w:rPr>
                <w:sz w:val="22"/>
                <w:szCs w:val="22"/>
              </w:rPr>
            </w:pPr>
            <w:r w:rsidRPr="006423FF">
              <w:rPr>
                <w:sz w:val="22"/>
              </w:rPr>
              <w:t>Workforce Innovation and Opportunity Act (</w:t>
            </w:r>
            <w:r w:rsidRPr="009250B9">
              <w:rPr>
                <w:sz w:val="22"/>
                <w:szCs w:val="22"/>
              </w:rPr>
              <w:t>WIOA</w:t>
            </w:r>
            <w:r>
              <w:rPr>
                <w:sz w:val="22"/>
                <w:szCs w:val="22"/>
              </w:rPr>
              <w:t>)</w:t>
            </w:r>
            <w:r w:rsidRPr="009250B9">
              <w:rPr>
                <w:sz w:val="22"/>
                <w:szCs w:val="22"/>
              </w:rPr>
              <w:t xml:space="preserve"> Title I programs: </w:t>
            </w:r>
          </w:p>
          <w:p w14:paraId="0DE8EE19" w14:textId="145F6B8A" w:rsidR="003E715B" w:rsidRPr="00C15B7B" w:rsidRDefault="003E715B" w:rsidP="006423FF">
            <w:pPr>
              <w:spacing w:after="60"/>
              <w:ind w:left="3"/>
              <w:rPr>
                <w:sz w:val="22"/>
                <w:szCs w:val="22"/>
              </w:rPr>
            </w:pPr>
            <w:r>
              <w:rPr>
                <w:sz w:val="22"/>
                <w:szCs w:val="22"/>
              </w:rPr>
              <w:t>a</w:t>
            </w:r>
            <w:r w:rsidRPr="00C15B7B">
              <w:rPr>
                <w:sz w:val="22"/>
                <w:szCs w:val="22"/>
              </w:rPr>
              <w:t xml:space="preserve">dult, </w:t>
            </w:r>
            <w:r>
              <w:rPr>
                <w:sz w:val="22"/>
                <w:szCs w:val="22"/>
              </w:rPr>
              <w:t>d</w:t>
            </w:r>
            <w:r w:rsidRPr="00C15B7B">
              <w:rPr>
                <w:sz w:val="22"/>
                <w:szCs w:val="22"/>
              </w:rPr>
              <w:t xml:space="preserve">islocated </w:t>
            </w:r>
            <w:r>
              <w:rPr>
                <w:sz w:val="22"/>
                <w:szCs w:val="22"/>
              </w:rPr>
              <w:t>w</w:t>
            </w:r>
            <w:r w:rsidRPr="00C15B7B">
              <w:rPr>
                <w:sz w:val="22"/>
                <w:szCs w:val="22"/>
              </w:rPr>
              <w:t xml:space="preserve">orker, and </w:t>
            </w:r>
            <w:r>
              <w:rPr>
                <w:sz w:val="22"/>
                <w:szCs w:val="22"/>
              </w:rPr>
              <w:t>y</w:t>
            </w:r>
            <w:r w:rsidRPr="00C15B7B">
              <w:rPr>
                <w:sz w:val="22"/>
                <w:szCs w:val="22"/>
              </w:rPr>
              <w:t>outh</w:t>
            </w:r>
          </w:p>
        </w:tc>
        <w:tc>
          <w:tcPr>
            <w:tcW w:w="1260" w:type="dxa"/>
          </w:tcPr>
          <w:p w14:paraId="01DA1711" w14:textId="60F3B48B" w:rsidR="003E715B" w:rsidRPr="009250B9" w:rsidRDefault="003E715B" w:rsidP="00CB5A63">
            <w:pPr>
              <w:rPr>
                <w:sz w:val="22"/>
                <w:szCs w:val="22"/>
              </w:rPr>
            </w:pPr>
            <w:r w:rsidRPr="009250B9">
              <w:rPr>
                <w:sz w:val="22"/>
                <w:szCs w:val="22"/>
              </w:rPr>
              <w:t>Required</w:t>
            </w:r>
          </w:p>
        </w:tc>
        <w:tc>
          <w:tcPr>
            <w:tcW w:w="1710" w:type="dxa"/>
          </w:tcPr>
          <w:p w14:paraId="3C02DFA4" w14:textId="06082758" w:rsidR="003E715B" w:rsidRPr="009250B9" w:rsidRDefault="003E715B" w:rsidP="00CB5A63">
            <w:pPr>
              <w:rPr>
                <w:sz w:val="22"/>
                <w:szCs w:val="22"/>
              </w:rPr>
            </w:pPr>
            <w:r w:rsidRPr="009250B9">
              <w:rPr>
                <w:sz w:val="22"/>
                <w:szCs w:val="22"/>
              </w:rPr>
              <w:t>Yes</w:t>
            </w:r>
          </w:p>
        </w:tc>
        <w:tc>
          <w:tcPr>
            <w:tcW w:w="1710" w:type="dxa"/>
          </w:tcPr>
          <w:p w14:paraId="554A7703" w14:textId="3F0BA3BC" w:rsidR="003E715B" w:rsidRPr="009250B9" w:rsidRDefault="003E715B" w:rsidP="00CB5A63">
            <w:pPr>
              <w:rPr>
                <w:sz w:val="22"/>
                <w:szCs w:val="22"/>
              </w:rPr>
            </w:pPr>
            <w:r w:rsidRPr="009250B9">
              <w:rPr>
                <w:sz w:val="22"/>
                <w:szCs w:val="22"/>
              </w:rPr>
              <w:t>Yes</w:t>
            </w:r>
          </w:p>
        </w:tc>
        <w:tc>
          <w:tcPr>
            <w:tcW w:w="1435" w:type="dxa"/>
          </w:tcPr>
          <w:p w14:paraId="24C47F2A" w14:textId="3C953BCA" w:rsidR="003E715B" w:rsidRPr="009250B9" w:rsidRDefault="003E715B" w:rsidP="00CB5A63">
            <w:pPr>
              <w:rPr>
                <w:sz w:val="22"/>
                <w:szCs w:val="22"/>
              </w:rPr>
            </w:pPr>
            <w:r w:rsidRPr="009250B9">
              <w:rPr>
                <w:sz w:val="22"/>
                <w:szCs w:val="22"/>
              </w:rPr>
              <w:t>Yes</w:t>
            </w:r>
          </w:p>
        </w:tc>
      </w:tr>
      <w:tr w:rsidR="00703FF3" w14:paraId="4E240E34" w14:textId="77777777" w:rsidTr="00707A61">
        <w:trPr>
          <w:trHeight w:val="305"/>
        </w:trPr>
        <w:tc>
          <w:tcPr>
            <w:tcW w:w="2515" w:type="dxa"/>
          </w:tcPr>
          <w:p w14:paraId="477F2B86" w14:textId="2BAD3F7C" w:rsidR="003E715B" w:rsidRPr="009250B9" w:rsidRDefault="003E715B" w:rsidP="006423FF">
            <w:pPr>
              <w:pStyle w:val="ListParagraph"/>
              <w:spacing w:after="60"/>
              <w:ind w:left="0"/>
              <w:rPr>
                <w:sz w:val="22"/>
                <w:szCs w:val="22"/>
              </w:rPr>
            </w:pPr>
            <w:r w:rsidRPr="009250B9">
              <w:rPr>
                <w:sz w:val="22"/>
                <w:szCs w:val="22"/>
              </w:rPr>
              <w:t xml:space="preserve">Wagner-Peyser Act </w:t>
            </w:r>
            <w:r>
              <w:rPr>
                <w:sz w:val="22"/>
                <w:szCs w:val="22"/>
              </w:rPr>
              <w:t xml:space="preserve">Employment Services </w:t>
            </w:r>
          </w:p>
        </w:tc>
        <w:tc>
          <w:tcPr>
            <w:tcW w:w="1260" w:type="dxa"/>
          </w:tcPr>
          <w:p w14:paraId="51639FCF" w14:textId="1C41AC6D" w:rsidR="003E715B" w:rsidRPr="009250B9" w:rsidRDefault="003E715B" w:rsidP="00CB5A63">
            <w:pPr>
              <w:rPr>
                <w:sz w:val="22"/>
                <w:szCs w:val="22"/>
              </w:rPr>
            </w:pPr>
            <w:r w:rsidRPr="009250B9">
              <w:rPr>
                <w:sz w:val="22"/>
                <w:szCs w:val="22"/>
              </w:rPr>
              <w:t>Required</w:t>
            </w:r>
          </w:p>
        </w:tc>
        <w:tc>
          <w:tcPr>
            <w:tcW w:w="1710" w:type="dxa"/>
          </w:tcPr>
          <w:p w14:paraId="74B59BE7" w14:textId="1E8097BC" w:rsidR="003E715B" w:rsidRPr="009250B9" w:rsidRDefault="003E715B" w:rsidP="00CB5A63">
            <w:pPr>
              <w:rPr>
                <w:sz w:val="22"/>
                <w:szCs w:val="22"/>
              </w:rPr>
            </w:pPr>
            <w:r w:rsidRPr="009250B9">
              <w:rPr>
                <w:sz w:val="22"/>
                <w:szCs w:val="22"/>
              </w:rPr>
              <w:t>N/A</w:t>
            </w:r>
            <w:r w:rsidRPr="009250B9">
              <w:rPr>
                <w:rStyle w:val="FootnoteReference"/>
                <w:sz w:val="22"/>
                <w:szCs w:val="22"/>
              </w:rPr>
              <w:footnoteReference w:id="4"/>
            </w:r>
          </w:p>
        </w:tc>
        <w:tc>
          <w:tcPr>
            <w:tcW w:w="1710" w:type="dxa"/>
          </w:tcPr>
          <w:p w14:paraId="762AE028" w14:textId="15A60E92" w:rsidR="003E715B" w:rsidRPr="009250B9" w:rsidRDefault="003E715B" w:rsidP="00CB5A63">
            <w:pPr>
              <w:rPr>
                <w:sz w:val="22"/>
                <w:szCs w:val="22"/>
              </w:rPr>
            </w:pPr>
            <w:r w:rsidRPr="009250B9">
              <w:rPr>
                <w:sz w:val="22"/>
                <w:szCs w:val="22"/>
              </w:rPr>
              <w:t>Yes</w:t>
            </w:r>
          </w:p>
        </w:tc>
        <w:tc>
          <w:tcPr>
            <w:tcW w:w="1435" w:type="dxa"/>
          </w:tcPr>
          <w:p w14:paraId="65E6464E" w14:textId="1E89AF76" w:rsidR="003E715B" w:rsidRPr="009250B9" w:rsidRDefault="003E715B" w:rsidP="00CB5A63">
            <w:pPr>
              <w:rPr>
                <w:sz w:val="22"/>
                <w:szCs w:val="22"/>
              </w:rPr>
            </w:pPr>
            <w:r w:rsidRPr="009250B9">
              <w:rPr>
                <w:sz w:val="22"/>
                <w:szCs w:val="22"/>
              </w:rPr>
              <w:t>Yes</w:t>
            </w:r>
          </w:p>
        </w:tc>
      </w:tr>
      <w:tr w:rsidR="00703FF3" w14:paraId="2C30820D" w14:textId="77777777" w:rsidTr="00707A61">
        <w:tc>
          <w:tcPr>
            <w:tcW w:w="2515" w:type="dxa"/>
          </w:tcPr>
          <w:p w14:paraId="5841C1FF" w14:textId="5BCA0093" w:rsidR="003E715B" w:rsidRPr="009250B9" w:rsidRDefault="003E715B" w:rsidP="006423FF">
            <w:pPr>
              <w:spacing w:after="60"/>
              <w:rPr>
                <w:sz w:val="22"/>
                <w:szCs w:val="22"/>
              </w:rPr>
            </w:pPr>
            <w:r w:rsidRPr="00321BCC">
              <w:rPr>
                <w:iCs/>
                <w:sz w:val="22"/>
                <w:szCs w:val="22"/>
              </w:rPr>
              <w:t xml:space="preserve">Adult Education and Literacy </w:t>
            </w:r>
            <w:r w:rsidRPr="00321BCC">
              <w:rPr>
                <w:sz w:val="22"/>
                <w:szCs w:val="22"/>
              </w:rPr>
              <w:t>program, WIOA Title II</w:t>
            </w:r>
          </w:p>
        </w:tc>
        <w:tc>
          <w:tcPr>
            <w:tcW w:w="1260" w:type="dxa"/>
          </w:tcPr>
          <w:p w14:paraId="141D2F81" w14:textId="108D5D90" w:rsidR="003E715B" w:rsidRPr="009250B9" w:rsidRDefault="003E715B" w:rsidP="00CB5A63">
            <w:pPr>
              <w:rPr>
                <w:sz w:val="22"/>
                <w:szCs w:val="22"/>
              </w:rPr>
            </w:pPr>
            <w:r w:rsidRPr="009250B9">
              <w:rPr>
                <w:sz w:val="22"/>
                <w:szCs w:val="22"/>
              </w:rPr>
              <w:t>Required</w:t>
            </w:r>
          </w:p>
        </w:tc>
        <w:tc>
          <w:tcPr>
            <w:tcW w:w="1710" w:type="dxa"/>
          </w:tcPr>
          <w:p w14:paraId="697F5817" w14:textId="1A4B26D2" w:rsidR="003E715B" w:rsidRPr="009250B9" w:rsidRDefault="003E715B" w:rsidP="00CB5A63">
            <w:pPr>
              <w:rPr>
                <w:sz w:val="22"/>
                <w:szCs w:val="22"/>
              </w:rPr>
            </w:pPr>
            <w:r w:rsidRPr="009250B9">
              <w:rPr>
                <w:sz w:val="22"/>
                <w:szCs w:val="22"/>
              </w:rPr>
              <w:t>Yes</w:t>
            </w:r>
          </w:p>
        </w:tc>
        <w:tc>
          <w:tcPr>
            <w:tcW w:w="1710" w:type="dxa"/>
          </w:tcPr>
          <w:p w14:paraId="55635CEB" w14:textId="6F84F073" w:rsidR="003E715B" w:rsidRPr="009250B9" w:rsidRDefault="003E715B" w:rsidP="00CB5A63">
            <w:pPr>
              <w:rPr>
                <w:sz w:val="22"/>
                <w:szCs w:val="22"/>
              </w:rPr>
            </w:pPr>
            <w:r w:rsidRPr="009250B9">
              <w:rPr>
                <w:sz w:val="22"/>
                <w:szCs w:val="22"/>
              </w:rPr>
              <w:t>No</w:t>
            </w:r>
          </w:p>
        </w:tc>
        <w:tc>
          <w:tcPr>
            <w:tcW w:w="1435" w:type="dxa"/>
          </w:tcPr>
          <w:p w14:paraId="5FF09928" w14:textId="03BD7956" w:rsidR="003E715B" w:rsidRPr="009250B9" w:rsidRDefault="003E715B" w:rsidP="00CB5A63">
            <w:pPr>
              <w:rPr>
                <w:sz w:val="22"/>
                <w:szCs w:val="22"/>
              </w:rPr>
            </w:pPr>
            <w:r w:rsidRPr="009250B9">
              <w:rPr>
                <w:sz w:val="22"/>
                <w:szCs w:val="22"/>
              </w:rPr>
              <w:t>Yes</w:t>
            </w:r>
          </w:p>
        </w:tc>
      </w:tr>
      <w:tr w:rsidR="00703FF3" w14:paraId="0E251128" w14:textId="77777777" w:rsidTr="00707A61">
        <w:tc>
          <w:tcPr>
            <w:tcW w:w="2515" w:type="dxa"/>
          </w:tcPr>
          <w:p w14:paraId="2164B94A" w14:textId="28244F29" w:rsidR="003E715B" w:rsidRPr="009250B9" w:rsidRDefault="003E715B" w:rsidP="006423FF">
            <w:pPr>
              <w:spacing w:after="60"/>
              <w:rPr>
                <w:sz w:val="22"/>
                <w:szCs w:val="22"/>
              </w:rPr>
            </w:pPr>
            <w:r w:rsidRPr="00321BCC">
              <w:rPr>
                <w:sz w:val="22"/>
                <w:szCs w:val="22"/>
              </w:rPr>
              <w:t>State VR</w:t>
            </w:r>
            <w:r>
              <w:rPr>
                <w:sz w:val="22"/>
                <w:szCs w:val="22"/>
              </w:rPr>
              <w:t xml:space="preserve"> </w:t>
            </w:r>
            <w:r w:rsidRPr="009250B9">
              <w:rPr>
                <w:sz w:val="22"/>
                <w:szCs w:val="22"/>
              </w:rPr>
              <w:t>program</w:t>
            </w:r>
            <w:r w:rsidRPr="00321BCC">
              <w:rPr>
                <w:sz w:val="22"/>
                <w:szCs w:val="22"/>
              </w:rPr>
              <w:t>, Title I of the Rehabilitation Act of 1973</w:t>
            </w:r>
          </w:p>
        </w:tc>
        <w:tc>
          <w:tcPr>
            <w:tcW w:w="1260" w:type="dxa"/>
          </w:tcPr>
          <w:p w14:paraId="1DEE7143" w14:textId="2DEBAE82" w:rsidR="003E715B" w:rsidRPr="009250B9" w:rsidRDefault="003E715B" w:rsidP="00CB5A63">
            <w:pPr>
              <w:rPr>
                <w:sz w:val="22"/>
                <w:szCs w:val="22"/>
              </w:rPr>
            </w:pPr>
            <w:r w:rsidRPr="009250B9">
              <w:rPr>
                <w:sz w:val="22"/>
                <w:szCs w:val="22"/>
              </w:rPr>
              <w:t>Required</w:t>
            </w:r>
          </w:p>
        </w:tc>
        <w:tc>
          <w:tcPr>
            <w:tcW w:w="1710" w:type="dxa"/>
          </w:tcPr>
          <w:p w14:paraId="30250E6C" w14:textId="13FD8D52" w:rsidR="003E715B" w:rsidRPr="009250B9" w:rsidRDefault="003E715B" w:rsidP="00CB5A63">
            <w:pPr>
              <w:rPr>
                <w:sz w:val="22"/>
                <w:szCs w:val="22"/>
              </w:rPr>
            </w:pPr>
            <w:r w:rsidRPr="009250B9">
              <w:rPr>
                <w:sz w:val="22"/>
                <w:szCs w:val="22"/>
              </w:rPr>
              <w:t>N/A</w:t>
            </w:r>
            <w:r w:rsidRPr="009250B9">
              <w:rPr>
                <w:sz w:val="22"/>
                <w:szCs w:val="22"/>
                <w:vertAlign w:val="superscript"/>
              </w:rPr>
              <w:t>3</w:t>
            </w:r>
          </w:p>
        </w:tc>
        <w:tc>
          <w:tcPr>
            <w:tcW w:w="1710" w:type="dxa"/>
          </w:tcPr>
          <w:p w14:paraId="18A7041A" w14:textId="1F477B5F" w:rsidR="003E715B" w:rsidRPr="009250B9" w:rsidRDefault="003E715B" w:rsidP="00CB5A63">
            <w:pPr>
              <w:rPr>
                <w:sz w:val="22"/>
                <w:szCs w:val="22"/>
              </w:rPr>
            </w:pPr>
            <w:r w:rsidRPr="009250B9">
              <w:rPr>
                <w:sz w:val="22"/>
                <w:szCs w:val="22"/>
              </w:rPr>
              <w:t>Yes</w:t>
            </w:r>
          </w:p>
        </w:tc>
        <w:tc>
          <w:tcPr>
            <w:tcW w:w="1435" w:type="dxa"/>
          </w:tcPr>
          <w:p w14:paraId="5A551C21" w14:textId="1454AC07" w:rsidR="003E715B" w:rsidRPr="009250B9" w:rsidRDefault="003E715B" w:rsidP="00CB5A63">
            <w:pPr>
              <w:rPr>
                <w:sz w:val="22"/>
                <w:szCs w:val="22"/>
              </w:rPr>
            </w:pPr>
            <w:r w:rsidRPr="009250B9">
              <w:rPr>
                <w:sz w:val="22"/>
                <w:szCs w:val="22"/>
              </w:rPr>
              <w:t>Yes</w:t>
            </w:r>
          </w:p>
        </w:tc>
      </w:tr>
      <w:tr w:rsidR="00703FF3" w14:paraId="49553028" w14:textId="77777777" w:rsidTr="00707A61">
        <w:tc>
          <w:tcPr>
            <w:tcW w:w="2515" w:type="dxa"/>
          </w:tcPr>
          <w:p w14:paraId="5FF6755F" w14:textId="014E8F92" w:rsidR="003E715B" w:rsidRPr="009250B9" w:rsidRDefault="003E715B" w:rsidP="006423FF">
            <w:pPr>
              <w:spacing w:after="60"/>
              <w:rPr>
                <w:sz w:val="22"/>
                <w:szCs w:val="22"/>
              </w:rPr>
            </w:pPr>
            <w:r w:rsidRPr="006423FF">
              <w:rPr>
                <w:sz w:val="22"/>
              </w:rPr>
              <w:t>Unemployment Insurance</w:t>
            </w:r>
            <w:r w:rsidRPr="009250B9">
              <w:rPr>
                <w:sz w:val="22"/>
                <w:szCs w:val="22"/>
              </w:rPr>
              <w:t xml:space="preserve"> programs</w:t>
            </w:r>
          </w:p>
        </w:tc>
        <w:tc>
          <w:tcPr>
            <w:tcW w:w="1260" w:type="dxa"/>
          </w:tcPr>
          <w:p w14:paraId="2FA9D15A" w14:textId="7C6F81D2" w:rsidR="003E715B" w:rsidRPr="009250B9" w:rsidRDefault="003E715B" w:rsidP="00CB5A63">
            <w:pPr>
              <w:rPr>
                <w:sz w:val="22"/>
                <w:szCs w:val="22"/>
              </w:rPr>
            </w:pPr>
            <w:r w:rsidRPr="009250B9">
              <w:rPr>
                <w:sz w:val="22"/>
                <w:szCs w:val="22"/>
              </w:rPr>
              <w:t xml:space="preserve">Required </w:t>
            </w:r>
          </w:p>
        </w:tc>
        <w:tc>
          <w:tcPr>
            <w:tcW w:w="1710" w:type="dxa"/>
          </w:tcPr>
          <w:p w14:paraId="0D019747" w14:textId="5CD44874" w:rsidR="003E715B" w:rsidRPr="009250B9" w:rsidRDefault="003E715B" w:rsidP="00CB5A63">
            <w:pPr>
              <w:rPr>
                <w:sz w:val="22"/>
                <w:szCs w:val="22"/>
              </w:rPr>
            </w:pPr>
            <w:r w:rsidRPr="009250B9">
              <w:rPr>
                <w:sz w:val="22"/>
                <w:szCs w:val="22"/>
              </w:rPr>
              <w:t>N/A</w:t>
            </w:r>
            <w:r w:rsidRPr="009250B9">
              <w:rPr>
                <w:sz w:val="22"/>
                <w:szCs w:val="22"/>
                <w:vertAlign w:val="superscript"/>
              </w:rPr>
              <w:t>3</w:t>
            </w:r>
          </w:p>
        </w:tc>
        <w:tc>
          <w:tcPr>
            <w:tcW w:w="1710" w:type="dxa"/>
          </w:tcPr>
          <w:p w14:paraId="11154980" w14:textId="56EC6B06" w:rsidR="003E715B" w:rsidRPr="009250B9" w:rsidRDefault="003E715B" w:rsidP="00CB5A63">
            <w:pPr>
              <w:rPr>
                <w:sz w:val="22"/>
                <w:szCs w:val="22"/>
              </w:rPr>
            </w:pPr>
            <w:r w:rsidRPr="009250B9">
              <w:rPr>
                <w:sz w:val="22"/>
                <w:szCs w:val="22"/>
              </w:rPr>
              <w:t>Yes</w:t>
            </w:r>
          </w:p>
        </w:tc>
        <w:tc>
          <w:tcPr>
            <w:tcW w:w="1435" w:type="dxa"/>
          </w:tcPr>
          <w:p w14:paraId="78B16AA5" w14:textId="46D299B3" w:rsidR="003E715B" w:rsidRPr="009250B9" w:rsidRDefault="003E715B" w:rsidP="00CB5A63">
            <w:pPr>
              <w:rPr>
                <w:sz w:val="22"/>
                <w:szCs w:val="22"/>
              </w:rPr>
            </w:pPr>
            <w:r w:rsidRPr="009250B9">
              <w:rPr>
                <w:sz w:val="22"/>
                <w:szCs w:val="22"/>
              </w:rPr>
              <w:t>Yes</w:t>
            </w:r>
          </w:p>
        </w:tc>
      </w:tr>
      <w:tr w:rsidR="00703FF3" w14:paraId="2CAB220E" w14:textId="77777777" w:rsidTr="00707A61">
        <w:tc>
          <w:tcPr>
            <w:tcW w:w="2515" w:type="dxa"/>
          </w:tcPr>
          <w:p w14:paraId="03C3C84B" w14:textId="670D27BA" w:rsidR="003E715B" w:rsidRPr="009250B9" w:rsidRDefault="003E715B" w:rsidP="006423FF">
            <w:pPr>
              <w:pStyle w:val="ListParagraph"/>
              <w:spacing w:after="60"/>
              <w:ind w:left="0"/>
              <w:rPr>
                <w:sz w:val="22"/>
                <w:szCs w:val="22"/>
              </w:rPr>
            </w:pPr>
            <w:r w:rsidRPr="00321BCC">
              <w:rPr>
                <w:sz w:val="22"/>
                <w:szCs w:val="22"/>
              </w:rPr>
              <w:t>Trade Adjustment Assistance</w:t>
            </w:r>
            <w:r w:rsidRPr="009250B9">
              <w:rPr>
                <w:sz w:val="22"/>
                <w:szCs w:val="22"/>
              </w:rPr>
              <w:t xml:space="preserve"> program</w:t>
            </w:r>
          </w:p>
        </w:tc>
        <w:tc>
          <w:tcPr>
            <w:tcW w:w="1260" w:type="dxa"/>
          </w:tcPr>
          <w:p w14:paraId="14BD0B9A" w14:textId="277B004E" w:rsidR="003E715B" w:rsidRPr="009250B9" w:rsidRDefault="003E715B" w:rsidP="00CB5A63">
            <w:pPr>
              <w:rPr>
                <w:sz w:val="22"/>
                <w:szCs w:val="22"/>
              </w:rPr>
            </w:pPr>
            <w:r w:rsidRPr="009250B9">
              <w:rPr>
                <w:sz w:val="22"/>
                <w:szCs w:val="22"/>
              </w:rPr>
              <w:t>Required</w:t>
            </w:r>
          </w:p>
        </w:tc>
        <w:tc>
          <w:tcPr>
            <w:tcW w:w="1710" w:type="dxa"/>
          </w:tcPr>
          <w:p w14:paraId="08E799C6" w14:textId="3CE99CE7" w:rsidR="003E715B" w:rsidRPr="009250B9" w:rsidRDefault="003E715B" w:rsidP="00CB5A63">
            <w:pPr>
              <w:rPr>
                <w:sz w:val="22"/>
                <w:szCs w:val="22"/>
              </w:rPr>
            </w:pPr>
            <w:r w:rsidRPr="009250B9">
              <w:rPr>
                <w:sz w:val="22"/>
                <w:szCs w:val="22"/>
              </w:rPr>
              <w:t>Yes</w:t>
            </w:r>
          </w:p>
        </w:tc>
        <w:tc>
          <w:tcPr>
            <w:tcW w:w="1710" w:type="dxa"/>
          </w:tcPr>
          <w:p w14:paraId="38030112" w14:textId="612A4A46" w:rsidR="003E715B" w:rsidRPr="009250B9" w:rsidRDefault="003E715B" w:rsidP="00CB5A63">
            <w:pPr>
              <w:rPr>
                <w:sz w:val="22"/>
                <w:szCs w:val="22"/>
              </w:rPr>
            </w:pPr>
            <w:r w:rsidRPr="009250B9">
              <w:rPr>
                <w:sz w:val="22"/>
                <w:szCs w:val="22"/>
              </w:rPr>
              <w:t>Yes</w:t>
            </w:r>
          </w:p>
        </w:tc>
        <w:tc>
          <w:tcPr>
            <w:tcW w:w="1435" w:type="dxa"/>
          </w:tcPr>
          <w:p w14:paraId="664CD598" w14:textId="2E7054C5" w:rsidR="003E715B" w:rsidRPr="009250B9" w:rsidRDefault="003E715B" w:rsidP="00CB5A63">
            <w:pPr>
              <w:rPr>
                <w:sz w:val="22"/>
                <w:szCs w:val="22"/>
              </w:rPr>
            </w:pPr>
            <w:r w:rsidRPr="009250B9">
              <w:rPr>
                <w:sz w:val="22"/>
                <w:szCs w:val="22"/>
              </w:rPr>
              <w:t>Yes</w:t>
            </w:r>
          </w:p>
        </w:tc>
      </w:tr>
      <w:tr w:rsidR="00703FF3" w14:paraId="78D838A4" w14:textId="77777777" w:rsidTr="00707A61">
        <w:tc>
          <w:tcPr>
            <w:tcW w:w="2515" w:type="dxa"/>
          </w:tcPr>
          <w:p w14:paraId="564725FD" w14:textId="513447F0" w:rsidR="003E715B" w:rsidRPr="009250B9" w:rsidRDefault="003E715B" w:rsidP="006423FF">
            <w:pPr>
              <w:spacing w:after="60"/>
              <w:rPr>
                <w:sz w:val="22"/>
                <w:szCs w:val="22"/>
              </w:rPr>
            </w:pPr>
            <w:r w:rsidRPr="00321BCC">
              <w:rPr>
                <w:sz w:val="22"/>
                <w:szCs w:val="22"/>
              </w:rPr>
              <w:t xml:space="preserve">Choices, Temporary Assistance for Needy Families (TANF) </w:t>
            </w:r>
            <w:r w:rsidRPr="00321BCC">
              <w:rPr>
                <w:sz w:val="22"/>
                <w:szCs w:val="22"/>
              </w:rPr>
              <w:lastRenderedPageBreak/>
              <w:t>Employment</w:t>
            </w:r>
            <w:r w:rsidRPr="006423FF">
              <w:rPr>
                <w:sz w:val="22"/>
              </w:rPr>
              <w:t xml:space="preserve"> and </w:t>
            </w:r>
            <w:r w:rsidRPr="00321BCC">
              <w:rPr>
                <w:sz w:val="22"/>
                <w:szCs w:val="22"/>
              </w:rPr>
              <w:t>Training</w:t>
            </w:r>
            <w:r w:rsidRPr="006423FF">
              <w:rPr>
                <w:sz w:val="22"/>
              </w:rPr>
              <w:t xml:space="preserve"> </w:t>
            </w:r>
            <w:r w:rsidRPr="009250B9">
              <w:rPr>
                <w:sz w:val="22"/>
                <w:szCs w:val="22"/>
              </w:rPr>
              <w:t>program</w:t>
            </w:r>
          </w:p>
        </w:tc>
        <w:tc>
          <w:tcPr>
            <w:tcW w:w="1260" w:type="dxa"/>
          </w:tcPr>
          <w:p w14:paraId="02893C3F" w14:textId="15623C5E" w:rsidR="003E715B" w:rsidRPr="009250B9" w:rsidRDefault="003E715B" w:rsidP="00CB5A63">
            <w:pPr>
              <w:rPr>
                <w:sz w:val="22"/>
                <w:szCs w:val="22"/>
              </w:rPr>
            </w:pPr>
            <w:r w:rsidRPr="009250B9">
              <w:rPr>
                <w:sz w:val="22"/>
                <w:szCs w:val="22"/>
              </w:rPr>
              <w:lastRenderedPageBreak/>
              <w:t>Required</w:t>
            </w:r>
          </w:p>
        </w:tc>
        <w:tc>
          <w:tcPr>
            <w:tcW w:w="1710" w:type="dxa"/>
          </w:tcPr>
          <w:p w14:paraId="65D8EE7D" w14:textId="74B29373" w:rsidR="003E715B" w:rsidRPr="009250B9" w:rsidRDefault="003E715B" w:rsidP="00CB5A63">
            <w:pPr>
              <w:rPr>
                <w:sz w:val="22"/>
                <w:szCs w:val="22"/>
              </w:rPr>
            </w:pPr>
            <w:r w:rsidRPr="009250B9">
              <w:rPr>
                <w:sz w:val="22"/>
                <w:szCs w:val="22"/>
              </w:rPr>
              <w:t xml:space="preserve">Yes </w:t>
            </w:r>
          </w:p>
        </w:tc>
        <w:tc>
          <w:tcPr>
            <w:tcW w:w="1710" w:type="dxa"/>
          </w:tcPr>
          <w:p w14:paraId="4E4214B1" w14:textId="266C0964" w:rsidR="003E715B" w:rsidRPr="009250B9" w:rsidRDefault="007A4098" w:rsidP="00CB5A63">
            <w:pPr>
              <w:rPr>
                <w:sz w:val="22"/>
                <w:szCs w:val="22"/>
              </w:rPr>
            </w:pPr>
            <w:r>
              <w:rPr>
                <w:sz w:val="22"/>
                <w:szCs w:val="22"/>
              </w:rPr>
              <w:t>Yes</w:t>
            </w:r>
          </w:p>
        </w:tc>
        <w:tc>
          <w:tcPr>
            <w:tcW w:w="1435" w:type="dxa"/>
          </w:tcPr>
          <w:p w14:paraId="5820AEA1" w14:textId="19B0FDB9" w:rsidR="003E715B" w:rsidRPr="009250B9" w:rsidRDefault="003E715B" w:rsidP="00CB5A63">
            <w:pPr>
              <w:rPr>
                <w:sz w:val="22"/>
                <w:szCs w:val="22"/>
              </w:rPr>
            </w:pPr>
            <w:r w:rsidRPr="009250B9">
              <w:rPr>
                <w:sz w:val="22"/>
                <w:szCs w:val="22"/>
              </w:rPr>
              <w:t>Yes</w:t>
            </w:r>
            <w:r w:rsidRPr="00182659">
              <w:rPr>
                <w:rStyle w:val="FootnoteReference"/>
                <w:sz w:val="22"/>
                <w:szCs w:val="22"/>
              </w:rPr>
              <w:footnoteReference w:id="5"/>
            </w:r>
          </w:p>
        </w:tc>
      </w:tr>
      <w:tr w:rsidR="00703FF3" w14:paraId="39E0578E" w14:textId="77777777" w:rsidTr="00707A61">
        <w:trPr>
          <w:trHeight w:val="926"/>
        </w:trPr>
        <w:tc>
          <w:tcPr>
            <w:tcW w:w="2515" w:type="dxa"/>
          </w:tcPr>
          <w:p w14:paraId="6C41DCF6" w14:textId="065D0549" w:rsidR="003E715B" w:rsidRPr="009250B9" w:rsidRDefault="003E715B" w:rsidP="006423FF">
            <w:pPr>
              <w:spacing w:after="60"/>
              <w:rPr>
                <w:sz w:val="22"/>
                <w:szCs w:val="22"/>
              </w:rPr>
            </w:pPr>
            <w:r w:rsidRPr="00321BCC">
              <w:rPr>
                <w:sz w:val="22"/>
                <w:szCs w:val="22"/>
              </w:rPr>
              <w:t xml:space="preserve">Veteran employment and training programs – Jobs for Veterans State Grants </w:t>
            </w:r>
          </w:p>
        </w:tc>
        <w:tc>
          <w:tcPr>
            <w:tcW w:w="1260" w:type="dxa"/>
          </w:tcPr>
          <w:p w14:paraId="5857CAB2" w14:textId="327B2E58" w:rsidR="003E715B" w:rsidRPr="009250B9" w:rsidRDefault="003E715B" w:rsidP="00CB5A63">
            <w:pPr>
              <w:rPr>
                <w:sz w:val="22"/>
                <w:szCs w:val="22"/>
              </w:rPr>
            </w:pPr>
            <w:r w:rsidRPr="009250B9">
              <w:rPr>
                <w:sz w:val="22"/>
                <w:szCs w:val="22"/>
              </w:rPr>
              <w:t>Required</w:t>
            </w:r>
          </w:p>
        </w:tc>
        <w:tc>
          <w:tcPr>
            <w:tcW w:w="1710" w:type="dxa"/>
          </w:tcPr>
          <w:p w14:paraId="35C6C47A" w14:textId="3AADB445" w:rsidR="003E715B" w:rsidRPr="009250B9" w:rsidRDefault="003E715B" w:rsidP="00CB5A63">
            <w:pPr>
              <w:rPr>
                <w:sz w:val="22"/>
                <w:szCs w:val="22"/>
              </w:rPr>
            </w:pPr>
            <w:r w:rsidRPr="009250B9">
              <w:rPr>
                <w:sz w:val="22"/>
                <w:szCs w:val="22"/>
              </w:rPr>
              <w:t>N/A</w:t>
            </w:r>
            <w:r w:rsidRPr="009250B9">
              <w:rPr>
                <w:sz w:val="22"/>
                <w:szCs w:val="22"/>
                <w:vertAlign w:val="superscript"/>
              </w:rPr>
              <w:t>3</w:t>
            </w:r>
          </w:p>
        </w:tc>
        <w:tc>
          <w:tcPr>
            <w:tcW w:w="1710" w:type="dxa"/>
          </w:tcPr>
          <w:p w14:paraId="256C4095" w14:textId="34E98DCA" w:rsidR="003E715B" w:rsidRPr="009250B9" w:rsidRDefault="003E715B" w:rsidP="00CB5A63">
            <w:pPr>
              <w:rPr>
                <w:sz w:val="22"/>
                <w:szCs w:val="22"/>
              </w:rPr>
            </w:pPr>
            <w:r w:rsidRPr="009250B9">
              <w:rPr>
                <w:sz w:val="22"/>
                <w:szCs w:val="22"/>
              </w:rPr>
              <w:t>Yes</w:t>
            </w:r>
          </w:p>
        </w:tc>
        <w:tc>
          <w:tcPr>
            <w:tcW w:w="1435" w:type="dxa"/>
          </w:tcPr>
          <w:p w14:paraId="44F659D0" w14:textId="7EF1463C" w:rsidR="003E715B" w:rsidRPr="009250B9" w:rsidRDefault="003E715B" w:rsidP="00CB5A63">
            <w:pPr>
              <w:rPr>
                <w:sz w:val="22"/>
                <w:szCs w:val="22"/>
              </w:rPr>
            </w:pPr>
            <w:r w:rsidRPr="009250B9">
              <w:rPr>
                <w:sz w:val="22"/>
                <w:szCs w:val="22"/>
              </w:rPr>
              <w:t>Yes</w:t>
            </w:r>
          </w:p>
        </w:tc>
      </w:tr>
      <w:tr w:rsidR="00703FF3" w14:paraId="06F8AD44" w14:textId="09E98BDF" w:rsidTr="00707A61">
        <w:tc>
          <w:tcPr>
            <w:tcW w:w="2515" w:type="dxa"/>
          </w:tcPr>
          <w:p w14:paraId="1CADEF75" w14:textId="39A07C7D" w:rsidR="003E715B" w:rsidRPr="009250B9" w:rsidRDefault="003E715B" w:rsidP="006423FF">
            <w:pPr>
              <w:pStyle w:val="ListParagraph"/>
              <w:spacing w:after="60"/>
              <w:ind w:left="0"/>
              <w:rPr>
                <w:sz w:val="22"/>
                <w:szCs w:val="22"/>
              </w:rPr>
            </w:pPr>
            <w:r w:rsidRPr="00321BCC">
              <w:rPr>
                <w:sz w:val="22"/>
                <w:szCs w:val="22"/>
              </w:rPr>
              <w:t>Senior Community Service Employment Program</w:t>
            </w:r>
          </w:p>
        </w:tc>
        <w:tc>
          <w:tcPr>
            <w:tcW w:w="1260" w:type="dxa"/>
          </w:tcPr>
          <w:p w14:paraId="30F94499" w14:textId="29460BCB" w:rsidR="003E715B" w:rsidRPr="009250B9" w:rsidRDefault="003E715B" w:rsidP="00CB5A63">
            <w:pPr>
              <w:rPr>
                <w:sz w:val="22"/>
                <w:szCs w:val="22"/>
              </w:rPr>
            </w:pPr>
            <w:r w:rsidRPr="009250B9">
              <w:rPr>
                <w:sz w:val="22"/>
                <w:szCs w:val="22"/>
              </w:rPr>
              <w:t>Required</w:t>
            </w:r>
          </w:p>
        </w:tc>
        <w:tc>
          <w:tcPr>
            <w:tcW w:w="1710" w:type="dxa"/>
          </w:tcPr>
          <w:p w14:paraId="65C972BA" w14:textId="5CD49F60" w:rsidR="003E715B" w:rsidRPr="009250B9" w:rsidRDefault="003E715B" w:rsidP="00CB5A63">
            <w:pPr>
              <w:rPr>
                <w:sz w:val="22"/>
                <w:szCs w:val="22"/>
              </w:rPr>
            </w:pPr>
            <w:r w:rsidRPr="009250B9">
              <w:rPr>
                <w:sz w:val="22"/>
                <w:szCs w:val="22"/>
              </w:rPr>
              <w:t>Yes</w:t>
            </w:r>
          </w:p>
        </w:tc>
        <w:tc>
          <w:tcPr>
            <w:tcW w:w="1710" w:type="dxa"/>
          </w:tcPr>
          <w:p w14:paraId="3AD1355B" w14:textId="7DB310DB" w:rsidR="003E715B" w:rsidRPr="009250B9" w:rsidRDefault="003E715B" w:rsidP="00CB5A63">
            <w:pPr>
              <w:rPr>
                <w:sz w:val="22"/>
                <w:szCs w:val="22"/>
              </w:rPr>
            </w:pPr>
            <w:r w:rsidRPr="009250B9">
              <w:rPr>
                <w:sz w:val="22"/>
                <w:szCs w:val="22"/>
              </w:rPr>
              <w:t>Yes</w:t>
            </w:r>
          </w:p>
        </w:tc>
        <w:tc>
          <w:tcPr>
            <w:tcW w:w="1435" w:type="dxa"/>
          </w:tcPr>
          <w:p w14:paraId="070022E5" w14:textId="77777777" w:rsidR="003E715B" w:rsidRPr="009250B9" w:rsidRDefault="003E715B" w:rsidP="00447214">
            <w:pPr>
              <w:rPr>
                <w:sz w:val="22"/>
                <w:szCs w:val="22"/>
              </w:rPr>
            </w:pPr>
            <w:r w:rsidRPr="009250B9">
              <w:rPr>
                <w:sz w:val="22"/>
                <w:szCs w:val="22"/>
              </w:rPr>
              <w:t>Yes</w:t>
            </w:r>
          </w:p>
        </w:tc>
      </w:tr>
      <w:tr w:rsidR="00703FF3" w14:paraId="6059C658" w14:textId="77777777" w:rsidTr="00707A61">
        <w:trPr>
          <w:trHeight w:val="611"/>
        </w:trPr>
        <w:tc>
          <w:tcPr>
            <w:tcW w:w="2515" w:type="dxa"/>
          </w:tcPr>
          <w:p w14:paraId="7EDEA0BB" w14:textId="2D6CB230" w:rsidR="006700CC" w:rsidRPr="009250B9" w:rsidRDefault="006700CC" w:rsidP="00194B60">
            <w:pPr>
              <w:rPr>
                <w:sz w:val="22"/>
                <w:szCs w:val="22"/>
              </w:rPr>
            </w:pPr>
            <w:r w:rsidRPr="009250B9">
              <w:rPr>
                <w:sz w:val="22"/>
                <w:szCs w:val="22"/>
              </w:rPr>
              <w:t>Job Corps</w:t>
            </w:r>
            <w:r>
              <w:rPr>
                <w:sz w:val="22"/>
                <w:szCs w:val="22"/>
              </w:rPr>
              <w:t xml:space="preserve"> – WIOA Title I </w:t>
            </w:r>
            <w:r w:rsidRPr="00321BCC">
              <w:rPr>
                <w:sz w:val="22"/>
                <w:szCs w:val="22"/>
              </w:rPr>
              <w:t>program</w:t>
            </w:r>
          </w:p>
        </w:tc>
        <w:tc>
          <w:tcPr>
            <w:tcW w:w="1260" w:type="dxa"/>
          </w:tcPr>
          <w:p w14:paraId="3DC91414" w14:textId="548982F9" w:rsidR="006700CC" w:rsidRPr="009250B9" w:rsidRDefault="006700CC" w:rsidP="00CB5A63">
            <w:pPr>
              <w:rPr>
                <w:sz w:val="22"/>
                <w:szCs w:val="22"/>
              </w:rPr>
            </w:pPr>
            <w:r w:rsidRPr="009250B9">
              <w:rPr>
                <w:sz w:val="22"/>
                <w:szCs w:val="22"/>
              </w:rPr>
              <w:t>Optional</w:t>
            </w:r>
          </w:p>
        </w:tc>
        <w:tc>
          <w:tcPr>
            <w:tcW w:w="1710" w:type="dxa"/>
          </w:tcPr>
          <w:p w14:paraId="66141D8D" w14:textId="3A7260A0" w:rsidR="006700CC" w:rsidRPr="009250B9" w:rsidRDefault="006700CC" w:rsidP="00CB5A63">
            <w:pPr>
              <w:rPr>
                <w:sz w:val="22"/>
                <w:szCs w:val="22"/>
              </w:rPr>
            </w:pPr>
            <w:r w:rsidRPr="009250B9">
              <w:rPr>
                <w:sz w:val="22"/>
                <w:szCs w:val="22"/>
              </w:rPr>
              <w:t>No</w:t>
            </w:r>
          </w:p>
        </w:tc>
        <w:tc>
          <w:tcPr>
            <w:tcW w:w="1710" w:type="dxa"/>
          </w:tcPr>
          <w:p w14:paraId="2CBEA5B5" w14:textId="50F1AF9E" w:rsidR="006700CC" w:rsidRPr="009250B9" w:rsidRDefault="006700CC" w:rsidP="00CB5A63">
            <w:pPr>
              <w:rPr>
                <w:sz w:val="22"/>
                <w:szCs w:val="22"/>
              </w:rPr>
            </w:pPr>
            <w:r w:rsidRPr="009250B9">
              <w:rPr>
                <w:sz w:val="22"/>
                <w:szCs w:val="22"/>
              </w:rPr>
              <w:t xml:space="preserve">Yes </w:t>
            </w:r>
          </w:p>
        </w:tc>
        <w:tc>
          <w:tcPr>
            <w:tcW w:w="1435" w:type="dxa"/>
          </w:tcPr>
          <w:p w14:paraId="28E7D16B" w14:textId="62EB23E7" w:rsidR="006700CC" w:rsidRPr="009250B9" w:rsidRDefault="006700CC" w:rsidP="00CB5A63">
            <w:pPr>
              <w:rPr>
                <w:sz w:val="22"/>
                <w:szCs w:val="22"/>
              </w:rPr>
            </w:pPr>
            <w:r w:rsidRPr="009250B9">
              <w:rPr>
                <w:sz w:val="22"/>
                <w:szCs w:val="22"/>
              </w:rPr>
              <w:t>No</w:t>
            </w:r>
          </w:p>
        </w:tc>
      </w:tr>
      <w:tr w:rsidR="00703FF3" w14:paraId="48F5C315" w14:textId="77777777" w:rsidTr="00707A61">
        <w:tc>
          <w:tcPr>
            <w:tcW w:w="2515" w:type="dxa"/>
          </w:tcPr>
          <w:p w14:paraId="116FF33D" w14:textId="4265E990" w:rsidR="00F85DA2" w:rsidRPr="009250B9" w:rsidRDefault="00F85DA2" w:rsidP="006423FF">
            <w:pPr>
              <w:spacing w:after="60"/>
              <w:rPr>
                <w:sz w:val="22"/>
                <w:szCs w:val="22"/>
              </w:rPr>
            </w:pPr>
            <w:r w:rsidRPr="009250B9">
              <w:rPr>
                <w:sz w:val="22"/>
                <w:szCs w:val="22"/>
              </w:rPr>
              <w:t xml:space="preserve">MSFW </w:t>
            </w:r>
            <w:r>
              <w:rPr>
                <w:sz w:val="22"/>
                <w:szCs w:val="22"/>
              </w:rPr>
              <w:t xml:space="preserve">(under </w:t>
            </w:r>
            <w:r w:rsidRPr="009250B9">
              <w:rPr>
                <w:sz w:val="22"/>
                <w:szCs w:val="22"/>
              </w:rPr>
              <w:t>NFJP</w:t>
            </w:r>
            <w:r>
              <w:rPr>
                <w:sz w:val="22"/>
                <w:szCs w:val="22"/>
              </w:rPr>
              <w:t xml:space="preserve">) – WIOA Title I </w:t>
            </w:r>
            <w:r w:rsidRPr="00321BCC">
              <w:rPr>
                <w:sz w:val="22"/>
                <w:szCs w:val="22"/>
              </w:rPr>
              <w:t>program</w:t>
            </w:r>
          </w:p>
        </w:tc>
        <w:tc>
          <w:tcPr>
            <w:tcW w:w="1260" w:type="dxa"/>
          </w:tcPr>
          <w:p w14:paraId="0ED31D11" w14:textId="16FFD11A" w:rsidR="00F85DA2" w:rsidRPr="009250B9" w:rsidRDefault="00F85DA2" w:rsidP="00CB5A63">
            <w:pPr>
              <w:rPr>
                <w:sz w:val="22"/>
                <w:szCs w:val="22"/>
              </w:rPr>
            </w:pPr>
            <w:r w:rsidRPr="009250B9">
              <w:rPr>
                <w:sz w:val="22"/>
                <w:szCs w:val="22"/>
              </w:rPr>
              <w:t>Optional</w:t>
            </w:r>
          </w:p>
        </w:tc>
        <w:tc>
          <w:tcPr>
            <w:tcW w:w="1710" w:type="dxa"/>
          </w:tcPr>
          <w:p w14:paraId="540ED31A" w14:textId="6F058BD6" w:rsidR="00F85DA2" w:rsidRPr="009250B9" w:rsidRDefault="00F85DA2" w:rsidP="00CB5A63">
            <w:pPr>
              <w:rPr>
                <w:sz w:val="22"/>
                <w:szCs w:val="22"/>
              </w:rPr>
            </w:pPr>
            <w:r w:rsidRPr="009250B9">
              <w:rPr>
                <w:sz w:val="22"/>
                <w:szCs w:val="22"/>
              </w:rPr>
              <w:t>Yes</w:t>
            </w:r>
          </w:p>
        </w:tc>
        <w:tc>
          <w:tcPr>
            <w:tcW w:w="1710" w:type="dxa"/>
          </w:tcPr>
          <w:p w14:paraId="57C57E4C" w14:textId="42D29631" w:rsidR="00F85DA2" w:rsidRPr="009250B9" w:rsidRDefault="00F85DA2" w:rsidP="00CB5A63">
            <w:pPr>
              <w:rPr>
                <w:sz w:val="22"/>
                <w:szCs w:val="22"/>
              </w:rPr>
            </w:pPr>
            <w:r w:rsidRPr="009250B9">
              <w:rPr>
                <w:sz w:val="22"/>
                <w:szCs w:val="22"/>
              </w:rPr>
              <w:t>Yes</w:t>
            </w:r>
          </w:p>
        </w:tc>
        <w:tc>
          <w:tcPr>
            <w:tcW w:w="1435" w:type="dxa"/>
          </w:tcPr>
          <w:p w14:paraId="4E8B16C8" w14:textId="23D89C9C" w:rsidR="00F85DA2" w:rsidRPr="009250B9" w:rsidRDefault="00F85DA2" w:rsidP="00CB5A63">
            <w:pPr>
              <w:rPr>
                <w:sz w:val="22"/>
                <w:szCs w:val="22"/>
              </w:rPr>
            </w:pPr>
            <w:r w:rsidRPr="009250B9">
              <w:rPr>
                <w:sz w:val="22"/>
                <w:szCs w:val="22"/>
              </w:rPr>
              <w:t>No</w:t>
            </w:r>
          </w:p>
        </w:tc>
      </w:tr>
      <w:tr w:rsidR="00703FF3" w14:paraId="4BFB8F97" w14:textId="77777777" w:rsidTr="00707A61">
        <w:tc>
          <w:tcPr>
            <w:tcW w:w="2515" w:type="dxa"/>
          </w:tcPr>
          <w:p w14:paraId="0847F92A" w14:textId="5ABE1147" w:rsidR="00F85DA2" w:rsidRPr="009250B9" w:rsidRDefault="00F85DA2" w:rsidP="006423FF">
            <w:pPr>
              <w:spacing w:after="60"/>
              <w:rPr>
                <w:sz w:val="22"/>
                <w:szCs w:val="22"/>
              </w:rPr>
            </w:pPr>
            <w:r w:rsidRPr="009250B9">
              <w:rPr>
                <w:sz w:val="22"/>
                <w:szCs w:val="22"/>
              </w:rPr>
              <w:t>Native American programs</w:t>
            </w:r>
            <w:r>
              <w:rPr>
                <w:sz w:val="22"/>
                <w:szCs w:val="22"/>
              </w:rPr>
              <w:t xml:space="preserve"> – WIOA Title I </w:t>
            </w:r>
            <w:r w:rsidRPr="00321BCC">
              <w:rPr>
                <w:sz w:val="22"/>
                <w:szCs w:val="22"/>
              </w:rPr>
              <w:t>program</w:t>
            </w:r>
          </w:p>
        </w:tc>
        <w:tc>
          <w:tcPr>
            <w:tcW w:w="1260" w:type="dxa"/>
          </w:tcPr>
          <w:p w14:paraId="4C2E71C9" w14:textId="0115364E" w:rsidR="00F85DA2" w:rsidRPr="009250B9" w:rsidRDefault="00F85DA2" w:rsidP="00CB5A63">
            <w:pPr>
              <w:rPr>
                <w:sz w:val="22"/>
                <w:szCs w:val="22"/>
              </w:rPr>
            </w:pPr>
            <w:r w:rsidRPr="009250B9">
              <w:rPr>
                <w:sz w:val="22"/>
                <w:szCs w:val="22"/>
              </w:rPr>
              <w:t>Optional</w:t>
            </w:r>
          </w:p>
        </w:tc>
        <w:tc>
          <w:tcPr>
            <w:tcW w:w="1710" w:type="dxa"/>
          </w:tcPr>
          <w:p w14:paraId="2CD00855" w14:textId="25D0FFDE" w:rsidR="00F85DA2" w:rsidRPr="009250B9" w:rsidRDefault="00F85DA2" w:rsidP="00CB5A63">
            <w:pPr>
              <w:rPr>
                <w:sz w:val="22"/>
                <w:szCs w:val="22"/>
              </w:rPr>
            </w:pPr>
            <w:r w:rsidRPr="009250B9">
              <w:rPr>
                <w:sz w:val="22"/>
                <w:szCs w:val="22"/>
              </w:rPr>
              <w:t>Yes</w:t>
            </w:r>
          </w:p>
        </w:tc>
        <w:tc>
          <w:tcPr>
            <w:tcW w:w="1710" w:type="dxa"/>
          </w:tcPr>
          <w:p w14:paraId="43DC7653" w14:textId="5DF49D99" w:rsidR="00F85DA2" w:rsidRPr="009250B9" w:rsidRDefault="00F85DA2" w:rsidP="00CB5A63">
            <w:pPr>
              <w:rPr>
                <w:sz w:val="22"/>
                <w:szCs w:val="22"/>
              </w:rPr>
            </w:pPr>
            <w:r w:rsidRPr="009250B9">
              <w:rPr>
                <w:sz w:val="22"/>
                <w:szCs w:val="22"/>
              </w:rPr>
              <w:t>Yes</w:t>
            </w:r>
          </w:p>
        </w:tc>
        <w:tc>
          <w:tcPr>
            <w:tcW w:w="1435" w:type="dxa"/>
          </w:tcPr>
          <w:p w14:paraId="7BB438FF" w14:textId="0C4ED389" w:rsidR="00F85DA2" w:rsidRPr="009250B9" w:rsidRDefault="00F85DA2" w:rsidP="00CB5A63">
            <w:pPr>
              <w:rPr>
                <w:sz w:val="22"/>
                <w:szCs w:val="22"/>
              </w:rPr>
            </w:pPr>
            <w:r w:rsidRPr="009250B9">
              <w:rPr>
                <w:sz w:val="22"/>
                <w:szCs w:val="22"/>
              </w:rPr>
              <w:t>No</w:t>
            </w:r>
          </w:p>
        </w:tc>
      </w:tr>
      <w:tr w:rsidR="00703FF3" w14:paraId="7AD8BF6D" w14:textId="77777777" w:rsidTr="00707A61">
        <w:tc>
          <w:tcPr>
            <w:tcW w:w="2515" w:type="dxa"/>
          </w:tcPr>
          <w:p w14:paraId="4AF87176" w14:textId="47204DA6" w:rsidR="00F85DA2" w:rsidRPr="009250B9" w:rsidRDefault="00F85DA2" w:rsidP="006423FF">
            <w:pPr>
              <w:spacing w:after="60"/>
              <w:rPr>
                <w:sz w:val="22"/>
                <w:szCs w:val="22"/>
              </w:rPr>
            </w:pPr>
            <w:r w:rsidRPr="009250B9">
              <w:rPr>
                <w:sz w:val="22"/>
                <w:szCs w:val="22"/>
              </w:rPr>
              <w:t xml:space="preserve">Reintegration of Offenders program – Second Chance Act </w:t>
            </w:r>
            <w:r>
              <w:rPr>
                <w:sz w:val="22"/>
                <w:szCs w:val="22"/>
              </w:rPr>
              <w:t xml:space="preserve">of </w:t>
            </w:r>
            <w:r w:rsidRPr="009250B9">
              <w:rPr>
                <w:sz w:val="22"/>
                <w:szCs w:val="22"/>
              </w:rPr>
              <w:t>2007</w:t>
            </w:r>
          </w:p>
        </w:tc>
        <w:tc>
          <w:tcPr>
            <w:tcW w:w="1260" w:type="dxa"/>
          </w:tcPr>
          <w:p w14:paraId="382589B8" w14:textId="7F91E311" w:rsidR="00F85DA2" w:rsidRPr="009250B9" w:rsidRDefault="00F85DA2" w:rsidP="00CB5A63">
            <w:pPr>
              <w:rPr>
                <w:sz w:val="22"/>
                <w:szCs w:val="22"/>
              </w:rPr>
            </w:pPr>
            <w:r w:rsidRPr="009250B9">
              <w:rPr>
                <w:sz w:val="22"/>
                <w:szCs w:val="22"/>
              </w:rPr>
              <w:t>Optional</w:t>
            </w:r>
          </w:p>
        </w:tc>
        <w:tc>
          <w:tcPr>
            <w:tcW w:w="1710" w:type="dxa"/>
          </w:tcPr>
          <w:p w14:paraId="1321271F" w14:textId="1AC0FCC9" w:rsidR="00F85DA2" w:rsidRPr="009250B9" w:rsidRDefault="00F85DA2" w:rsidP="00CB5A63">
            <w:pPr>
              <w:rPr>
                <w:sz w:val="22"/>
                <w:szCs w:val="22"/>
              </w:rPr>
            </w:pPr>
            <w:r w:rsidRPr="009250B9">
              <w:rPr>
                <w:sz w:val="22"/>
                <w:szCs w:val="22"/>
              </w:rPr>
              <w:t>Yes</w:t>
            </w:r>
          </w:p>
        </w:tc>
        <w:tc>
          <w:tcPr>
            <w:tcW w:w="1710" w:type="dxa"/>
          </w:tcPr>
          <w:p w14:paraId="79E68A7A" w14:textId="78AE7D5D" w:rsidR="00F85DA2" w:rsidRPr="009250B9" w:rsidRDefault="00F85DA2" w:rsidP="00CB5A63">
            <w:pPr>
              <w:rPr>
                <w:sz w:val="22"/>
                <w:szCs w:val="22"/>
              </w:rPr>
            </w:pPr>
            <w:r w:rsidRPr="009250B9">
              <w:rPr>
                <w:sz w:val="22"/>
                <w:szCs w:val="22"/>
              </w:rPr>
              <w:t>Yes</w:t>
            </w:r>
          </w:p>
        </w:tc>
        <w:tc>
          <w:tcPr>
            <w:tcW w:w="1435" w:type="dxa"/>
          </w:tcPr>
          <w:p w14:paraId="1C5B6FB2" w14:textId="590C4A86" w:rsidR="00F85DA2" w:rsidRPr="009250B9" w:rsidRDefault="00F85DA2" w:rsidP="00CB5A63">
            <w:pPr>
              <w:rPr>
                <w:sz w:val="22"/>
                <w:szCs w:val="22"/>
              </w:rPr>
            </w:pPr>
            <w:r w:rsidRPr="009250B9">
              <w:rPr>
                <w:sz w:val="22"/>
                <w:szCs w:val="22"/>
              </w:rPr>
              <w:t>No</w:t>
            </w:r>
          </w:p>
        </w:tc>
      </w:tr>
      <w:tr w:rsidR="00703FF3" w14:paraId="27502CA4" w14:textId="77777777" w:rsidTr="00707A61">
        <w:tc>
          <w:tcPr>
            <w:tcW w:w="2515" w:type="dxa"/>
          </w:tcPr>
          <w:p w14:paraId="47329E35" w14:textId="1945090A" w:rsidR="00F85DA2" w:rsidRPr="009250B9" w:rsidRDefault="00F85DA2" w:rsidP="006423FF">
            <w:pPr>
              <w:spacing w:after="60"/>
              <w:rPr>
                <w:sz w:val="22"/>
                <w:szCs w:val="22"/>
              </w:rPr>
            </w:pPr>
            <w:r w:rsidRPr="009250B9">
              <w:rPr>
                <w:sz w:val="22"/>
                <w:szCs w:val="22"/>
              </w:rPr>
              <w:t xml:space="preserve">Career and Technical Education programs – </w:t>
            </w:r>
            <w:r w:rsidR="00DA60EA" w:rsidRPr="006D5678">
              <w:rPr>
                <w:sz w:val="22"/>
                <w:szCs w:val="22"/>
              </w:rPr>
              <w:t>Strengthening Career and Technical Education for the 21st Century Act</w:t>
            </w:r>
            <w:r w:rsidR="00DA60EA" w:rsidRPr="006D5678">
              <w:t xml:space="preserve"> </w:t>
            </w:r>
          </w:p>
        </w:tc>
        <w:tc>
          <w:tcPr>
            <w:tcW w:w="1260" w:type="dxa"/>
          </w:tcPr>
          <w:p w14:paraId="7BEC3C8E" w14:textId="4D7BFD30" w:rsidR="00F85DA2" w:rsidRPr="009250B9" w:rsidRDefault="00F85DA2" w:rsidP="00CB5A63">
            <w:pPr>
              <w:rPr>
                <w:sz w:val="22"/>
                <w:szCs w:val="22"/>
              </w:rPr>
            </w:pPr>
            <w:r w:rsidRPr="009250B9">
              <w:rPr>
                <w:sz w:val="22"/>
                <w:szCs w:val="22"/>
              </w:rPr>
              <w:t>Optional</w:t>
            </w:r>
          </w:p>
        </w:tc>
        <w:tc>
          <w:tcPr>
            <w:tcW w:w="1710" w:type="dxa"/>
          </w:tcPr>
          <w:p w14:paraId="30DC039B" w14:textId="28AD0271" w:rsidR="00F85DA2" w:rsidRPr="009250B9" w:rsidRDefault="00F85DA2" w:rsidP="00CB5A63">
            <w:pPr>
              <w:rPr>
                <w:sz w:val="22"/>
                <w:szCs w:val="22"/>
              </w:rPr>
            </w:pPr>
            <w:r w:rsidRPr="009250B9">
              <w:rPr>
                <w:sz w:val="22"/>
                <w:szCs w:val="22"/>
              </w:rPr>
              <w:t>Yes</w:t>
            </w:r>
          </w:p>
        </w:tc>
        <w:tc>
          <w:tcPr>
            <w:tcW w:w="1710" w:type="dxa"/>
          </w:tcPr>
          <w:p w14:paraId="03831A11" w14:textId="10436107" w:rsidR="00F85DA2" w:rsidRPr="009250B9" w:rsidRDefault="00F85DA2" w:rsidP="00CB5A63">
            <w:pPr>
              <w:rPr>
                <w:sz w:val="22"/>
                <w:szCs w:val="22"/>
              </w:rPr>
            </w:pPr>
            <w:r w:rsidRPr="009250B9">
              <w:rPr>
                <w:sz w:val="22"/>
                <w:szCs w:val="22"/>
              </w:rPr>
              <w:t>No</w:t>
            </w:r>
          </w:p>
        </w:tc>
        <w:tc>
          <w:tcPr>
            <w:tcW w:w="1435" w:type="dxa"/>
          </w:tcPr>
          <w:p w14:paraId="578BBFF6" w14:textId="03EDF0F6" w:rsidR="00F85DA2" w:rsidRPr="009250B9" w:rsidRDefault="00F85DA2" w:rsidP="00CB5A63">
            <w:pPr>
              <w:rPr>
                <w:sz w:val="22"/>
                <w:szCs w:val="22"/>
              </w:rPr>
            </w:pPr>
            <w:r w:rsidRPr="009250B9">
              <w:rPr>
                <w:sz w:val="22"/>
                <w:szCs w:val="22"/>
              </w:rPr>
              <w:t>No</w:t>
            </w:r>
          </w:p>
        </w:tc>
      </w:tr>
      <w:tr w:rsidR="00703FF3" w14:paraId="726F43BA" w14:textId="77777777" w:rsidTr="00707A61">
        <w:tc>
          <w:tcPr>
            <w:tcW w:w="2515" w:type="dxa"/>
          </w:tcPr>
          <w:p w14:paraId="65470297" w14:textId="360637B4" w:rsidR="00F85DA2" w:rsidRPr="009250B9" w:rsidRDefault="00F85DA2" w:rsidP="006423FF">
            <w:pPr>
              <w:spacing w:after="60"/>
              <w:rPr>
                <w:sz w:val="22"/>
                <w:szCs w:val="22"/>
              </w:rPr>
            </w:pPr>
            <w:r w:rsidRPr="009250B9">
              <w:rPr>
                <w:sz w:val="22"/>
                <w:szCs w:val="22"/>
              </w:rPr>
              <w:t xml:space="preserve">Employment and training activities carried out by the </w:t>
            </w:r>
            <w:r>
              <w:rPr>
                <w:sz w:val="22"/>
                <w:szCs w:val="22"/>
              </w:rPr>
              <w:t xml:space="preserve">US </w:t>
            </w:r>
            <w:r w:rsidRPr="009250B9">
              <w:rPr>
                <w:sz w:val="22"/>
                <w:szCs w:val="22"/>
              </w:rPr>
              <w:t>Department of Housing and Urban Development</w:t>
            </w:r>
          </w:p>
        </w:tc>
        <w:tc>
          <w:tcPr>
            <w:tcW w:w="1260" w:type="dxa"/>
          </w:tcPr>
          <w:p w14:paraId="703B3883" w14:textId="0B9FA40E" w:rsidR="00F85DA2" w:rsidRPr="009250B9" w:rsidRDefault="00F85DA2" w:rsidP="00CB5A63">
            <w:pPr>
              <w:rPr>
                <w:sz w:val="22"/>
                <w:szCs w:val="22"/>
              </w:rPr>
            </w:pPr>
            <w:r w:rsidRPr="009250B9">
              <w:rPr>
                <w:sz w:val="22"/>
                <w:szCs w:val="22"/>
              </w:rPr>
              <w:t>Optional</w:t>
            </w:r>
          </w:p>
        </w:tc>
        <w:tc>
          <w:tcPr>
            <w:tcW w:w="1710" w:type="dxa"/>
          </w:tcPr>
          <w:p w14:paraId="2AF3FBBE" w14:textId="06657060" w:rsidR="00F85DA2" w:rsidRPr="009250B9" w:rsidRDefault="00F85DA2" w:rsidP="00CB5A63">
            <w:pPr>
              <w:rPr>
                <w:sz w:val="22"/>
                <w:szCs w:val="22"/>
              </w:rPr>
            </w:pPr>
            <w:r w:rsidRPr="009250B9">
              <w:rPr>
                <w:sz w:val="22"/>
                <w:szCs w:val="22"/>
              </w:rPr>
              <w:t>Consult partners’ authorizing documents</w:t>
            </w:r>
          </w:p>
        </w:tc>
        <w:tc>
          <w:tcPr>
            <w:tcW w:w="1710" w:type="dxa"/>
          </w:tcPr>
          <w:p w14:paraId="6D0D6F21" w14:textId="7C94CAB1" w:rsidR="00F85DA2" w:rsidRPr="009250B9" w:rsidRDefault="00F85DA2" w:rsidP="00CB5A63">
            <w:pPr>
              <w:rPr>
                <w:sz w:val="22"/>
                <w:szCs w:val="22"/>
              </w:rPr>
            </w:pPr>
            <w:r w:rsidRPr="009250B9">
              <w:rPr>
                <w:sz w:val="22"/>
                <w:szCs w:val="22"/>
              </w:rPr>
              <w:t>Consult partners’ authorizing documents</w:t>
            </w:r>
          </w:p>
        </w:tc>
        <w:tc>
          <w:tcPr>
            <w:tcW w:w="1435" w:type="dxa"/>
          </w:tcPr>
          <w:p w14:paraId="376D2D4A" w14:textId="7330F4DD" w:rsidR="00F85DA2" w:rsidRPr="009250B9" w:rsidRDefault="00F85DA2" w:rsidP="00CB5A63">
            <w:pPr>
              <w:rPr>
                <w:sz w:val="22"/>
                <w:szCs w:val="22"/>
              </w:rPr>
            </w:pPr>
            <w:r w:rsidRPr="009250B9">
              <w:rPr>
                <w:sz w:val="22"/>
                <w:szCs w:val="22"/>
              </w:rPr>
              <w:t>No</w:t>
            </w:r>
          </w:p>
        </w:tc>
      </w:tr>
      <w:tr w:rsidR="00703FF3" w14:paraId="05809002" w14:textId="77777777" w:rsidTr="00707A61">
        <w:tc>
          <w:tcPr>
            <w:tcW w:w="2515" w:type="dxa"/>
          </w:tcPr>
          <w:p w14:paraId="00A8ECE1" w14:textId="2793B38F" w:rsidR="00F85DA2" w:rsidRPr="009250B9" w:rsidRDefault="00F85DA2" w:rsidP="00CD7EF7">
            <w:pPr>
              <w:rPr>
                <w:sz w:val="22"/>
                <w:szCs w:val="22"/>
              </w:rPr>
            </w:pPr>
            <w:r w:rsidRPr="009250B9">
              <w:rPr>
                <w:sz w:val="22"/>
                <w:szCs w:val="22"/>
              </w:rPr>
              <w:t xml:space="preserve">Other </w:t>
            </w:r>
            <w:r>
              <w:rPr>
                <w:sz w:val="22"/>
                <w:szCs w:val="22"/>
              </w:rPr>
              <w:t>o</w:t>
            </w:r>
            <w:r w:rsidRPr="009250B9">
              <w:rPr>
                <w:sz w:val="22"/>
                <w:szCs w:val="22"/>
              </w:rPr>
              <w:t>ptional workforce partners not mentioned above</w:t>
            </w:r>
            <w:r w:rsidRPr="009250B9">
              <w:rPr>
                <w:rStyle w:val="FootnoteReference"/>
                <w:sz w:val="22"/>
                <w:szCs w:val="22"/>
              </w:rPr>
              <w:footnoteReference w:id="6"/>
            </w:r>
            <w:r w:rsidRPr="009250B9">
              <w:rPr>
                <w:sz w:val="22"/>
                <w:szCs w:val="22"/>
              </w:rPr>
              <w:t xml:space="preserve"> </w:t>
            </w:r>
          </w:p>
        </w:tc>
        <w:tc>
          <w:tcPr>
            <w:tcW w:w="1260" w:type="dxa"/>
          </w:tcPr>
          <w:p w14:paraId="6B9423FD" w14:textId="66D0AFE3" w:rsidR="00F85DA2" w:rsidRPr="009250B9" w:rsidRDefault="00F85DA2" w:rsidP="00CB5A63">
            <w:pPr>
              <w:rPr>
                <w:sz w:val="22"/>
                <w:szCs w:val="22"/>
              </w:rPr>
            </w:pPr>
            <w:r w:rsidRPr="009250B9">
              <w:rPr>
                <w:sz w:val="22"/>
                <w:szCs w:val="22"/>
              </w:rPr>
              <w:t>Optional</w:t>
            </w:r>
          </w:p>
        </w:tc>
        <w:tc>
          <w:tcPr>
            <w:tcW w:w="1710" w:type="dxa"/>
          </w:tcPr>
          <w:p w14:paraId="2D35A037" w14:textId="6EF89112" w:rsidR="00F85DA2" w:rsidRPr="009250B9" w:rsidRDefault="00F85DA2" w:rsidP="00CB5A63">
            <w:pPr>
              <w:rPr>
                <w:sz w:val="22"/>
                <w:szCs w:val="22"/>
              </w:rPr>
            </w:pPr>
            <w:r w:rsidRPr="009250B9">
              <w:rPr>
                <w:sz w:val="22"/>
                <w:szCs w:val="22"/>
              </w:rPr>
              <w:t>Consult partners’ authorizing documents</w:t>
            </w:r>
          </w:p>
        </w:tc>
        <w:tc>
          <w:tcPr>
            <w:tcW w:w="1710" w:type="dxa"/>
          </w:tcPr>
          <w:p w14:paraId="7D503438" w14:textId="50E2582C" w:rsidR="00F85DA2" w:rsidRPr="009250B9" w:rsidRDefault="00F85DA2" w:rsidP="00CB5A63">
            <w:pPr>
              <w:rPr>
                <w:sz w:val="22"/>
                <w:szCs w:val="22"/>
              </w:rPr>
            </w:pPr>
            <w:r w:rsidRPr="009250B9">
              <w:rPr>
                <w:sz w:val="22"/>
                <w:szCs w:val="22"/>
              </w:rPr>
              <w:t>Consult partners’ authorizing documents</w:t>
            </w:r>
          </w:p>
        </w:tc>
        <w:tc>
          <w:tcPr>
            <w:tcW w:w="1435" w:type="dxa"/>
          </w:tcPr>
          <w:p w14:paraId="08F04B2C" w14:textId="165D7AE9" w:rsidR="00F85DA2" w:rsidRPr="009250B9" w:rsidRDefault="00F85DA2" w:rsidP="00CB5A63">
            <w:pPr>
              <w:rPr>
                <w:sz w:val="22"/>
                <w:szCs w:val="22"/>
              </w:rPr>
            </w:pPr>
            <w:r w:rsidRPr="009250B9">
              <w:rPr>
                <w:sz w:val="22"/>
                <w:szCs w:val="22"/>
              </w:rPr>
              <w:t>No</w:t>
            </w:r>
          </w:p>
        </w:tc>
      </w:tr>
    </w:tbl>
    <w:p w14:paraId="76145018" w14:textId="77777777" w:rsidR="00957A12" w:rsidRDefault="00957A12" w:rsidP="009705A4">
      <w:pPr>
        <w:pStyle w:val="Heading1"/>
        <w:spacing w:after="360"/>
        <w:rPr>
          <w:color w:val="auto"/>
        </w:rPr>
      </w:pPr>
      <w:bookmarkStart w:id="636" w:name="_APPENDIX_IV:_EXAMPLES:"/>
      <w:bookmarkStart w:id="637" w:name="_Toc483497464"/>
      <w:bookmarkStart w:id="638" w:name="_Toc483498220"/>
      <w:bookmarkStart w:id="639" w:name="_Toc357422284"/>
      <w:bookmarkStart w:id="640" w:name="_Toc357423936"/>
      <w:bookmarkStart w:id="641" w:name="_Toc357424202"/>
      <w:bookmarkStart w:id="642" w:name="_Toc357440797"/>
      <w:bookmarkStart w:id="643" w:name="_Toc357453909"/>
      <w:bookmarkStart w:id="644" w:name="_Toc357684929"/>
      <w:bookmarkStart w:id="645" w:name="_Toc357685253"/>
      <w:bookmarkStart w:id="646" w:name="_Toc357685342"/>
      <w:bookmarkStart w:id="647" w:name="_Toc357687840"/>
      <w:bookmarkStart w:id="648" w:name="_Toc357695880"/>
      <w:bookmarkStart w:id="649" w:name="_Toc483893449"/>
      <w:bookmarkStart w:id="650" w:name="_Toc483893583"/>
      <w:bookmarkStart w:id="651" w:name="_Toc483894488"/>
      <w:bookmarkStart w:id="652" w:name="_Toc483894653"/>
      <w:bookmarkStart w:id="653" w:name="_Toc483894715"/>
      <w:bookmarkStart w:id="654" w:name="_Toc484071365"/>
      <w:bookmarkEnd w:id="636"/>
    </w:p>
    <w:p w14:paraId="4AA224BA" w14:textId="77777777" w:rsidR="00957A12" w:rsidRDefault="00957A12">
      <w:pPr>
        <w:rPr>
          <w:rFonts w:asciiTheme="majorHAnsi" w:eastAsiaTheme="majorEastAsia" w:hAnsiTheme="majorHAnsi"/>
          <w:b/>
          <w:bCs/>
          <w:sz w:val="32"/>
          <w:szCs w:val="32"/>
        </w:rPr>
      </w:pPr>
      <w:r>
        <w:br w:type="page"/>
      </w:r>
    </w:p>
    <w:p w14:paraId="73A3F58A" w14:textId="42C0D808" w:rsidR="00295242" w:rsidRPr="00676CBB" w:rsidRDefault="008810B9" w:rsidP="009705A4">
      <w:pPr>
        <w:pStyle w:val="Heading1"/>
        <w:spacing w:after="360"/>
        <w:rPr>
          <w:color w:val="auto"/>
        </w:rPr>
      </w:pPr>
      <w:bookmarkStart w:id="655" w:name="_APPENDIX_E:_EXAMPLES:"/>
      <w:bookmarkStart w:id="656" w:name="_Toc487209056"/>
      <w:bookmarkStart w:id="657" w:name="_Toc24618767"/>
      <w:bookmarkEnd w:id="655"/>
      <w:r w:rsidRPr="00676CBB">
        <w:rPr>
          <w:color w:val="auto"/>
        </w:rPr>
        <w:lastRenderedPageBreak/>
        <w:t xml:space="preserve">APPENDIX </w:t>
      </w:r>
      <w:r w:rsidR="008F7B6C">
        <w:rPr>
          <w:color w:val="auto"/>
        </w:rPr>
        <w:t>E</w:t>
      </w:r>
      <w:r w:rsidRPr="00676CBB">
        <w:rPr>
          <w:color w:val="auto"/>
        </w:rPr>
        <w:t>: EXAMPLES</w:t>
      </w:r>
      <w:r w:rsidR="00087CB1">
        <w:rPr>
          <w:color w:val="auto"/>
        </w:rPr>
        <w:t>:</w:t>
      </w:r>
      <w:r w:rsidRPr="00676CBB">
        <w:rPr>
          <w:color w:val="auto"/>
        </w:rPr>
        <w:t xml:space="preserve"> COST POOLS AND ALLOCATION BASES</w:t>
      </w:r>
      <w:bookmarkEnd w:id="604"/>
      <w:bookmarkEnd w:id="605"/>
      <w:bookmarkEnd w:id="606"/>
      <w:bookmarkEnd w:id="607"/>
      <w:bookmarkEnd w:id="608"/>
      <w:bookmarkEnd w:id="609"/>
      <w:bookmarkEnd w:id="610"/>
      <w:bookmarkEnd w:id="611"/>
      <w:bookmarkEnd w:id="612"/>
      <w:bookmarkEnd w:id="613"/>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6"/>
      <w:bookmarkEnd w:id="657"/>
    </w:p>
    <w:tbl>
      <w:tblPr>
        <w:tblStyle w:val="TableGrid"/>
        <w:tblW w:w="5132" w:type="pct"/>
        <w:tblLook w:val="04A0" w:firstRow="1" w:lastRow="0" w:firstColumn="1" w:lastColumn="0" w:noHBand="0" w:noVBand="1"/>
        <w:tblDescription w:val="Table: Appendix 5 - Examples, Cost Pools and Allocation Bases"/>
      </w:tblPr>
      <w:tblGrid>
        <w:gridCol w:w="4540"/>
        <w:gridCol w:w="4318"/>
      </w:tblGrid>
      <w:tr w:rsidR="008810B9" w14:paraId="3C3869BF" w14:textId="77777777" w:rsidTr="00AD1EA4">
        <w:trPr>
          <w:trHeight w:val="521"/>
          <w:tblHeader/>
        </w:trPr>
        <w:tc>
          <w:tcPr>
            <w:tcW w:w="4968" w:type="dxa"/>
            <w:tcBorders>
              <w:bottom w:val="single" w:sz="4" w:space="0" w:color="auto"/>
            </w:tcBorders>
            <w:vAlign w:val="bottom"/>
          </w:tcPr>
          <w:p w14:paraId="4F217F92" w14:textId="451CD668" w:rsidR="008810B9" w:rsidRPr="00981289" w:rsidRDefault="008810B9" w:rsidP="00492136">
            <w:pPr>
              <w:rPr>
                <w:sz w:val="32"/>
                <w:szCs w:val="32"/>
              </w:rPr>
            </w:pPr>
            <w:r w:rsidRPr="00981289">
              <w:rPr>
                <w:b/>
                <w:sz w:val="32"/>
                <w:szCs w:val="32"/>
              </w:rPr>
              <w:t>C</w:t>
            </w:r>
            <w:r w:rsidRPr="00981289">
              <w:rPr>
                <w:b/>
                <w:bCs/>
                <w:sz w:val="32"/>
                <w:szCs w:val="32"/>
              </w:rPr>
              <w:t>ost Pool</w:t>
            </w:r>
            <w:r w:rsidR="00981289">
              <w:rPr>
                <w:b/>
                <w:bCs/>
                <w:sz w:val="32"/>
                <w:szCs w:val="32"/>
              </w:rPr>
              <w:t>s</w:t>
            </w:r>
          </w:p>
        </w:tc>
        <w:tc>
          <w:tcPr>
            <w:tcW w:w="4861" w:type="dxa"/>
            <w:tcBorders>
              <w:bottom w:val="single" w:sz="4" w:space="0" w:color="auto"/>
            </w:tcBorders>
            <w:vAlign w:val="bottom"/>
          </w:tcPr>
          <w:p w14:paraId="5327E2E6" w14:textId="6A3F3145" w:rsidR="008810B9" w:rsidRPr="00981289" w:rsidRDefault="008810B9" w:rsidP="00492136">
            <w:pPr>
              <w:rPr>
                <w:sz w:val="32"/>
                <w:szCs w:val="32"/>
              </w:rPr>
            </w:pPr>
            <w:r w:rsidRPr="00981289">
              <w:rPr>
                <w:b/>
                <w:bCs/>
                <w:sz w:val="32"/>
                <w:szCs w:val="32"/>
              </w:rPr>
              <w:t>Possible Allocation Bases</w:t>
            </w:r>
          </w:p>
        </w:tc>
      </w:tr>
      <w:tr w:rsidR="008810B9" w14:paraId="0EDE581E" w14:textId="77777777" w:rsidTr="00AD1EA4">
        <w:trPr>
          <w:trHeight w:val="1250"/>
        </w:trPr>
        <w:tc>
          <w:tcPr>
            <w:tcW w:w="4968" w:type="dxa"/>
            <w:shd w:val="clear" w:color="auto" w:fill="D9D9D9" w:themeFill="background1" w:themeFillShade="D9"/>
          </w:tcPr>
          <w:p w14:paraId="5B3D9635" w14:textId="0FECCD1D" w:rsidR="008810B9" w:rsidRDefault="008810B9" w:rsidP="00F50B0B">
            <w:r w:rsidRPr="008810B9">
              <w:rPr>
                <w:b/>
                <w:bCs/>
              </w:rPr>
              <w:t xml:space="preserve">Facilities: </w:t>
            </w:r>
            <w:r w:rsidRPr="008810B9">
              <w:t xml:space="preserve">Building rent, maintenance costs, utilities, tenant improvements, or other similar costs related to the physical structure </w:t>
            </w:r>
            <w:r w:rsidR="00F50B0B">
              <w:t xml:space="preserve">in which </w:t>
            </w:r>
            <w:r w:rsidRPr="008810B9">
              <w:t xml:space="preserve">the </w:t>
            </w:r>
            <w:r w:rsidR="00C231C2">
              <w:t>Workforce Solutions Office</w:t>
            </w:r>
            <w:r w:rsidR="00F50B0B">
              <w:t xml:space="preserve"> is located</w:t>
            </w:r>
          </w:p>
        </w:tc>
        <w:tc>
          <w:tcPr>
            <w:tcW w:w="4861" w:type="dxa"/>
            <w:shd w:val="clear" w:color="auto" w:fill="D9D9D9" w:themeFill="background1" w:themeFillShade="D9"/>
          </w:tcPr>
          <w:p w14:paraId="64B85694" w14:textId="388CC69C" w:rsidR="008810B9" w:rsidRDefault="00F50B0B" w:rsidP="00787A83">
            <w:r>
              <w:t>The s</w:t>
            </w:r>
            <w:r w:rsidR="008810B9" w:rsidRPr="008810B9">
              <w:t xml:space="preserve">quare footage occupied by each partner agency as compared to the total space. </w:t>
            </w:r>
            <w:r>
              <w:t>The number of w</w:t>
            </w:r>
            <w:r w:rsidR="008810B9" w:rsidRPr="008810B9">
              <w:t>orkstation</w:t>
            </w:r>
            <w:r>
              <w:t>s</w:t>
            </w:r>
            <w:r w:rsidR="008810B9" w:rsidRPr="008810B9">
              <w:t xml:space="preserve"> </w:t>
            </w:r>
            <w:r w:rsidR="007B2A93">
              <w:t xml:space="preserve">used </w:t>
            </w:r>
            <w:r w:rsidR="008810B9" w:rsidRPr="008810B9">
              <w:t xml:space="preserve">by partners as compared to </w:t>
            </w:r>
            <w:r>
              <w:t xml:space="preserve">the </w:t>
            </w:r>
            <w:r w:rsidR="008810B9" w:rsidRPr="008810B9">
              <w:t>total workstations</w:t>
            </w:r>
          </w:p>
        </w:tc>
      </w:tr>
      <w:tr w:rsidR="008810B9" w14:paraId="184811B7" w14:textId="77777777" w:rsidTr="00AD1EA4">
        <w:trPr>
          <w:trHeight w:val="881"/>
        </w:trPr>
        <w:tc>
          <w:tcPr>
            <w:tcW w:w="4968" w:type="dxa"/>
            <w:tcBorders>
              <w:bottom w:val="single" w:sz="4" w:space="0" w:color="auto"/>
            </w:tcBorders>
          </w:tcPr>
          <w:p w14:paraId="02E71D0A" w14:textId="3E673E72" w:rsidR="008810B9" w:rsidRDefault="008810B9" w:rsidP="00DA493E">
            <w:r w:rsidRPr="008810B9">
              <w:rPr>
                <w:b/>
                <w:bCs/>
              </w:rPr>
              <w:t xml:space="preserve">Telecommunications: </w:t>
            </w:r>
            <w:r w:rsidRPr="008810B9">
              <w:t>Monthly telephone costs, telephone system equipment, data lines, T-1 lines, and other similar costs</w:t>
            </w:r>
          </w:p>
        </w:tc>
        <w:tc>
          <w:tcPr>
            <w:tcW w:w="4861" w:type="dxa"/>
            <w:tcBorders>
              <w:bottom w:val="single" w:sz="4" w:space="0" w:color="auto"/>
            </w:tcBorders>
          </w:tcPr>
          <w:p w14:paraId="7751CD90" w14:textId="302BB4C9" w:rsidR="008810B9" w:rsidRDefault="00F50B0B" w:rsidP="00F50B0B">
            <w:r>
              <w:t>The number of d</w:t>
            </w:r>
            <w:r w:rsidR="008810B9" w:rsidRPr="008810B9">
              <w:t xml:space="preserve">edicated telephone units as compared to </w:t>
            </w:r>
            <w:r>
              <w:t>the total</w:t>
            </w:r>
            <w:r w:rsidR="00DC39D4">
              <w:t xml:space="preserve"> number of </w:t>
            </w:r>
            <w:r w:rsidR="008810B9" w:rsidRPr="008810B9">
              <w:t>units</w:t>
            </w:r>
          </w:p>
        </w:tc>
      </w:tr>
      <w:tr w:rsidR="008810B9" w14:paraId="651326F7" w14:textId="77777777" w:rsidTr="00AD1EA4">
        <w:trPr>
          <w:trHeight w:val="890"/>
        </w:trPr>
        <w:tc>
          <w:tcPr>
            <w:tcW w:w="4968" w:type="dxa"/>
            <w:shd w:val="clear" w:color="auto" w:fill="D9D9D9" w:themeFill="background1" w:themeFillShade="D9"/>
          </w:tcPr>
          <w:p w14:paraId="1FDC6263" w14:textId="19D37DB9" w:rsidR="008810B9" w:rsidRDefault="008810B9" w:rsidP="00DA493E">
            <w:r w:rsidRPr="008810B9">
              <w:rPr>
                <w:b/>
                <w:bCs/>
              </w:rPr>
              <w:t xml:space="preserve">Information Technology: </w:t>
            </w:r>
            <w:r w:rsidRPr="008810B9">
              <w:t>Shared equipment, software, IT maintenance costs, Internet access, and other similar costs</w:t>
            </w:r>
          </w:p>
        </w:tc>
        <w:tc>
          <w:tcPr>
            <w:tcW w:w="4861" w:type="dxa"/>
            <w:shd w:val="clear" w:color="auto" w:fill="D9D9D9" w:themeFill="background1" w:themeFillShade="D9"/>
          </w:tcPr>
          <w:p w14:paraId="64B73FB0" w14:textId="2800578E" w:rsidR="008810B9" w:rsidRDefault="00F50B0B" w:rsidP="00F50B0B">
            <w:r>
              <w:t>The n</w:t>
            </w:r>
            <w:r w:rsidR="008810B9" w:rsidRPr="008810B9">
              <w:t>umber of dedicated computers (including all necessary equipment) as compared to</w:t>
            </w:r>
            <w:r>
              <w:t xml:space="preserve"> the</w:t>
            </w:r>
            <w:r w:rsidR="008810B9" w:rsidRPr="008810B9">
              <w:t xml:space="preserve"> total</w:t>
            </w:r>
          </w:p>
        </w:tc>
      </w:tr>
      <w:tr w:rsidR="008810B9" w14:paraId="0A97DF11" w14:textId="77777777" w:rsidTr="00AD1EA4">
        <w:trPr>
          <w:trHeight w:val="1439"/>
        </w:trPr>
        <w:tc>
          <w:tcPr>
            <w:tcW w:w="4968" w:type="dxa"/>
            <w:tcBorders>
              <w:bottom w:val="single" w:sz="4" w:space="0" w:color="auto"/>
            </w:tcBorders>
          </w:tcPr>
          <w:p w14:paraId="2ACABE61" w14:textId="7B649D7E" w:rsidR="008810B9" w:rsidRDefault="008810B9" w:rsidP="00DA493E">
            <w:r w:rsidRPr="008810B9">
              <w:rPr>
                <w:b/>
                <w:bCs/>
              </w:rPr>
              <w:t xml:space="preserve">Resource Center: </w:t>
            </w:r>
            <w:r w:rsidRPr="008810B9">
              <w:t>Costs of shared equipment, displays, computer learning, specialized software for computer learning, furniture, copier</w:t>
            </w:r>
            <w:r w:rsidR="00F50B0B">
              <w:t>s</w:t>
            </w:r>
            <w:r w:rsidRPr="008810B9">
              <w:t>, fax machine</w:t>
            </w:r>
            <w:r w:rsidR="00F50B0B">
              <w:t>s</w:t>
            </w:r>
            <w:r w:rsidRPr="008810B9">
              <w:t>; may also include related staff costs</w:t>
            </w:r>
          </w:p>
        </w:tc>
        <w:tc>
          <w:tcPr>
            <w:tcW w:w="4861" w:type="dxa"/>
            <w:tcBorders>
              <w:bottom w:val="single" w:sz="4" w:space="0" w:color="auto"/>
            </w:tcBorders>
          </w:tcPr>
          <w:p w14:paraId="3EF65140" w14:textId="038D9F7C" w:rsidR="008810B9" w:rsidRDefault="00F50B0B" w:rsidP="00F50B0B">
            <w:r>
              <w:t>The n</w:t>
            </w:r>
            <w:r w:rsidR="008810B9" w:rsidRPr="008810B9">
              <w:t xml:space="preserve">umber of program participants or reportable individuals </w:t>
            </w:r>
            <w:r>
              <w:t xml:space="preserve">using </w:t>
            </w:r>
            <w:r w:rsidR="008810B9" w:rsidRPr="008810B9">
              <w:t>the resource center</w:t>
            </w:r>
          </w:p>
        </w:tc>
      </w:tr>
      <w:tr w:rsidR="008810B9" w14:paraId="7C7B9CAF" w14:textId="77777777" w:rsidTr="00AD1EA4">
        <w:trPr>
          <w:trHeight w:val="1241"/>
        </w:trPr>
        <w:tc>
          <w:tcPr>
            <w:tcW w:w="4968" w:type="dxa"/>
            <w:shd w:val="clear" w:color="auto" w:fill="D9D9D9" w:themeFill="background1" w:themeFillShade="D9"/>
            <w:vAlign w:val="center"/>
          </w:tcPr>
          <w:p w14:paraId="7F554858" w14:textId="4E4BFB5B" w:rsidR="008810B9" w:rsidRDefault="008810B9" w:rsidP="00DC477C">
            <w:r w:rsidRPr="008810B9">
              <w:rPr>
                <w:b/>
                <w:bCs/>
              </w:rPr>
              <w:t xml:space="preserve">Common Intake System: </w:t>
            </w:r>
            <w:r w:rsidRPr="008810B9">
              <w:t xml:space="preserve">Costs of developing common intake data formats, </w:t>
            </w:r>
            <w:r w:rsidR="00DC477C">
              <w:t xml:space="preserve">costs of preparing </w:t>
            </w:r>
            <w:r w:rsidRPr="008810B9">
              <w:t>and interview</w:t>
            </w:r>
            <w:r w:rsidR="00DC477C">
              <w:t>ing</w:t>
            </w:r>
            <w:r w:rsidRPr="008810B9">
              <w:t xml:space="preserve"> customers, and </w:t>
            </w:r>
            <w:r w:rsidR="00DC39D4">
              <w:t xml:space="preserve">other </w:t>
            </w:r>
            <w:r w:rsidRPr="008810B9">
              <w:t>similar costs</w:t>
            </w:r>
          </w:p>
        </w:tc>
        <w:tc>
          <w:tcPr>
            <w:tcW w:w="4861" w:type="dxa"/>
            <w:shd w:val="clear" w:color="auto" w:fill="D9D9D9" w:themeFill="background1" w:themeFillShade="D9"/>
            <w:vAlign w:val="center"/>
          </w:tcPr>
          <w:p w14:paraId="05C54884" w14:textId="618AE1AB" w:rsidR="008810B9" w:rsidRDefault="00936F98" w:rsidP="00936F98">
            <w:r>
              <w:t>The u</w:t>
            </w:r>
            <w:r w:rsidR="008810B9" w:rsidRPr="008810B9">
              <w:t>se of common data formats and data elements required for each program</w:t>
            </w:r>
            <w:r>
              <w:t>,</w:t>
            </w:r>
            <w:r w:rsidR="00E63FE3">
              <w:t xml:space="preserve"> including the </w:t>
            </w:r>
            <w:r w:rsidR="008810B9" w:rsidRPr="008810B9">
              <w:t>number of customer or participant records maintained by each partner program</w:t>
            </w:r>
          </w:p>
        </w:tc>
      </w:tr>
      <w:tr w:rsidR="008810B9" w14:paraId="0F1B2A81" w14:textId="77777777" w:rsidTr="00AD1EA4">
        <w:trPr>
          <w:trHeight w:val="1169"/>
        </w:trPr>
        <w:tc>
          <w:tcPr>
            <w:tcW w:w="4968" w:type="dxa"/>
            <w:tcBorders>
              <w:bottom w:val="single" w:sz="4" w:space="0" w:color="auto"/>
            </w:tcBorders>
          </w:tcPr>
          <w:p w14:paraId="2D36D046" w14:textId="79FEBC4C" w:rsidR="008810B9" w:rsidRDefault="00C231C2" w:rsidP="00DA493E">
            <w:r>
              <w:rPr>
                <w:b/>
                <w:bCs/>
              </w:rPr>
              <w:t>Workforce Solutions Office</w:t>
            </w:r>
            <w:r w:rsidR="008810B9" w:rsidRPr="008810B9">
              <w:rPr>
                <w:b/>
                <w:bCs/>
              </w:rPr>
              <w:t xml:space="preserve"> Management Staff: </w:t>
            </w:r>
            <w:r w:rsidR="008810B9" w:rsidRPr="008810B9">
              <w:t>Costs of the center director</w:t>
            </w:r>
          </w:p>
        </w:tc>
        <w:tc>
          <w:tcPr>
            <w:tcW w:w="4861" w:type="dxa"/>
            <w:tcBorders>
              <w:bottom w:val="single" w:sz="4" w:space="0" w:color="auto"/>
            </w:tcBorders>
          </w:tcPr>
          <w:p w14:paraId="2AE0DA15" w14:textId="586E5CB9" w:rsidR="008810B9" w:rsidRDefault="00717481" w:rsidP="00DC39D4">
            <w:r>
              <w:t>The n</w:t>
            </w:r>
            <w:r w:rsidRPr="008810B9">
              <w:t xml:space="preserve">umber of </w:t>
            </w:r>
            <w:r>
              <w:t xml:space="preserve">full-time </w:t>
            </w:r>
            <w:r w:rsidRPr="008810B9">
              <w:t xml:space="preserve">staff </w:t>
            </w:r>
            <w:r>
              <w:t xml:space="preserve">members employed by the </w:t>
            </w:r>
            <w:r w:rsidR="00E57635" w:rsidRPr="008810B9">
              <w:t>partner program</w:t>
            </w:r>
            <w:r w:rsidR="00DC39D4">
              <w:t>.</w:t>
            </w:r>
            <w:r w:rsidR="00A47BB0">
              <w:t xml:space="preserve"> </w:t>
            </w:r>
            <w:r w:rsidR="00DC39D4">
              <w:t>S</w:t>
            </w:r>
            <w:r w:rsidR="00E57635" w:rsidRPr="008810B9">
              <w:t xml:space="preserve">quare footage of </w:t>
            </w:r>
            <w:r w:rsidR="009A5E26">
              <w:t xml:space="preserve">the </w:t>
            </w:r>
            <w:r w:rsidR="00E57635" w:rsidRPr="008810B9">
              <w:t>partner program</w:t>
            </w:r>
            <w:r w:rsidR="009A5E26">
              <w:t>’s</w:t>
            </w:r>
            <w:r w:rsidR="00E57635" w:rsidRPr="008810B9">
              <w:t xml:space="preserve"> benefit or </w:t>
            </w:r>
            <w:r w:rsidR="009A5E26">
              <w:t xml:space="preserve">the </w:t>
            </w:r>
            <w:r w:rsidR="00E57635" w:rsidRPr="008810B9">
              <w:t>number of program participants and reportable individuals served</w:t>
            </w:r>
          </w:p>
        </w:tc>
      </w:tr>
      <w:tr w:rsidR="008810B9" w14:paraId="0598BA0B" w14:textId="77777777" w:rsidTr="00AD1EA4">
        <w:trPr>
          <w:trHeight w:val="890"/>
        </w:trPr>
        <w:tc>
          <w:tcPr>
            <w:tcW w:w="4968" w:type="dxa"/>
            <w:tcBorders>
              <w:bottom w:val="single" w:sz="4" w:space="0" w:color="auto"/>
            </w:tcBorders>
            <w:shd w:val="pct20" w:color="auto" w:fill="auto"/>
          </w:tcPr>
          <w:p w14:paraId="04A039EA" w14:textId="467BD366" w:rsidR="008810B9" w:rsidRDefault="00C231C2" w:rsidP="00DC39D4">
            <w:r>
              <w:rPr>
                <w:b/>
                <w:bCs/>
              </w:rPr>
              <w:t>Workforce Solutions Office</w:t>
            </w:r>
            <w:r w:rsidR="009A5E26">
              <w:rPr>
                <w:b/>
                <w:bCs/>
              </w:rPr>
              <w:t>—</w:t>
            </w:r>
            <w:r w:rsidR="008810B9" w:rsidRPr="008810B9">
              <w:rPr>
                <w:b/>
                <w:bCs/>
              </w:rPr>
              <w:t>General Operations Staff:</w:t>
            </w:r>
            <w:r w:rsidR="00DC39D4">
              <w:rPr>
                <w:b/>
                <w:bCs/>
              </w:rPr>
              <w:t xml:space="preserve"> </w:t>
            </w:r>
            <w:r w:rsidR="008810B9" w:rsidRPr="008810B9">
              <w:t>Costs of the receptionist</w:t>
            </w:r>
            <w:r w:rsidR="00DC39D4">
              <w:t>,</w:t>
            </w:r>
            <w:r w:rsidR="00B13161">
              <w:t xml:space="preserve"> and</w:t>
            </w:r>
            <w:r w:rsidR="009A5E26">
              <w:t xml:space="preserve"> </w:t>
            </w:r>
            <w:r w:rsidR="008810B9" w:rsidRPr="008810B9">
              <w:t>staff</w:t>
            </w:r>
            <w:r w:rsidR="00DC39D4">
              <w:t xml:space="preserve"> </w:t>
            </w:r>
            <w:r w:rsidR="008810B9" w:rsidRPr="008810B9">
              <w:t>of the resource center</w:t>
            </w:r>
          </w:p>
        </w:tc>
        <w:tc>
          <w:tcPr>
            <w:tcW w:w="4861" w:type="dxa"/>
            <w:tcBorders>
              <w:bottom w:val="single" w:sz="4" w:space="0" w:color="auto"/>
            </w:tcBorders>
            <w:shd w:val="pct20" w:color="auto" w:fill="auto"/>
          </w:tcPr>
          <w:p w14:paraId="11DA7A76" w14:textId="4A57821E" w:rsidR="008810B9" w:rsidRDefault="008810B9" w:rsidP="009A5E26">
            <w:r w:rsidRPr="008810B9">
              <w:t>Number of partner program participants</w:t>
            </w:r>
          </w:p>
        </w:tc>
      </w:tr>
      <w:tr w:rsidR="008810B9" w14:paraId="7E3D50BA" w14:textId="77777777" w:rsidTr="00AD1EA4">
        <w:trPr>
          <w:trHeight w:val="881"/>
        </w:trPr>
        <w:tc>
          <w:tcPr>
            <w:tcW w:w="4968" w:type="dxa"/>
            <w:tcBorders>
              <w:bottom w:val="single" w:sz="4" w:space="0" w:color="auto"/>
            </w:tcBorders>
            <w:shd w:val="clear" w:color="auto" w:fill="FFFFFF" w:themeFill="background1"/>
            <w:vAlign w:val="center"/>
          </w:tcPr>
          <w:p w14:paraId="4F25DBD0" w14:textId="6D68CD4A" w:rsidR="008810B9" w:rsidRDefault="008810B9" w:rsidP="00DA493E">
            <w:r w:rsidRPr="008810B9">
              <w:rPr>
                <w:b/>
                <w:bCs/>
              </w:rPr>
              <w:t xml:space="preserve">Shared Equipment and Supplies: </w:t>
            </w:r>
            <w:r w:rsidRPr="008810B9">
              <w:t>Staff copier, fax, associated supplies, and furniture</w:t>
            </w:r>
          </w:p>
        </w:tc>
        <w:tc>
          <w:tcPr>
            <w:tcW w:w="4861" w:type="dxa"/>
            <w:tcBorders>
              <w:bottom w:val="single" w:sz="4" w:space="0" w:color="auto"/>
            </w:tcBorders>
            <w:shd w:val="clear" w:color="auto" w:fill="FFFFFF" w:themeFill="background1"/>
            <w:vAlign w:val="center"/>
          </w:tcPr>
          <w:p w14:paraId="7A6E8DA8" w14:textId="1A45D211" w:rsidR="008810B9" w:rsidRDefault="00936F98" w:rsidP="00787A83">
            <w:r>
              <w:t xml:space="preserve">The use </w:t>
            </w:r>
            <w:r w:rsidR="007542BF">
              <w:t xml:space="preserve">by </w:t>
            </w:r>
            <w:r w:rsidR="008810B9" w:rsidRPr="008810B9">
              <w:t>staff of each partner program</w:t>
            </w:r>
            <w:r w:rsidR="00787A83">
              <w:t xml:space="preserve">. </w:t>
            </w:r>
            <w:r w:rsidR="008810B9" w:rsidRPr="008810B9">
              <w:t>Occupancy (square footage) basis; number of staff workstations</w:t>
            </w:r>
          </w:p>
        </w:tc>
      </w:tr>
      <w:tr w:rsidR="008810B9" w14:paraId="26281073" w14:textId="77777777" w:rsidTr="00AD1EA4">
        <w:trPr>
          <w:trHeight w:val="1250"/>
        </w:trPr>
        <w:tc>
          <w:tcPr>
            <w:tcW w:w="4968" w:type="dxa"/>
            <w:shd w:val="pct20" w:color="auto" w:fill="auto"/>
          </w:tcPr>
          <w:p w14:paraId="114EE297" w14:textId="06A693A8" w:rsidR="008810B9" w:rsidRDefault="008810B9" w:rsidP="009A5E26">
            <w:r w:rsidRPr="008810B9">
              <w:rPr>
                <w:b/>
                <w:bCs/>
              </w:rPr>
              <w:t xml:space="preserve">Career Services: </w:t>
            </w:r>
            <w:r w:rsidRPr="008810B9">
              <w:t>Staff and benefit costs, development of common forms for case management, and similar costs</w:t>
            </w:r>
          </w:p>
        </w:tc>
        <w:tc>
          <w:tcPr>
            <w:tcW w:w="4861" w:type="dxa"/>
            <w:shd w:val="pct20" w:color="auto" w:fill="auto"/>
          </w:tcPr>
          <w:p w14:paraId="1A576771" w14:textId="09F60695" w:rsidR="008810B9" w:rsidRDefault="008810B9" w:rsidP="00442CD3">
            <w:r w:rsidRPr="008810B9">
              <w:t xml:space="preserve">Time distribution system (time sheets, work sampling, time and motion studies); numbers of clients eligible for </w:t>
            </w:r>
            <w:r w:rsidR="00787A83">
              <w:t xml:space="preserve">a </w:t>
            </w:r>
            <w:r w:rsidRPr="008810B9">
              <w:t>specific program; weighted participation numbers</w:t>
            </w:r>
          </w:p>
        </w:tc>
      </w:tr>
    </w:tbl>
    <w:p w14:paraId="4A51FECA" w14:textId="77777777" w:rsidR="008810B9" w:rsidRPr="008810B9" w:rsidRDefault="008810B9" w:rsidP="008810B9"/>
    <w:p w14:paraId="141CC41D" w14:textId="512EBF1B" w:rsidR="005F5C73" w:rsidRPr="00AD1EA4" w:rsidRDefault="003C3E48" w:rsidP="00442CD3">
      <w:pPr>
        <w:pStyle w:val="Heading1"/>
        <w:spacing w:after="240"/>
        <w:rPr>
          <w:color w:val="auto"/>
        </w:rPr>
      </w:pPr>
      <w:bookmarkStart w:id="658" w:name="_APPENDIX_VI:_STEPS"/>
      <w:bookmarkStart w:id="659" w:name="_APPENDIX_VI:_STEPS_1"/>
      <w:bookmarkStart w:id="660" w:name="_APPENDIX_F:_STEPS"/>
      <w:bookmarkStart w:id="661" w:name="_Toc480808136"/>
      <w:bookmarkStart w:id="662" w:name="_Toc480808294"/>
      <w:bookmarkStart w:id="663" w:name="_Toc481059994"/>
      <w:bookmarkStart w:id="664" w:name="_Toc481143194"/>
      <w:bookmarkStart w:id="665" w:name="_Toc482025531"/>
      <w:bookmarkStart w:id="666" w:name="_Toc482684661"/>
      <w:bookmarkStart w:id="667" w:name="_Toc483322158"/>
      <w:bookmarkStart w:id="668" w:name="_Toc357266125"/>
      <w:bookmarkStart w:id="669" w:name="_Toc357266743"/>
      <w:bookmarkStart w:id="670" w:name="_Toc483463853"/>
      <w:bookmarkStart w:id="671" w:name="_Toc483497465"/>
      <w:bookmarkStart w:id="672" w:name="_Toc483498221"/>
      <w:bookmarkStart w:id="673" w:name="_Toc357422285"/>
      <w:bookmarkStart w:id="674" w:name="_Toc357423937"/>
      <w:bookmarkStart w:id="675" w:name="_Toc357424203"/>
      <w:bookmarkStart w:id="676" w:name="_Toc357440798"/>
      <w:bookmarkStart w:id="677" w:name="_Toc357453910"/>
      <w:bookmarkStart w:id="678" w:name="_Toc357684930"/>
      <w:bookmarkStart w:id="679" w:name="_Toc357685254"/>
      <w:bookmarkStart w:id="680" w:name="_Toc357685343"/>
      <w:bookmarkStart w:id="681" w:name="_Toc357687841"/>
      <w:bookmarkStart w:id="682" w:name="_Toc357695881"/>
      <w:bookmarkStart w:id="683" w:name="_Toc483893450"/>
      <w:bookmarkStart w:id="684" w:name="_Toc483893584"/>
      <w:bookmarkStart w:id="685" w:name="_Toc483894489"/>
      <w:bookmarkStart w:id="686" w:name="_Toc483894654"/>
      <w:bookmarkStart w:id="687" w:name="_Toc483894716"/>
      <w:bookmarkStart w:id="688" w:name="_Toc484071366"/>
      <w:bookmarkStart w:id="689" w:name="_Toc487209057"/>
      <w:bookmarkStart w:id="690" w:name="_Toc24618768"/>
      <w:bookmarkEnd w:id="658"/>
      <w:bookmarkEnd w:id="659"/>
      <w:bookmarkEnd w:id="660"/>
      <w:r w:rsidRPr="00676CBB">
        <w:rPr>
          <w:color w:val="auto"/>
        </w:rPr>
        <w:lastRenderedPageBreak/>
        <w:t xml:space="preserve">APPENDIX </w:t>
      </w:r>
      <w:r w:rsidR="008F7B6C">
        <w:rPr>
          <w:color w:val="auto"/>
        </w:rPr>
        <w:t>F</w:t>
      </w:r>
      <w:r w:rsidR="005F5C73" w:rsidRPr="00676CBB">
        <w:rPr>
          <w:color w:val="auto"/>
        </w:rPr>
        <w:t xml:space="preserve">: </w:t>
      </w:r>
      <w:r w:rsidR="00686D9B">
        <w:rPr>
          <w:color w:val="auto"/>
        </w:rPr>
        <w:t>STEPS</w:t>
      </w:r>
      <w:r w:rsidR="00442CD3">
        <w:rPr>
          <w:color w:val="auto"/>
        </w:rPr>
        <w:t>–</w:t>
      </w:r>
      <w:r w:rsidR="00686D9B">
        <w:rPr>
          <w:color w:val="auto"/>
        </w:rPr>
        <w:t>IMPLEMENTING THE SFM</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r w:rsidR="005F5C73" w:rsidRPr="00676CBB">
        <w:rPr>
          <w:color w:val="auto"/>
        </w:rPr>
        <w:t xml:space="preserve"> </w:t>
      </w:r>
    </w:p>
    <w:p w14:paraId="36065843" w14:textId="77777777" w:rsidR="009705A4" w:rsidRDefault="009705A4" w:rsidP="00686D9B">
      <w:pPr>
        <w:autoSpaceDE w:val="0"/>
        <w:autoSpaceDN w:val="0"/>
        <w:adjustRightInd w:val="0"/>
        <w:rPr>
          <w:rStyle w:val="Strong"/>
        </w:rPr>
      </w:pPr>
    </w:p>
    <w:p w14:paraId="73ADC8A8" w14:textId="4B148237" w:rsidR="00686D9B" w:rsidRDefault="00686D9B" w:rsidP="00686D9B">
      <w:pPr>
        <w:autoSpaceDE w:val="0"/>
        <w:autoSpaceDN w:val="0"/>
        <w:adjustRightInd w:val="0"/>
        <w:rPr>
          <w:b/>
        </w:rPr>
      </w:pPr>
      <w:r w:rsidRPr="007931A1">
        <w:rPr>
          <w:rStyle w:val="Strong"/>
        </w:rPr>
        <w:t xml:space="preserve">Implementing the State </w:t>
      </w:r>
      <w:r w:rsidR="0010022F">
        <w:rPr>
          <w:rStyle w:val="Strong"/>
        </w:rPr>
        <w:t xml:space="preserve">Infrastructure </w:t>
      </w:r>
      <w:r w:rsidRPr="007931A1">
        <w:rPr>
          <w:rStyle w:val="Strong"/>
        </w:rPr>
        <w:t>Funding Mechanism</w:t>
      </w:r>
    </w:p>
    <w:p w14:paraId="6CF7BC81" w14:textId="033E6CF7" w:rsidR="00686D9B" w:rsidRPr="00446AF2" w:rsidRDefault="00686D9B" w:rsidP="00686D9B">
      <w:pPr>
        <w:autoSpaceDE w:val="0"/>
        <w:autoSpaceDN w:val="0"/>
        <w:adjustRightInd w:val="0"/>
        <w:spacing w:after="240"/>
      </w:pPr>
      <w:r w:rsidRPr="00446AF2">
        <w:t xml:space="preserve">The </w:t>
      </w:r>
      <w:r w:rsidR="0066735E">
        <w:t>s</w:t>
      </w:r>
      <w:r>
        <w:t xml:space="preserve">tate </w:t>
      </w:r>
      <w:r w:rsidR="0066735E">
        <w:t>f</w:t>
      </w:r>
      <w:r>
        <w:t xml:space="preserve">unding </w:t>
      </w:r>
      <w:r w:rsidR="0066735E">
        <w:t>m</w:t>
      </w:r>
      <w:r>
        <w:t>echanism (</w:t>
      </w:r>
      <w:r w:rsidRPr="00446AF2">
        <w:t>SFM</w:t>
      </w:r>
      <w:r>
        <w:t>)</w:t>
      </w:r>
      <w:r w:rsidRPr="00446AF2">
        <w:t xml:space="preserve"> has eight steps that </w:t>
      </w:r>
      <w:r w:rsidR="000E259B">
        <w:t>the Texas Workforce Commission (</w:t>
      </w:r>
      <w:r>
        <w:t>TWC</w:t>
      </w:r>
      <w:r w:rsidR="000E259B">
        <w:t xml:space="preserve">) </w:t>
      </w:r>
      <w:r w:rsidRPr="00446AF2">
        <w:t xml:space="preserve">must follow in accordance with </w:t>
      </w:r>
      <w:r w:rsidR="00E9325F">
        <w:t xml:space="preserve">the </w:t>
      </w:r>
      <w:r w:rsidR="00E9325F" w:rsidRPr="00E9325F">
        <w:t>Workforce Innovation and Opportunity Act (</w:t>
      </w:r>
      <w:r w:rsidRPr="00446AF2">
        <w:t>WIOA</w:t>
      </w:r>
      <w:r w:rsidR="00E9325F">
        <w:t>)</w:t>
      </w:r>
      <w:r w:rsidR="00FB137C">
        <w:t xml:space="preserve"> regulations at</w:t>
      </w:r>
      <w:r w:rsidRPr="00446AF2">
        <w:t xml:space="preserve"> 20 CFR </w:t>
      </w:r>
      <w:r w:rsidRPr="00421830">
        <w:t>§</w:t>
      </w:r>
      <w:r w:rsidRPr="00446AF2">
        <w:t xml:space="preserve">678.730 </w:t>
      </w:r>
      <w:r w:rsidR="00FB137C">
        <w:t xml:space="preserve">– </w:t>
      </w:r>
      <w:r w:rsidRPr="00421830">
        <w:t>§</w:t>
      </w:r>
      <w:r w:rsidRPr="00446AF2">
        <w:t>678.750.</w:t>
      </w:r>
    </w:p>
    <w:p w14:paraId="77079B38" w14:textId="47EC371F" w:rsidR="00686D9B" w:rsidRPr="00427069" w:rsidRDefault="00686D9B" w:rsidP="00427069">
      <w:pPr>
        <w:pStyle w:val="Heading2"/>
        <w:rPr>
          <w:rFonts w:cs="Times New Roman"/>
        </w:rPr>
      </w:pPr>
      <w:bookmarkStart w:id="691" w:name="_Toc357422286"/>
      <w:bookmarkStart w:id="692" w:name="_Toc357423938"/>
      <w:bookmarkStart w:id="693" w:name="_Toc357424204"/>
      <w:bookmarkStart w:id="694" w:name="_Toc357440799"/>
      <w:bookmarkStart w:id="695" w:name="_Toc357453911"/>
      <w:bookmarkStart w:id="696" w:name="_Toc357684931"/>
      <w:bookmarkStart w:id="697" w:name="_Toc357685255"/>
      <w:bookmarkStart w:id="698" w:name="_Toc357685344"/>
      <w:bookmarkStart w:id="699" w:name="_Toc357687842"/>
      <w:bookmarkStart w:id="700" w:name="_Toc357695882"/>
      <w:bookmarkStart w:id="701" w:name="_Toc483893451"/>
      <w:bookmarkStart w:id="702" w:name="_Toc483893585"/>
      <w:bookmarkStart w:id="703" w:name="_Toc483894490"/>
      <w:bookmarkStart w:id="704" w:name="_Toc483894655"/>
      <w:bookmarkStart w:id="705" w:name="_Toc483894717"/>
      <w:bookmarkStart w:id="706" w:name="_Toc484071367"/>
      <w:bookmarkStart w:id="707" w:name="_Toc487209058"/>
      <w:bookmarkStart w:id="708" w:name="_Toc24618769"/>
      <w:r w:rsidRPr="00427069">
        <w:rPr>
          <w:rFonts w:cs="Times New Roman"/>
        </w:rPr>
        <w:t xml:space="preserve">Step 1: </w:t>
      </w:r>
      <w:r w:rsidR="00610E1D">
        <w:rPr>
          <w:rFonts w:cs="Times New Roman"/>
        </w:rPr>
        <w:t xml:space="preserve">Notice of Failure to Reach </w:t>
      </w:r>
      <w:bookmarkEnd w:id="691"/>
      <w:bookmarkEnd w:id="692"/>
      <w:bookmarkEnd w:id="693"/>
      <w:bookmarkEnd w:id="694"/>
      <w:r w:rsidR="00610E1D">
        <w:rPr>
          <w:rFonts w:cs="Times New Roman"/>
        </w:rPr>
        <w:t xml:space="preserve">Consensus Agreement on the </w:t>
      </w:r>
      <w:r w:rsidR="00E60B20">
        <w:t>L</w:t>
      </w:r>
      <w:r w:rsidR="00D90108" w:rsidRPr="002D413F">
        <w:t xml:space="preserve">ocal </w:t>
      </w:r>
      <w:r w:rsidR="00E60B20">
        <w:t>Funding Mechanism</w:t>
      </w:r>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14:paraId="79DAA502" w14:textId="64404195" w:rsidR="00686D9B" w:rsidRPr="00446AF2" w:rsidRDefault="00686D9B" w:rsidP="00686D9B">
      <w:pPr>
        <w:autoSpaceDE w:val="0"/>
        <w:autoSpaceDN w:val="0"/>
        <w:adjustRightInd w:val="0"/>
        <w:spacing w:after="240"/>
      </w:pPr>
      <w:r w:rsidRPr="00446AF2">
        <w:t xml:space="preserve">If the </w:t>
      </w:r>
      <w:r w:rsidR="000A2737">
        <w:t>L</w:t>
      </w:r>
      <w:r w:rsidR="000A2737" w:rsidRPr="002D413F">
        <w:t>o</w:t>
      </w:r>
      <w:r w:rsidR="000A2737">
        <w:t>cal Workforce Development Board</w:t>
      </w:r>
      <w:r w:rsidR="000A2737" w:rsidRPr="002D413F">
        <w:t xml:space="preserve"> (</w:t>
      </w:r>
      <w:r w:rsidRPr="00446AF2">
        <w:t>Board</w:t>
      </w:r>
      <w:r w:rsidR="000A2737">
        <w:t>)</w:t>
      </w:r>
      <w:r w:rsidRPr="00446AF2">
        <w:t xml:space="preserve">, </w:t>
      </w:r>
      <w:r w:rsidR="00D90108">
        <w:t>the c</w:t>
      </w:r>
      <w:r w:rsidR="00D90108" w:rsidRPr="00B251C2">
        <w:t>hief elected officials</w:t>
      </w:r>
      <w:r w:rsidR="00CD2229">
        <w:t xml:space="preserve"> (</w:t>
      </w:r>
      <w:r w:rsidR="00FB137C">
        <w:t>CEOs</w:t>
      </w:r>
      <w:r w:rsidR="00CD2229">
        <w:t>)</w:t>
      </w:r>
      <w:r w:rsidR="00FB137C">
        <w:t xml:space="preserve">, and </w:t>
      </w:r>
      <w:r w:rsidR="00592B63">
        <w:t xml:space="preserve">required </w:t>
      </w:r>
      <w:r w:rsidR="00FB137C">
        <w:t>workforce</w:t>
      </w:r>
      <w:r w:rsidRPr="00446AF2">
        <w:t xml:space="preserve"> partners </w:t>
      </w:r>
      <w:r w:rsidR="00174DA1">
        <w:t xml:space="preserve">fail to </w:t>
      </w:r>
      <w:r w:rsidRPr="00446AF2">
        <w:t>reach consensus</w:t>
      </w:r>
      <w:r w:rsidR="00174DA1">
        <w:t xml:space="preserve"> </w:t>
      </w:r>
      <w:r w:rsidRPr="00446AF2">
        <w:t xml:space="preserve">on </w:t>
      </w:r>
      <w:r w:rsidR="0010022F">
        <w:t>the</w:t>
      </w:r>
      <w:r w:rsidR="00174DA1">
        <w:t xml:space="preserve"> </w:t>
      </w:r>
      <w:r w:rsidR="00E60B20">
        <w:t>l</w:t>
      </w:r>
      <w:r w:rsidR="00E60B20" w:rsidRPr="002D413F">
        <w:t xml:space="preserve">ocal </w:t>
      </w:r>
      <w:r w:rsidR="00E60B20">
        <w:t>funding mechanism (</w:t>
      </w:r>
      <w:r w:rsidR="00174DA1">
        <w:t>LFM</w:t>
      </w:r>
      <w:r w:rsidR="00E60B20">
        <w:t>)</w:t>
      </w:r>
      <w:r w:rsidR="00174DA1">
        <w:t xml:space="preserve"> for a program year, the SFM is triggered for that program year.</w:t>
      </w:r>
      <w:r w:rsidR="00777A7E">
        <w:t xml:space="preserve"> </w:t>
      </w:r>
      <w:r w:rsidR="006472EB">
        <w:t xml:space="preserve">The </w:t>
      </w:r>
      <w:r w:rsidRPr="00446AF2">
        <w:t>Board is required to notify TWC</w:t>
      </w:r>
      <w:r w:rsidR="00174DA1">
        <w:t xml:space="preserve"> </w:t>
      </w:r>
      <w:r w:rsidR="00C82E47">
        <w:t xml:space="preserve">annually by </w:t>
      </w:r>
      <w:r w:rsidR="000F3543">
        <w:t>March 15</w:t>
      </w:r>
      <w:r w:rsidR="00C82E47">
        <w:t xml:space="preserve"> or the next business day thereafter</w:t>
      </w:r>
      <w:r w:rsidR="003E2632">
        <w:t>,</w:t>
      </w:r>
      <w:r w:rsidR="00436398">
        <w:t xml:space="preserve"> if </w:t>
      </w:r>
      <w:r w:rsidR="006472EB">
        <w:t>it</w:t>
      </w:r>
      <w:r w:rsidR="00436398">
        <w:t xml:space="preserve"> fail</w:t>
      </w:r>
      <w:r w:rsidR="006472EB">
        <w:t>s</w:t>
      </w:r>
      <w:r w:rsidR="00436398">
        <w:t xml:space="preserve"> to reach unanimous consensus with all required workforce partners</w:t>
      </w:r>
      <w:r w:rsidR="00C82E47">
        <w:t>.</w:t>
      </w:r>
      <w:r w:rsidR="00777A7E">
        <w:t xml:space="preserve"> </w:t>
      </w:r>
      <w:r w:rsidR="00174DA1">
        <w:t>The specified timelines reflect consideration that the SFM requires complex calculations and determinations and the counsel of multiple parties.</w:t>
      </w:r>
      <w:r w:rsidR="00777A7E">
        <w:t xml:space="preserve"> </w:t>
      </w:r>
    </w:p>
    <w:p w14:paraId="53F92CB2" w14:textId="26F31268" w:rsidR="00686D9B" w:rsidRPr="00427069" w:rsidRDefault="00686D9B" w:rsidP="00427069">
      <w:pPr>
        <w:pStyle w:val="Heading2"/>
        <w:rPr>
          <w:rFonts w:cs="Times New Roman"/>
        </w:rPr>
      </w:pPr>
      <w:bookmarkStart w:id="709" w:name="_Toc357453912"/>
      <w:bookmarkStart w:id="710" w:name="_Toc357684932"/>
      <w:bookmarkStart w:id="711" w:name="_Toc357685256"/>
      <w:bookmarkStart w:id="712" w:name="_Toc357685345"/>
      <w:bookmarkStart w:id="713" w:name="_Toc357687843"/>
      <w:bookmarkStart w:id="714" w:name="_Toc357695883"/>
      <w:bookmarkStart w:id="715" w:name="_Toc357422287"/>
      <w:bookmarkStart w:id="716" w:name="_Toc357423939"/>
      <w:bookmarkStart w:id="717" w:name="_Toc357424205"/>
      <w:bookmarkStart w:id="718" w:name="_Toc357440800"/>
      <w:bookmarkStart w:id="719" w:name="_Toc483893452"/>
      <w:bookmarkStart w:id="720" w:name="_Toc483893586"/>
      <w:bookmarkStart w:id="721" w:name="_Toc483894491"/>
      <w:bookmarkStart w:id="722" w:name="_Toc483894656"/>
      <w:bookmarkStart w:id="723" w:name="_Toc483894718"/>
      <w:bookmarkStart w:id="724" w:name="_Toc484071368"/>
      <w:bookmarkStart w:id="725" w:name="_Toc487209059"/>
      <w:bookmarkStart w:id="726" w:name="_Toc24618770"/>
      <w:r w:rsidRPr="00427069">
        <w:rPr>
          <w:rFonts w:cs="Times New Roman"/>
        </w:rPr>
        <w:t xml:space="preserve">Step 2: </w:t>
      </w:r>
      <w:r w:rsidR="00610E1D">
        <w:rPr>
          <w:rFonts w:cs="Times New Roman"/>
        </w:rPr>
        <w:t>Local Negotiation Materials Provided to TWC</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14:paraId="193482F5" w14:textId="68999766" w:rsidR="00686D9B" w:rsidRDefault="00174DA1" w:rsidP="00686D9B">
      <w:pPr>
        <w:autoSpaceDE w:val="0"/>
        <w:autoSpaceDN w:val="0"/>
        <w:adjustRightInd w:val="0"/>
      </w:pPr>
      <w:r>
        <w:t xml:space="preserve">Along with written notification that no consensus was reached on </w:t>
      </w:r>
      <w:r w:rsidR="009B6630">
        <w:t>the LFM</w:t>
      </w:r>
      <w:r>
        <w:t>, the Board must provide TWC with local negotiation materials.</w:t>
      </w:r>
      <w:r w:rsidR="00777A7E">
        <w:t xml:space="preserve"> </w:t>
      </w:r>
      <w:r>
        <w:t xml:space="preserve">These materials must </w:t>
      </w:r>
      <w:r w:rsidR="00354039">
        <w:t>include</w:t>
      </w:r>
      <w:r>
        <w:t xml:space="preserve"> appropriate and relevant materials and documents used in the negotiations under the LFM.</w:t>
      </w:r>
      <w:r w:rsidR="00777A7E">
        <w:t xml:space="preserve"> </w:t>
      </w:r>
      <w:r w:rsidR="00606406">
        <w:t xml:space="preserve">In addition to the local Board Plan, </w:t>
      </w:r>
      <w:r w:rsidR="00686D9B" w:rsidRPr="00446AF2">
        <w:t xml:space="preserve">the Board </w:t>
      </w:r>
      <w:r w:rsidR="00606406">
        <w:t>is required to provide TWC with the</w:t>
      </w:r>
      <w:r w:rsidR="00A64696">
        <w:t xml:space="preserve"> following</w:t>
      </w:r>
      <w:r w:rsidR="00686D9B" w:rsidRPr="00446AF2">
        <w:t>:</w:t>
      </w:r>
    </w:p>
    <w:p w14:paraId="5D4DBC80" w14:textId="2ACCBD94" w:rsidR="00686D9B" w:rsidRDefault="003E2632" w:rsidP="002A085B">
      <w:pPr>
        <w:pStyle w:val="ListParagraph"/>
        <w:numPr>
          <w:ilvl w:val="0"/>
          <w:numId w:val="44"/>
        </w:numPr>
        <w:autoSpaceDE w:val="0"/>
        <w:autoSpaceDN w:val="0"/>
        <w:adjustRightInd w:val="0"/>
      </w:pPr>
      <w:r>
        <w:t>The c</w:t>
      </w:r>
      <w:r w:rsidR="00686D9B" w:rsidRPr="00446AF2">
        <w:t xml:space="preserve">ost allocation method </w:t>
      </w:r>
      <w:r>
        <w:t xml:space="preserve">or methods </w:t>
      </w:r>
      <w:r w:rsidR="00686D9B" w:rsidRPr="00446AF2">
        <w:t xml:space="preserve">proposed by the </w:t>
      </w:r>
      <w:r w:rsidR="00A64696">
        <w:t xml:space="preserve">workforce </w:t>
      </w:r>
      <w:r w:rsidR="00686D9B" w:rsidRPr="00446AF2">
        <w:t>partners to determin</w:t>
      </w:r>
      <w:r w:rsidR="00606406">
        <w:t xml:space="preserve">e </w:t>
      </w:r>
      <w:r w:rsidR="00686D9B" w:rsidRPr="00446AF2">
        <w:t>proportionate share</w:t>
      </w:r>
    </w:p>
    <w:p w14:paraId="520CE82F" w14:textId="399812FA" w:rsidR="00606406" w:rsidRDefault="003E2632" w:rsidP="002A085B">
      <w:pPr>
        <w:pStyle w:val="ListParagraph"/>
        <w:numPr>
          <w:ilvl w:val="0"/>
          <w:numId w:val="44"/>
        </w:numPr>
        <w:autoSpaceDE w:val="0"/>
        <w:autoSpaceDN w:val="0"/>
        <w:adjustRightInd w:val="0"/>
      </w:pPr>
      <w:r>
        <w:t>The p</w:t>
      </w:r>
      <w:r w:rsidR="00686D9B" w:rsidRPr="00446AF2">
        <w:t xml:space="preserve">roposed amounts or </w:t>
      </w:r>
      <w:r>
        <w:t xml:space="preserve">the proposed </w:t>
      </w:r>
      <w:r w:rsidR="00686D9B" w:rsidRPr="00446AF2">
        <w:t>budget to fund infrastructure</w:t>
      </w:r>
    </w:p>
    <w:p w14:paraId="0A457157" w14:textId="11343871" w:rsidR="00686D9B" w:rsidRDefault="00606406" w:rsidP="002A085B">
      <w:pPr>
        <w:pStyle w:val="ListParagraph"/>
        <w:numPr>
          <w:ilvl w:val="0"/>
          <w:numId w:val="44"/>
        </w:numPr>
        <w:autoSpaceDE w:val="0"/>
        <w:autoSpaceDN w:val="0"/>
        <w:adjustRightInd w:val="0"/>
      </w:pPr>
      <w:r>
        <w:t>The amount of total workforce partner fund</w:t>
      </w:r>
      <w:r w:rsidR="0010022F">
        <w:t>s</w:t>
      </w:r>
      <w:r>
        <w:t xml:space="preserve"> included</w:t>
      </w:r>
      <w:r w:rsidR="00686D9B" w:rsidRPr="00446AF2">
        <w:t xml:space="preserve"> </w:t>
      </w:r>
    </w:p>
    <w:p w14:paraId="2519CD3B" w14:textId="35D4B5F6" w:rsidR="00686D9B" w:rsidRDefault="00606406" w:rsidP="002A085B">
      <w:pPr>
        <w:pStyle w:val="ListParagraph"/>
        <w:numPr>
          <w:ilvl w:val="0"/>
          <w:numId w:val="44"/>
        </w:numPr>
        <w:autoSpaceDE w:val="0"/>
        <w:autoSpaceDN w:val="0"/>
        <w:adjustRightInd w:val="0"/>
      </w:pPr>
      <w:r>
        <w:t>T</w:t>
      </w:r>
      <w:r w:rsidR="00686D9B" w:rsidRPr="00446AF2">
        <w:t>he type of funds (cash, noncash, and third-party in-kind contributions) available</w:t>
      </w:r>
    </w:p>
    <w:p w14:paraId="69E313DE" w14:textId="2EDFA1CF" w:rsidR="00686D9B" w:rsidRDefault="00606406" w:rsidP="002A085B">
      <w:pPr>
        <w:pStyle w:val="ListParagraph"/>
        <w:numPr>
          <w:ilvl w:val="0"/>
          <w:numId w:val="44"/>
        </w:numPr>
        <w:autoSpaceDE w:val="0"/>
        <w:autoSpaceDN w:val="0"/>
        <w:adjustRightInd w:val="0"/>
      </w:pPr>
      <w:r>
        <w:t>A</w:t>
      </w:r>
      <w:r w:rsidR="00686D9B" w:rsidRPr="00446AF2">
        <w:t>ny proposed or agreed</w:t>
      </w:r>
      <w:r w:rsidR="00686D9B">
        <w:t>-</w:t>
      </w:r>
      <w:r w:rsidR="00686D9B" w:rsidRPr="00446AF2">
        <w:t xml:space="preserve">upon </w:t>
      </w:r>
      <w:r w:rsidR="003E2632">
        <w:t xml:space="preserve">budgets for the </w:t>
      </w:r>
      <w:r w:rsidR="00686D9B" w:rsidRPr="00446AF2">
        <w:t xml:space="preserve">Workforce Solutions Office or </w:t>
      </w:r>
      <w:r w:rsidR="0010022F">
        <w:t xml:space="preserve">the local </w:t>
      </w:r>
      <w:r w:rsidR="00D72A76">
        <w:t xml:space="preserve">workforce </w:t>
      </w:r>
      <w:r w:rsidR="00686D9B" w:rsidRPr="00446AF2">
        <w:t>system</w:t>
      </w:r>
    </w:p>
    <w:p w14:paraId="477E17C5" w14:textId="0F87B382" w:rsidR="00686D9B" w:rsidRDefault="00606406" w:rsidP="002A085B">
      <w:pPr>
        <w:pStyle w:val="ListParagraph"/>
        <w:numPr>
          <w:ilvl w:val="0"/>
          <w:numId w:val="44"/>
        </w:numPr>
        <w:tabs>
          <w:tab w:val="left" w:pos="7684"/>
        </w:tabs>
        <w:autoSpaceDE w:val="0"/>
        <w:autoSpaceDN w:val="0"/>
        <w:adjustRightInd w:val="0"/>
      </w:pPr>
      <w:r>
        <w:t>A</w:t>
      </w:r>
      <w:r w:rsidR="00686D9B" w:rsidRPr="00446AF2">
        <w:t xml:space="preserve">ny partially </w:t>
      </w:r>
      <w:r w:rsidR="00E57F3B">
        <w:t>agreed-upon</w:t>
      </w:r>
      <w:r w:rsidR="00686D9B" w:rsidRPr="00446AF2">
        <w:t>, proposed, or draft</w:t>
      </w:r>
      <w:r w:rsidR="0010022F">
        <w:t>s of the</w:t>
      </w:r>
      <w:r w:rsidR="00670D84">
        <w:t xml:space="preserve"> </w:t>
      </w:r>
      <w:r w:rsidR="00670D84" w:rsidRPr="00670D84">
        <w:t>infrastructure funding agreements</w:t>
      </w:r>
      <w:r w:rsidR="00686D9B" w:rsidRPr="00446AF2">
        <w:t xml:space="preserve"> </w:t>
      </w:r>
      <w:r>
        <w:t xml:space="preserve">and/or </w:t>
      </w:r>
      <w:r w:rsidR="00DA68DA">
        <w:t>the memoranda of u</w:t>
      </w:r>
      <w:r w:rsidR="00E11089">
        <w:t>nderstanding</w:t>
      </w:r>
      <w:r w:rsidR="005866DF">
        <w:t>s</w:t>
      </w:r>
    </w:p>
    <w:p w14:paraId="4B62BE87" w14:textId="77777777" w:rsidR="00686D9B" w:rsidRDefault="00686D9B" w:rsidP="00686D9B">
      <w:pPr>
        <w:tabs>
          <w:tab w:val="left" w:pos="7684"/>
        </w:tabs>
        <w:autoSpaceDE w:val="0"/>
        <w:autoSpaceDN w:val="0"/>
        <w:adjustRightInd w:val="0"/>
      </w:pPr>
    </w:p>
    <w:p w14:paraId="26341258" w14:textId="63FE2AC3" w:rsidR="00686D9B" w:rsidRPr="00446AF2" w:rsidRDefault="00686D9B" w:rsidP="00686D9B">
      <w:pPr>
        <w:autoSpaceDE w:val="0"/>
        <w:autoSpaceDN w:val="0"/>
        <w:adjustRightInd w:val="0"/>
        <w:spacing w:after="200"/>
      </w:pPr>
      <w:r>
        <w:t>Boards</w:t>
      </w:r>
      <w:r w:rsidRPr="00446AF2">
        <w:t xml:space="preserve"> also may give TWC additional materials that they or TWC </w:t>
      </w:r>
      <w:r>
        <w:t>deem</w:t>
      </w:r>
      <w:r w:rsidRPr="00446AF2">
        <w:t xml:space="preserve"> appropriate.</w:t>
      </w:r>
    </w:p>
    <w:p w14:paraId="36B07084" w14:textId="5ABF00F3" w:rsidR="00686D9B" w:rsidRPr="00427069" w:rsidRDefault="00686D9B" w:rsidP="00427069">
      <w:pPr>
        <w:pStyle w:val="Heading2"/>
        <w:rPr>
          <w:rFonts w:cs="Times New Roman"/>
        </w:rPr>
      </w:pPr>
      <w:bookmarkStart w:id="727" w:name="_Toc357453913"/>
      <w:bookmarkStart w:id="728" w:name="_Toc357684933"/>
      <w:bookmarkStart w:id="729" w:name="_Toc357685257"/>
      <w:bookmarkStart w:id="730" w:name="_Toc357685346"/>
      <w:bookmarkStart w:id="731" w:name="_Toc357687844"/>
      <w:bookmarkStart w:id="732" w:name="_Toc357695884"/>
      <w:bookmarkStart w:id="733" w:name="_Toc357422288"/>
      <w:bookmarkStart w:id="734" w:name="_Toc357423940"/>
      <w:bookmarkStart w:id="735" w:name="_Toc357424206"/>
      <w:bookmarkStart w:id="736" w:name="_Toc357440801"/>
      <w:bookmarkStart w:id="737" w:name="_Toc483893453"/>
      <w:bookmarkStart w:id="738" w:name="_Toc483893587"/>
      <w:bookmarkStart w:id="739" w:name="_Toc483894492"/>
      <w:bookmarkStart w:id="740" w:name="_Toc483894657"/>
      <w:bookmarkStart w:id="741" w:name="_Toc483894719"/>
      <w:bookmarkStart w:id="742" w:name="_Toc484071369"/>
      <w:bookmarkStart w:id="743" w:name="_Toc487209060"/>
      <w:bookmarkStart w:id="744" w:name="_Toc24618771"/>
      <w:r w:rsidRPr="00427069">
        <w:rPr>
          <w:rFonts w:cs="Times New Roman"/>
        </w:rPr>
        <w:t xml:space="preserve">Step 3: </w:t>
      </w:r>
      <w:r w:rsidR="00610E1D">
        <w:rPr>
          <w:rFonts w:cs="Times New Roman"/>
        </w:rPr>
        <w:t>D</w:t>
      </w:r>
      <w:r w:rsidRPr="00427069">
        <w:rPr>
          <w:rFonts w:cs="Times New Roman"/>
        </w:rPr>
        <w:t>etermine</w:t>
      </w:r>
      <w:r w:rsidR="00610E1D">
        <w:rPr>
          <w:rFonts w:cs="Times New Roman"/>
        </w:rPr>
        <w:t xml:space="preserve"> Workforce Solutions Office</w:t>
      </w:r>
      <w:r w:rsidRPr="00427069">
        <w:rPr>
          <w:rFonts w:cs="Times New Roman"/>
        </w:rPr>
        <w:t xml:space="preserve"> </w:t>
      </w:r>
      <w:r w:rsidR="00610E1D">
        <w:rPr>
          <w:rFonts w:cs="Times New Roman"/>
        </w:rPr>
        <w:t>I</w:t>
      </w:r>
      <w:r w:rsidRPr="00427069">
        <w:rPr>
          <w:rFonts w:cs="Times New Roman"/>
        </w:rPr>
        <w:t xml:space="preserve">nfrastructure </w:t>
      </w:r>
      <w:r w:rsidR="00610E1D">
        <w:rPr>
          <w:rFonts w:cs="Times New Roman"/>
        </w:rPr>
        <w:t>B</w:t>
      </w:r>
      <w:r w:rsidRPr="00427069">
        <w:rPr>
          <w:rFonts w:cs="Times New Roman"/>
        </w:rPr>
        <w:t>udget</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14:paraId="096E6C1A" w14:textId="6B928A95" w:rsidR="00606406" w:rsidRPr="00960D3D" w:rsidRDefault="00606406" w:rsidP="00686D9B">
      <w:pPr>
        <w:autoSpaceDE w:val="0"/>
        <w:autoSpaceDN w:val="0"/>
        <w:adjustRightInd w:val="0"/>
      </w:pPr>
      <w:r>
        <w:t xml:space="preserve">Once the Board has notified TWC that no consensus agreement was reached on the LFM and the Board provides TWC with local negotiation materials, TWC must determine the Workforce Solutions </w:t>
      </w:r>
      <w:r w:rsidRPr="00960D3D">
        <w:t>Office</w:t>
      </w:r>
      <w:r w:rsidR="00216E38" w:rsidRPr="00960D3D">
        <w:t xml:space="preserve"> </w:t>
      </w:r>
      <w:r w:rsidR="00D72A76" w:rsidRPr="00960D3D">
        <w:t>budget</w:t>
      </w:r>
      <w:r w:rsidRPr="00960D3D">
        <w:t>.</w:t>
      </w:r>
      <w:r w:rsidR="00777A7E" w:rsidRPr="00960D3D">
        <w:t xml:space="preserve"> </w:t>
      </w:r>
      <w:r w:rsidRPr="00960D3D">
        <w:t xml:space="preserve">Depending on the local workforce system structure, there may be more than one infrastructure budget, each of which is contained in a one-stop operating budget. While TWC </w:t>
      </w:r>
      <w:r w:rsidR="002C5473" w:rsidRPr="00960D3D">
        <w:t>may</w:t>
      </w:r>
      <w:r w:rsidRPr="00960D3D">
        <w:t xml:space="preserve"> take into account the </w:t>
      </w:r>
      <w:r w:rsidR="00D72A76" w:rsidRPr="00960D3D">
        <w:t xml:space="preserve">operating budget for the </w:t>
      </w:r>
      <w:r w:rsidRPr="00960D3D">
        <w:t>Workforce Solutions Office, TWC only has the power to determine the infrastructure budget under the SFM.</w:t>
      </w:r>
    </w:p>
    <w:p w14:paraId="3A5BF726" w14:textId="77777777" w:rsidR="004079DC" w:rsidRPr="00960D3D" w:rsidRDefault="004079DC" w:rsidP="00686D9B">
      <w:pPr>
        <w:autoSpaceDE w:val="0"/>
        <w:autoSpaceDN w:val="0"/>
        <w:adjustRightInd w:val="0"/>
      </w:pPr>
    </w:p>
    <w:p w14:paraId="64E73FBC" w14:textId="71D0073E" w:rsidR="004079DC" w:rsidRDefault="004A61DD" w:rsidP="00686D9B">
      <w:pPr>
        <w:autoSpaceDE w:val="0"/>
        <w:autoSpaceDN w:val="0"/>
        <w:adjustRightInd w:val="0"/>
      </w:pPr>
      <w:r w:rsidRPr="00960D3D">
        <w:lastRenderedPageBreak/>
        <w:t xml:space="preserve">As required by </w:t>
      </w:r>
      <w:r w:rsidR="00C252C7" w:rsidRPr="00960D3D">
        <w:t xml:space="preserve">WIOA §121(h)(3)(B) and 20 CFR §678.745, </w:t>
      </w:r>
      <w:r w:rsidR="00CD2229" w:rsidRPr="00960D3D">
        <w:t>the Texas Workforce Investment Council (</w:t>
      </w:r>
      <w:r w:rsidR="008A763D" w:rsidRPr="00960D3D">
        <w:t>TWIC</w:t>
      </w:r>
      <w:r w:rsidR="00CD2229" w:rsidRPr="00960D3D">
        <w:t>)</w:t>
      </w:r>
      <w:r w:rsidR="008A763D" w:rsidRPr="00960D3D">
        <w:t xml:space="preserve"> must develop a formula to </w:t>
      </w:r>
      <w:r w:rsidR="00216E38" w:rsidRPr="00960D3D">
        <w:t>be used by TWC in determining</w:t>
      </w:r>
      <w:r w:rsidR="002C5473" w:rsidRPr="00960D3D">
        <w:t xml:space="preserve"> the </w:t>
      </w:r>
      <w:r w:rsidR="00216E38" w:rsidRPr="00960D3D">
        <w:t>appropriate</w:t>
      </w:r>
      <w:r w:rsidR="002C5473" w:rsidRPr="00960D3D">
        <w:t xml:space="preserve"> budget for the</w:t>
      </w:r>
      <w:r w:rsidR="008A763D" w:rsidRPr="00960D3D">
        <w:t xml:space="preserve"> </w:t>
      </w:r>
      <w:r w:rsidR="002C5473" w:rsidRPr="00960D3D">
        <w:t xml:space="preserve">infrastructure </w:t>
      </w:r>
      <w:r w:rsidR="00216E38" w:rsidRPr="00960D3D">
        <w:t>costs of</w:t>
      </w:r>
      <w:r w:rsidR="008A763D" w:rsidRPr="00960D3D">
        <w:t xml:space="preserve"> Workforce Solutions Offices in the Board</w:t>
      </w:r>
      <w:r w:rsidR="008747D5" w:rsidRPr="00960D3D">
        <w:t xml:space="preserve"> areas</w:t>
      </w:r>
      <w:r w:rsidR="00420BC3" w:rsidRPr="00960D3D">
        <w:t xml:space="preserve"> </w:t>
      </w:r>
      <w:r w:rsidR="008A763D" w:rsidRPr="00960D3D">
        <w:t xml:space="preserve">that </w:t>
      </w:r>
      <w:r w:rsidR="008747D5" w:rsidRPr="00960D3D">
        <w:t>do</w:t>
      </w:r>
      <w:r w:rsidR="008A763D" w:rsidRPr="00960D3D">
        <w:t xml:space="preserve"> not</w:t>
      </w:r>
      <w:r w:rsidR="008A763D">
        <w:t xml:space="preserve"> </w:t>
      </w:r>
      <w:r w:rsidR="008A763D" w:rsidRPr="00960D3D">
        <w:t>reach agreement</w:t>
      </w:r>
      <w:r w:rsidR="008A763D">
        <w:t xml:space="preserve"> under the LFM and are, therefore, subject to the SFM.</w:t>
      </w:r>
      <w:r w:rsidR="00777A7E">
        <w:t xml:space="preserve"> </w:t>
      </w:r>
      <w:r w:rsidR="00C252C7">
        <w:t>T</w:t>
      </w:r>
      <w:r w:rsidR="008A763D">
        <w:t>he formula identifies the factors and corresponding weights for each factor</w:t>
      </w:r>
      <w:r w:rsidR="00321DC4">
        <w:t xml:space="preserve"> that TWC must use, which must include the following: </w:t>
      </w:r>
    </w:p>
    <w:p w14:paraId="2E1015E3" w14:textId="6064F6B2" w:rsidR="00321DC4" w:rsidRDefault="00321DC4" w:rsidP="002A085B">
      <w:pPr>
        <w:pStyle w:val="ListParagraph"/>
        <w:numPr>
          <w:ilvl w:val="0"/>
          <w:numId w:val="54"/>
        </w:numPr>
        <w:autoSpaceDE w:val="0"/>
        <w:autoSpaceDN w:val="0"/>
        <w:adjustRightInd w:val="0"/>
      </w:pPr>
      <w:r>
        <w:t>T</w:t>
      </w:r>
      <w:r w:rsidR="00686D9B">
        <w:t xml:space="preserve">he number of </w:t>
      </w:r>
      <w:r>
        <w:t>Workforce Solutions Offices</w:t>
      </w:r>
      <w:r w:rsidR="00686D9B">
        <w:t xml:space="preserve"> in a workforce area</w:t>
      </w:r>
    </w:p>
    <w:p w14:paraId="514F4724" w14:textId="1C58ECD3" w:rsidR="00686D9B" w:rsidRDefault="00321DC4" w:rsidP="002A085B">
      <w:pPr>
        <w:pStyle w:val="ListParagraph"/>
        <w:numPr>
          <w:ilvl w:val="0"/>
          <w:numId w:val="54"/>
        </w:numPr>
        <w:autoSpaceDE w:val="0"/>
        <w:autoSpaceDN w:val="0"/>
        <w:adjustRightInd w:val="0"/>
      </w:pPr>
      <w:r>
        <w:t>T</w:t>
      </w:r>
      <w:r w:rsidR="00686D9B">
        <w:t xml:space="preserve">he population served by such </w:t>
      </w:r>
      <w:r>
        <w:t>Workforce Solutions Offices</w:t>
      </w:r>
    </w:p>
    <w:p w14:paraId="696904E5" w14:textId="1A820C2F" w:rsidR="00686D9B" w:rsidRDefault="00321DC4" w:rsidP="002A085B">
      <w:pPr>
        <w:pStyle w:val="ListParagraph"/>
        <w:numPr>
          <w:ilvl w:val="0"/>
          <w:numId w:val="45"/>
        </w:numPr>
        <w:autoSpaceDE w:val="0"/>
        <w:autoSpaceDN w:val="0"/>
        <w:adjustRightInd w:val="0"/>
      </w:pPr>
      <w:r>
        <w:t>T</w:t>
      </w:r>
      <w:r w:rsidR="00686D9B">
        <w:t xml:space="preserve">he services provided by such </w:t>
      </w:r>
      <w:r>
        <w:t>Workforce Solutions Office</w:t>
      </w:r>
      <w:r w:rsidR="00686D9B">
        <w:t>s</w:t>
      </w:r>
    </w:p>
    <w:p w14:paraId="7CEDB6B4" w14:textId="0A1A1D07" w:rsidR="00686D9B" w:rsidRPr="0028519E" w:rsidRDefault="00321DC4" w:rsidP="002A085B">
      <w:pPr>
        <w:pStyle w:val="ListParagraph"/>
        <w:numPr>
          <w:ilvl w:val="0"/>
          <w:numId w:val="45"/>
        </w:numPr>
        <w:autoSpaceDE w:val="0"/>
        <w:autoSpaceDN w:val="0"/>
        <w:adjustRightInd w:val="0"/>
        <w:spacing w:after="200"/>
        <w:rPr>
          <w:b/>
        </w:rPr>
      </w:pPr>
      <w:r>
        <w:t>A</w:t>
      </w:r>
      <w:r w:rsidR="00686D9B">
        <w:t xml:space="preserve">ny factors relating to the operations of such </w:t>
      </w:r>
      <w:r>
        <w:t>Workforce Solutions Offices</w:t>
      </w:r>
      <w:r w:rsidR="00686D9B">
        <w:t xml:space="preserve"> in the workforce area that TWIC determines are appropriate</w:t>
      </w:r>
    </w:p>
    <w:p w14:paraId="46871EB6" w14:textId="22F32202" w:rsidR="00686D9B" w:rsidRPr="00427069" w:rsidRDefault="00686D9B" w:rsidP="00427069">
      <w:pPr>
        <w:pStyle w:val="Heading2"/>
        <w:rPr>
          <w:rFonts w:cs="Times New Roman"/>
        </w:rPr>
      </w:pPr>
      <w:bookmarkStart w:id="745" w:name="_Toc357422289"/>
      <w:bookmarkStart w:id="746" w:name="_Toc357423941"/>
      <w:bookmarkStart w:id="747" w:name="_Toc357424207"/>
      <w:bookmarkStart w:id="748" w:name="_Toc357440802"/>
      <w:bookmarkStart w:id="749" w:name="_Toc357453914"/>
      <w:bookmarkStart w:id="750" w:name="_Toc357684934"/>
      <w:bookmarkStart w:id="751" w:name="_Toc357685258"/>
      <w:bookmarkStart w:id="752" w:name="_Toc357685347"/>
      <w:bookmarkStart w:id="753" w:name="_Toc357687845"/>
      <w:bookmarkStart w:id="754" w:name="_Toc357695885"/>
      <w:bookmarkStart w:id="755" w:name="_Toc483893454"/>
      <w:bookmarkStart w:id="756" w:name="_Toc483893588"/>
      <w:bookmarkStart w:id="757" w:name="_Toc483894493"/>
      <w:bookmarkStart w:id="758" w:name="_Toc483894658"/>
      <w:bookmarkStart w:id="759" w:name="_Toc483894720"/>
      <w:bookmarkStart w:id="760" w:name="_Toc484071370"/>
      <w:bookmarkStart w:id="761" w:name="_Toc487209061"/>
      <w:bookmarkStart w:id="762" w:name="_Toc24618772"/>
      <w:r w:rsidRPr="00427069">
        <w:rPr>
          <w:rFonts w:cs="Times New Roman"/>
        </w:rPr>
        <w:t xml:space="preserve">Step 4: </w:t>
      </w:r>
      <w:bookmarkEnd w:id="745"/>
      <w:bookmarkEnd w:id="746"/>
      <w:bookmarkEnd w:id="747"/>
      <w:bookmarkEnd w:id="748"/>
      <w:r w:rsidR="00610E1D">
        <w:rPr>
          <w:rFonts w:cs="Times New Roman"/>
        </w:rPr>
        <w:t>Establish a Cost Allocation Methodology to Determine Proportionate Share</w:t>
      </w:r>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 w14:paraId="6B78F110" w14:textId="47420017" w:rsidR="003745CD" w:rsidRDefault="00686D9B" w:rsidP="00686D9B">
      <w:pPr>
        <w:autoSpaceDE w:val="0"/>
        <w:autoSpaceDN w:val="0"/>
        <w:adjustRightInd w:val="0"/>
        <w:spacing w:after="240"/>
      </w:pPr>
      <w:r>
        <w:t xml:space="preserve">After </w:t>
      </w:r>
      <w:r w:rsidR="00321DC4">
        <w:t>determining a</w:t>
      </w:r>
      <w:r w:rsidR="00273E42">
        <w:t>n appropriate budget for a</w:t>
      </w:r>
      <w:r w:rsidR="00321DC4">
        <w:t xml:space="preserve"> Workforce Solutions Office</w:t>
      </w:r>
      <w:r>
        <w:t xml:space="preserve">, TWC must </w:t>
      </w:r>
      <w:r w:rsidR="00273E42">
        <w:t xml:space="preserve">determine the appropriate </w:t>
      </w:r>
      <w:r>
        <w:t>cost allocation methodology t</w:t>
      </w:r>
      <w:r w:rsidR="00321DC4">
        <w:t>o</w:t>
      </w:r>
      <w:r>
        <w:t xml:space="preserve"> </w:t>
      </w:r>
      <w:r w:rsidR="00273E42">
        <w:t>be applied to</w:t>
      </w:r>
      <w:r>
        <w:t xml:space="preserve"> the </w:t>
      </w:r>
      <w:r w:rsidR="00321DC4">
        <w:t xml:space="preserve">workforce partner programs </w:t>
      </w:r>
      <w:r w:rsidR="00273E42">
        <w:t>in the local workforce area to fund the</w:t>
      </w:r>
      <w:r w:rsidR="00321DC4">
        <w:t xml:space="preserve"> infrastructure </w:t>
      </w:r>
      <w:r w:rsidR="00273E42">
        <w:t>budget</w:t>
      </w:r>
      <w:r w:rsidR="00321DC4">
        <w:t>.</w:t>
      </w:r>
      <w:r w:rsidR="00777A7E">
        <w:t xml:space="preserve"> </w:t>
      </w:r>
      <w:r w:rsidR="00273E42">
        <w:t>The</w:t>
      </w:r>
      <w:r w:rsidR="00986B6F">
        <w:t xml:space="preserve"> cost</w:t>
      </w:r>
      <w:r w:rsidR="00321DC4">
        <w:t xml:space="preserve"> </w:t>
      </w:r>
      <w:r>
        <w:t xml:space="preserve">allocation methodology must </w:t>
      </w:r>
      <w:r w:rsidR="00986B6F">
        <w:t xml:space="preserve">make such determination in accordance </w:t>
      </w:r>
      <w:r w:rsidR="00590C3E">
        <w:t xml:space="preserve">with </w:t>
      </w:r>
      <w:r w:rsidR="003745CD">
        <w:t xml:space="preserve">the workforce partner’s </w:t>
      </w:r>
      <w:r w:rsidR="00986B6F">
        <w:t>relative benefit received.</w:t>
      </w:r>
      <w:r w:rsidR="00777A7E">
        <w:t xml:space="preserve"> </w:t>
      </w:r>
      <w:r w:rsidR="003745CD">
        <w:t>TWC may also take into consideration the extent to which workforce partners have agreed in determining the proportionate shares.</w:t>
      </w:r>
      <w:r w:rsidR="00986B6F">
        <w:t xml:space="preserve"> </w:t>
      </w:r>
    </w:p>
    <w:p w14:paraId="31B788B4" w14:textId="07A13145" w:rsidR="003745CD" w:rsidRDefault="003745CD" w:rsidP="00686D9B">
      <w:pPr>
        <w:autoSpaceDE w:val="0"/>
        <w:autoSpaceDN w:val="0"/>
        <w:adjustRightInd w:val="0"/>
        <w:spacing w:after="240"/>
      </w:pPr>
      <w:r>
        <w:t>TWC will determine the methodology, consistent with cost principles in the Uniform Guidance.</w:t>
      </w:r>
      <w:r w:rsidR="00777A7E">
        <w:t xml:space="preserve"> </w:t>
      </w:r>
      <w:r>
        <w:t xml:space="preserve">The determining factor can be a wide range of variables, such as </w:t>
      </w:r>
      <w:r w:rsidR="00590C3E">
        <w:t xml:space="preserve">the </w:t>
      </w:r>
      <w:r>
        <w:t xml:space="preserve">number of customers served, </w:t>
      </w:r>
      <w:r w:rsidR="00590C3E">
        <w:t xml:space="preserve">the </w:t>
      </w:r>
      <w:r>
        <w:t xml:space="preserve">square footage used, or a different basis that is </w:t>
      </w:r>
      <w:r w:rsidR="00E57F3B">
        <w:t>agreed</w:t>
      </w:r>
      <w:r w:rsidR="00590C3E">
        <w:t xml:space="preserve"> </w:t>
      </w:r>
      <w:r w:rsidR="00E57F3B">
        <w:t>on</w:t>
      </w:r>
      <w:r>
        <w:t xml:space="preserve"> for determining each workforce partner’s contribution for infrastructure costs.</w:t>
      </w:r>
      <w:r w:rsidR="00777A7E">
        <w:t xml:space="preserve"> </w:t>
      </w:r>
    </w:p>
    <w:p w14:paraId="70DA96D4" w14:textId="4551CCF0" w:rsidR="00686D9B" w:rsidRPr="00427069" w:rsidRDefault="00686D9B" w:rsidP="00427069">
      <w:pPr>
        <w:pStyle w:val="Heading2"/>
        <w:rPr>
          <w:rFonts w:cs="Times New Roman"/>
        </w:rPr>
      </w:pPr>
      <w:bookmarkStart w:id="763" w:name="_Step_5:_Determine"/>
      <w:bookmarkStart w:id="764" w:name="_Toc357453915"/>
      <w:bookmarkStart w:id="765" w:name="_Toc357684935"/>
      <w:bookmarkStart w:id="766" w:name="_Toc357685259"/>
      <w:bookmarkStart w:id="767" w:name="_Toc357685348"/>
      <w:bookmarkStart w:id="768" w:name="_Toc357687846"/>
      <w:bookmarkStart w:id="769" w:name="_Toc357695886"/>
      <w:bookmarkStart w:id="770" w:name="_Toc357422290"/>
      <w:bookmarkStart w:id="771" w:name="_Toc357423942"/>
      <w:bookmarkStart w:id="772" w:name="_Toc357424208"/>
      <w:bookmarkStart w:id="773" w:name="_Toc357440803"/>
      <w:bookmarkStart w:id="774" w:name="_Toc483893455"/>
      <w:bookmarkStart w:id="775" w:name="_Toc483893589"/>
      <w:bookmarkStart w:id="776" w:name="_Toc483894494"/>
      <w:bookmarkStart w:id="777" w:name="_Toc483894659"/>
      <w:bookmarkStart w:id="778" w:name="_Toc483894721"/>
      <w:bookmarkStart w:id="779" w:name="_Toc484071371"/>
      <w:bookmarkStart w:id="780" w:name="_Toc487209062"/>
      <w:bookmarkStart w:id="781" w:name="_Toc24618773"/>
      <w:bookmarkEnd w:id="763"/>
      <w:r w:rsidRPr="00427069">
        <w:rPr>
          <w:rStyle w:val="Strong"/>
          <w:rFonts w:cs="Times New Roman"/>
          <w:b/>
          <w:bCs/>
        </w:rPr>
        <w:t xml:space="preserve">Step 5: </w:t>
      </w:r>
      <w:r w:rsidR="00610E1D">
        <w:rPr>
          <w:rStyle w:val="Strong"/>
          <w:rFonts w:cs="Times New Roman"/>
          <w:b/>
          <w:bCs/>
        </w:rPr>
        <w:t>Determine Workforce Partners’ Proportionate Shares</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14:paraId="0CD934D6" w14:textId="145E76CC" w:rsidR="00686D9B" w:rsidRDefault="001A0561" w:rsidP="00686D9B">
      <w:pPr>
        <w:autoSpaceDE w:val="0"/>
        <w:autoSpaceDN w:val="0"/>
        <w:adjustRightInd w:val="0"/>
      </w:pPr>
      <w:r>
        <w:t>TWC’s next step is to use the cost allocation</w:t>
      </w:r>
      <w:r w:rsidR="00686D9B">
        <w:t xml:space="preserve"> methodology determine</w:t>
      </w:r>
      <w:r>
        <w:t>d in Step 4 to determine each workforce partner’s proportionate share</w:t>
      </w:r>
      <w:r w:rsidR="00686D9B">
        <w:t xml:space="preserve"> </w:t>
      </w:r>
      <w:r w:rsidR="00B1646E">
        <w:t>of the infrastructure costs under the SFM.</w:t>
      </w:r>
      <w:r w:rsidR="00777A7E">
        <w:t xml:space="preserve"> </w:t>
      </w:r>
      <w:r w:rsidR="00B1646E">
        <w:t xml:space="preserve">When making this determination, </w:t>
      </w:r>
      <w:r w:rsidR="00686D9B">
        <w:t xml:space="preserve">TWC must </w:t>
      </w:r>
      <w:r w:rsidR="00B1646E">
        <w:t>consider the following factors:</w:t>
      </w:r>
    </w:p>
    <w:p w14:paraId="03CCA5ED" w14:textId="6CDCBA6D" w:rsidR="00686D9B" w:rsidRDefault="00B1646E" w:rsidP="002A085B">
      <w:pPr>
        <w:pStyle w:val="ListParagraph"/>
        <w:numPr>
          <w:ilvl w:val="0"/>
          <w:numId w:val="46"/>
        </w:numPr>
        <w:autoSpaceDE w:val="0"/>
        <w:autoSpaceDN w:val="0"/>
        <w:adjustRightInd w:val="0"/>
      </w:pPr>
      <w:r>
        <w:t>T</w:t>
      </w:r>
      <w:r w:rsidR="00686D9B">
        <w:t xml:space="preserve">he costs of </w:t>
      </w:r>
      <w:r w:rsidR="004612AE">
        <w:t xml:space="preserve">administering </w:t>
      </w:r>
      <w:r w:rsidR="00686D9B">
        <w:t xml:space="preserve">the </w:t>
      </w:r>
      <w:r>
        <w:t>local workforce</w:t>
      </w:r>
      <w:r w:rsidR="00686D9B">
        <w:t xml:space="preserve"> system</w:t>
      </w:r>
      <w:r w:rsidR="004612AE">
        <w:t xml:space="preserve"> </w:t>
      </w:r>
      <w:r w:rsidR="00686D9B">
        <w:t xml:space="preserve">for purposes not related to </w:t>
      </w:r>
      <w:r>
        <w:t>Workforce Solutions Offices</w:t>
      </w:r>
      <w:r w:rsidR="0093159C">
        <w:t xml:space="preserve"> </w:t>
      </w:r>
      <w:r w:rsidR="0030343C">
        <w:t>for each workforce partner</w:t>
      </w:r>
      <w:r>
        <w:t xml:space="preserve">, </w:t>
      </w:r>
      <w:r w:rsidR="00686D9B">
        <w:t>such as costs associated with maintaining the Board or information technology systems</w:t>
      </w:r>
    </w:p>
    <w:p w14:paraId="5D0620B4" w14:textId="5302C67F" w:rsidR="00686D9B" w:rsidRDefault="00B1646E" w:rsidP="002A085B">
      <w:pPr>
        <w:pStyle w:val="ListParagraph"/>
        <w:numPr>
          <w:ilvl w:val="0"/>
          <w:numId w:val="46"/>
        </w:numPr>
        <w:autoSpaceDE w:val="0"/>
        <w:autoSpaceDN w:val="0"/>
        <w:adjustRightInd w:val="0"/>
      </w:pPr>
      <w:r>
        <w:t>S</w:t>
      </w:r>
      <w:r w:rsidR="00686D9B">
        <w:t xml:space="preserve">tatutory requirements for each </w:t>
      </w:r>
      <w:r>
        <w:t xml:space="preserve">workforce </w:t>
      </w:r>
      <w:r w:rsidR="00686D9B">
        <w:t>partner program</w:t>
      </w:r>
    </w:p>
    <w:p w14:paraId="261D50FC" w14:textId="2C85E675" w:rsidR="00B1646E" w:rsidRDefault="00B1646E" w:rsidP="002A085B">
      <w:pPr>
        <w:pStyle w:val="ListParagraph"/>
        <w:numPr>
          <w:ilvl w:val="0"/>
          <w:numId w:val="46"/>
        </w:numPr>
        <w:autoSpaceDE w:val="0"/>
        <w:autoSpaceDN w:val="0"/>
        <w:adjustRightInd w:val="0"/>
        <w:spacing w:after="240"/>
      </w:pPr>
      <w:r>
        <w:t>E</w:t>
      </w:r>
      <w:r w:rsidR="00686D9B">
        <w:t xml:space="preserve">ach </w:t>
      </w:r>
      <w:r>
        <w:t>workforce</w:t>
      </w:r>
      <w:r w:rsidR="00686D9B">
        <w:t xml:space="preserve"> partner’s ability to fulfill such requirements</w:t>
      </w:r>
    </w:p>
    <w:p w14:paraId="78EBD972" w14:textId="7607E768" w:rsidR="00B1646E" w:rsidRDefault="00B1646E" w:rsidP="002A085B">
      <w:pPr>
        <w:pStyle w:val="ListParagraph"/>
        <w:numPr>
          <w:ilvl w:val="0"/>
          <w:numId w:val="46"/>
        </w:numPr>
        <w:autoSpaceDE w:val="0"/>
        <w:autoSpaceDN w:val="0"/>
        <w:adjustRightInd w:val="0"/>
        <w:spacing w:after="240"/>
      </w:pPr>
      <w:r>
        <w:t>The extent to which the workforce partners in the local workforce area have agreed in</w:t>
      </w:r>
      <w:r w:rsidR="004612AE">
        <w:t xml:space="preserve"> </w:t>
      </w:r>
      <w:r>
        <w:t xml:space="preserve">determining the proportionate shares, including any agreements reached at the local level by one or more workforce partners, as </w:t>
      </w:r>
      <w:r w:rsidR="004C3039">
        <w:t>w</w:t>
      </w:r>
      <w:r>
        <w:t xml:space="preserve">ell as any other materials or documents </w:t>
      </w:r>
      <w:r w:rsidR="004612AE">
        <w:t xml:space="preserve">related to </w:t>
      </w:r>
      <w:r>
        <w:t>the negotiating process, which must be provided to TWC by the Board.</w:t>
      </w:r>
      <w:r w:rsidR="00777A7E">
        <w:t xml:space="preserve"> </w:t>
      </w:r>
      <w:r>
        <w:t xml:space="preserve">TWC must exclude from the determination of proportionate share, the amounts for proportionate use of Workforce Solutions Offices attributable to the programs of workforce partners </w:t>
      </w:r>
      <w:r w:rsidR="004612AE">
        <w:t xml:space="preserve">in </w:t>
      </w:r>
      <w:r>
        <w:t xml:space="preserve">local areas where the costs of infrastructure </w:t>
      </w:r>
      <w:r w:rsidR="0030343C">
        <w:t>for</w:t>
      </w:r>
      <w:r>
        <w:t xml:space="preserve"> Workforce Solutions Offices are funded under the LFM</w:t>
      </w:r>
    </w:p>
    <w:p w14:paraId="556A80C5" w14:textId="2A060398" w:rsidR="00686D9B" w:rsidRDefault="00B1646E" w:rsidP="002A085B">
      <w:pPr>
        <w:pStyle w:val="ListParagraph"/>
        <w:numPr>
          <w:ilvl w:val="0"/>
          <w:numId w:val="46"/>
        </w:numPr>
        <w:autoSpaceDE w:val="0"/>
        <w:autoSpaceDN w:val="0"/>
        <w:adjustRightInd w:val="0"/>
        <w:spacing w:after="240"/>
      </w:pPr>
      <w:r>
        <w:t>A</w:t>
      </w:r>
      <w:r w:rsidR="00686D9B">
        <w:t>ll other applicable legal requirements</w:t>
      </w:r>
      <w:r>
        <w:t xml:space="preserve"> (20 CFR §678.737(b)(2))</w:t>
      </w:r>
    </w:p>
    <w:p w14:paraId="0FC28071" w14:textId="0989C24D" w:rsidR="00AD1EA4" w:rsidRDefault="00686D9B" w:rsidP="00562252">
      <w:pPr>
        <w:rPr>
          <w:b/>
        </w:rPr>
      </w:pPr>
      <w:r w:rsidRPr="00562252">
        <w:t>For other required</w:t>
      </w:r>
      <w:r w:rsidR="001F2FE8" w:rsidRPr="00562252">
        <w:t xml:space="preserve"> workforce </w:t>
      </w:r>
      <w:r w:rsidRPr="00562252">
        <w:t xml:space="preserve">partner programs in which grant awards are made to entities that are independent of TWC’s authority, TWC </w:t>
      </w:r>
      <w:r w:rsidR="00B94435" w:rsidRPr="00562252">
        <w:t xml:space="preserve">will </w:t>
      </w:r>
      <w:r w:rsidRPr="00562252">
        <w:t xml:space="preserve">continue to determine, through the </w:t>
      </w:r>
      <w:r w:rsidRPr="00562252">
        <w:lastRenderedPageBreak/>
        <w:t xml:space="preserve">authority granted to TWC by WIOA and its implementing regulations, how much each of the applicable partners must contribute to </w:t>
      </w:r>
      <w:r w:rsidR="00164955" w:rsidRPr="00DE3983">
        <w:t xml:space="preserve">help pay </w:t>
      </w:r>
      <w:r w:rsidRPr="00630CFE">
        <w:t xml:space="preserve">the infrastructure costs of the </w:t>
      </w:r>
      <w:r w:rsidR="00AD1EA4" w:rsidRPr="00630CFE">
        <w:t>Workforce Solutions Offices</w:t>
      </w:r>
      <w:r w:rsidRPr="00630CFE">
        <w:t>.</w:t>
      </w:r>
    </w:p>
    <w:p w14:paraId="7F409E74" w14:textId="42B1CF46" w:rsidR="00686D9B" w:rsidRPr="00427069" w:rsidRDefault="00686D9B" w:rsidP="00AD1EA4">
      <w:pPr>
        <w:pStyle w:val="Heading2"/>
      </w:pPr>
      <w:bookmarkStart w:id="782" w:name="_Step_6a:_Identify"/>
      <w:bookmarkStart w:id="783" w:name="_Toc357422291"/>
      <w:bookmarkStart w:id="784" w:name="_Toc357423943"/>
      <w:bookmarkStart w:id="785" w:name="_Toc357424209"/>
      <w:bookmarkStart w:id="786" w:name="_Toc357440804"/>
      <w:bookmarkStart w:id="787" w:name="_Toc357453916"/>
      <w:bookmarkStart w:id="788" w:name="_Toc357684936"/>
      <w:bookmarkStart w:id="789" w:name="_Toc357685260"/>
      <w:bookmarkStart w:id="790" w:name="_Toc357685349"/>
      <w:bookmarkStart w:id="791" w:name="_Toc357687847"/>
      <w:bookmarkStart w:id="792" w:name="_Toc357695887"/>
      <w:bookmarkStart w:id="793" w:name="_Toc483893456"/>
      <w:bookmarkStart w:id="794" w:name="_Toc483893590"/>
      <w:bookmarkStart w:id="795" w:name="_Toc483894495"/>
      <w:bookmarkStart w:id="796" w:name="_Toc483894660"/>
      <w:bookmarkStart w:id="797" w:name="_Toc483894722"/>
      <w:bookmarkStart w:id="798" w:name="_Toc484071372"/>
      <w:bookmarkStart w:id="799" w:name="_Toc487209063"/>
      <w:bookmarkStart w:id="800" w:name="_Toc24618774"/>
      <w:bookmarkEnd w:id="782"/>
      <w:r w:rsidRPr="00B5107D">
        <w:t>Step</w:t>
      </w:r>
      <w:r w:rsidR="00AD1EA4">
        <w:t xml:space="preserve"> </w:t>
      </w:r>
      <w:r w:rsidRPr="00AD1EA4">
        <w:t>6</w:t>
      </w:r>
      <w:r w:rsidR="00060ADE" w:rsidRPr="00AD1EA4">
        <w:t>a</w:t>
      </w:r>
      <w:r w:rsidRPr="00427069">
        <w:t xml:space="preserve">: </w:t>
      </w:r>
      <w:r w:rsidR="006D6B81" w:rsidRPr="00427069">
        <w:t>Identify State Cap Percentages</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14:paraId="3A7BD7D5" w14:textId="7BEF2540" w:rsidR="000D0EFD" w:rsidRDefault="00DF5D84" w:rsidP="00686D9B">
      <w:pPr>
        <w:autoSpaceDE w:val="0"/>
        <w:autoSpaceDN w:val="0"/>
        <w:adjustRightInd w:val="0"/>
        <w:spacing w:after="240"/>
      </w:pPr>
      <w:r>
        <w:t xml:space="preserve">In calculating statewide caps, WIOA regulations at 20 CFR §678.738(c) specify that the following limitations apply to TWC’s calculations of the amount that workforce partners in Board areas that have not reached </w:t>
      </w:r>
      <w:r w:rsidR="00420BC3">
        <w:t xml:space="preserve">an </w:t>
      </w:r>
      <w:r>
        <w:t>agreement under the LFM may be required to contribute to infrastructure funding in the local workforce area.</w:t>
      </w:r>
      <w:r w:rsidR="00777A7E">
        <w:t xml:space="preserve"> </w:t>
      </w:r>
    </w:p>
    <w:p w14:paraId="72B7F0D5" w14:textId="70006E06" w:rsidR="000D0EFD" w:rsidRDefault="000D0EFD" w:rsidP="000D0EFD">
      <w:pPr>
        <w:autoSpaceDE w:val="0"/>
        <w:autoSpaceDN w:val="0"/>
        <w:adjustRightInd w:val="0"/>
        <w:spacing w:after="240"/>
      </w:pPr>
      <w:r>
        <w:t>The SFM is subject to caps on required contributions established under 20 CFR §678.738(c), and under these caps, the portion of funds required to be contributed by required workforce partner programs are limited to those shown in the following table.</w:t>
      </w:r>
      <w:r w:rsidR="00777A7E">
        <w:t xml:space="preserve"> </w:t>
      </w:r>
      <w:r>
        <w:t xml:space="preserve">There are no statewide caps for optional workforce partners because the SFM does not apply to them. </w:t>
      </w:r>
    </w:p>
    <w:p w14:paraId="56B45DB2" w14:textId="058459FA" w:rsidR="00686D9B" w:rsidRPr="001F2FE8" w:rsidRDefault="001F2FE8" w:rsidP="00DF1376">
      <w:pPr>
        <w:autoSpaceDE w:val="0"/>
        <w:autoSpaceDN w:val="0"/>
        <w:adjustRightInd w:val="0"/>
        <w:spacing w:after="120"/>
        <w:rPr>
          <w:rStyle w:val="Strong"/>
          <w:b w:val="0"/>
        </w:rPr>
      </w:pPr>
      <w:r>
        <w:rPr>
          <w:rStyle w:val="Strong"/>
          <w:b w:val="0"/>
        </w:rPr>
        <w:t xml:space="preserve">Table: </w:t>
      </w:r>
      <w:r w:rsidR="00686D9B" w:rsidRPr="001F2FE8">
        <w:rPr>
          <w:rStyle w:val="Strong"/>
          <w:b w:val="0"/>
        </w:rPr>
        <w:t>Limiting Percentages for Programmatic Statewide Caps on Infrastructure Funding under the S</w:t>
      </w:r>
      <w:r>
        <w:rPr>
          <w:rStyle w:val="Strong"/>
          <w:b w:val="0"/>
        </w:rPr>
        <w:t>F</w:t>
      </w:r>
      <w:r w:rsidR="00686D9B" w:rsidRPr="001F2FE8">
        <w:rPr>
          <w:rStyle w:val="Strong"/>
          <w:b w:val="0"/>
        </w:rPr>
        <w:t>M</w:t>
      </w:r>
      <w:r>
        <w:rPr>
          <w:rStyle w:val="Strong"/>
          <w:b w:val="0"/>
        </w:rPr>
        <w:t>:</w:t>
      </w:r>
    </w:p>
    <w:tbl>
      <w:tblPr>
        <w:tblStyle w:val="TableGrid"/>
        <w:tblW w:w="5000" w:type="pct"/>
        <w:tblLook w:val="04A0" w:firstRow="1" w:lastRow="0" w:firstColumn="1" w:lastColumn="0" w:noHBand="0" w:noVBand="1"/>
        <w:tblCaption w:val="Table"/>
      </w:tblPr>
      <w:tblGrid>
        <w:gridCol w:w="4322"/>
        <w:gridCol w:w="4308"/>
      </w:tblGrid>
      <w:tr w:rsidR="00686D9B" w14:paraId="60744663" w14:textId="77777777" w:rsidTr="009E6F4A">
        <w:trPr>
          <w:trHeight w:val="404"/>
          <w:tblHeader/>
        </w:trPr>
        <w:tc>
          <w:tcPr>
            <w:tcW w:w="4680" w:type="dxa"/>
            <w:vAlign w:val="bottom"/>
          </w:tcPr>
          <w:p w14:paraId="607B6289" w14:textId="77777777" w:rsidR="00686D9B" w:rsidRPr="00427069" w:rsidRDefault="00686D9B" w:rsidP="009E6F4A">
            <w:pPr>
              <w:rPr>
                <w:b/>
                <w:sz w:val="28"/>
                <w:szCs w:val="28"/>
              </w:rPr>
            </w:pPr>
            <w:bookmarkStart w:id="801" w:name="_Toc483501969"/>
            <w:bookmarkStart w:id="802" w:name="_Toc483502546"/>
            <w:bookmarkStart w:id="803" w:name="_Toc357422292"/>
            <w:bookmarkStart w:id="804" w:name="_Toc357423944"/>
            <w:bookmarkStart w:id="805" w:name="_Toc357424210"/>
            <w:bookmarkStart w:id="806" w:name="_Toc357440805"/>
            <w:bookmarkStart w:id="807" w:name="_Toc357450066"/>
            <w:bookmarkStart w:id="808" w:name="_Toc357452131"/>
            <w:r w:rsidRPr="00427069">
              <w:rPr>
                <w:b/>
                <w:sz w:val="28"/>
                <w:szCs w:val="28"/>
              </w:rPr>
              <w:t>Program Type</w:t>
            </w:r>
            <w:bookmarkEnd w:id="801"/>
            <w:bookmarkEnd w:id="802"/>
            <w:bookmarkEnd w:id="803"/>
            <w:bookmarkEnd w:id="804"/>
            <w:bookmarkEnd w:id="805"/>
            <w:bookmarkEnd w:id="806"/>
            <w:bookmarkEnd w:id="807"/>
            <w:bookmarkEnd w:id="808"/>
          </w:p>
        </w:tc>
        <w:tc>
          <w:tcPr>
            <w:tcW w:w="4680" w:type="dxa"/>
            <w:vAlign w:val="bottom"/>
          </w:tcPr>
          <w:p w14:paraId="787FF8AF" w14:textId="77777777" w:rsidR="00686D9B" w:rsidRPr="00427069" w:rsidRDefault="00686D9B" w:rsidP="009E6F4A">
            <w:pPr>
              <w:rPr>
                <w:b/>
                <w:sz w:val="28"/>
                <w:szCs w:val="28"/>
              </w:rPr>
            </w:pPr>
            <w:bookmarkStart w:id="809" w:name="_Toc483501970"/>
            <w:bookmarkStart w:id="810" w:name="_Toc483502547"/>
            <w:bookmarkStart w:id="811" w:name="_Toc357422293"/>
            <w:bookmarkStart w:id="812" w:name="_Toc357423945"/>
            <w:bookmarkStart w:id="813" w:name="_Toc357424211"/>
            <w:bookmarkStart w:id="814" w:name="_Toc357440806"/>
            <w:bookmarkStart w:id="815" w:name="_Toc357450067"/>
            <w:bookmarkStart w:id="816" w:name="_Toc357452132"/>
            <w:r w:rsidRPr="00427069">
              <w:rPr>
                <w:b/>
                <w:sz w:val="28"/>
                <w:szCs w:val="28"/>
              </w:rPr>
              <w:t>Limiting Percentage</w:t>
            </w:r>
            <w:bookmarkEnd w:id="809"/>
            <w:bookmarkEnd w:id="810"/>
            <w:bookmarkEnd w:id="811"/>
            <w:bookmarkEnd w:id="812"/>
            <w:bookmarkEnd w:id="813"/>
            <w:bookmarkEnd w:id="814"/>
            <w:bookmarkEnd w:id="815"/>
            <w:bookmarkEnd w:id="816"/>
          </w:p>
        </w:tc>
      </w:tr>
      <w:tr w:rsidR="00686D9B" w14:paraId="4C52178E" w14:textId="77777777" w:rsidTr="009E6F4A">
        <w:trPr>
          <w:trHeight w:val="611"/>
        </w:trPr>
        <w:tc>
          <w:tcPr>
            <w:tcW w:w="4680" w:type="dxa"/>
          </w:tcPr>
          <w:p w14:paraId="67BD24B2" w14:textId="5EF02681" w:rsidR="00686D9B" w:rsidRPr="001B2ED4" w:rsidRDefault="00686D9B" w:rsidP="009E6F4A">
            <w:pPr>
              <w:pStyle w:val="Default"/>
            </w:pPr>
            <w:r w:rsidRPr="001B2ED4">
              <w:t xml:space="preserve">WIOA </w:t>
            </w:r>
            <w:r w:rsidR="001F2FE8">
              <w:t>Formula P</w:t>
            </w:r>
            <w:r w:rsidRPr="001B2ED4">
              <w:t>rograms</w:t>
            </w:r>
            <w:r w:rsidR="001F2FE8">
              <w:t xml:space="preserve"> under Title I</w:t>
            </w:r>
            <w:r w:rsidRPr="001B2ED4">
              <w:t xml:space="preserve"> (adult, dislocated worker, and youth)</w:t>
            </w:r>
          </w:p>
        </w:tc>
        <w:tc>
          <w:tcPr>
            <w:tcW w:w="4680" w:type="dxa"/>
          </w:tcPr>
          <w:p w14:paraId="5E35AD9C" w14:textId="77777777" w:rsidR="00686D9B" w:rsidRPr="001B2ED4" w:rsidRDefault="00686D9B" w:rsidP="009E6F4A">
            <w:pPr>
              <w:pStyle w:val="Default"/>
            </w:pPr>
            <w:r w:rsidRPr="001B2ED4">
              <w:t>3%</w:t>
            </w:r>
          </w:p>
        </w:tc>
      </w:tr>
      <w:tr w:rsidR="00686D9B" w14:paraId="5E17E01B" w14:textId="77777777" w:rsidTr="009E6F4A">
        <w:trPr>
          <w:trHeight w:val="350"/>
        </w:trPr>
        <w:tc>
          <w:tcPr>
            <w:tcW w:w="4680" w:type="dxa"/>
          </w:tcPr>
          <w:p w14:paraId="045E9348" w14:textId="32F8555A" w:rsidR="00686D9B" w:rsidRPr="001B2ED4" w:rsidRDefault="00686D9B" w:rsidP="009E6F4A">
            <w:pPr>
              <w:pStyle w:val="Default"/>
            </w:pPr>
            <w:r w:rsidRPr="001B2ED4">
              <w:t>Wagner-Peyser Act</w:t>
            </w:r>
            <w:r w:rsidR="004B3368">
              <w:t>—</w:t>
            </w:r>
            <w:r w:rsidRPr="001B2ED4">
              <w:t>E</w:t>
            </w:r>
            <w:r>
              <w:t>mployment Service</w:t>
            </w:r>
            <w:r w:rsidR="001F2FE8">
              <w:t>s</w:t>
            </w:r>
          </w:p>
        </w:tc>
        <w:tc>
          <w:tcPr>
            <w:tcW w:w="4680" w:type="dxa"/>
          </w:tcPr>
          <w:p w14:paraId="3B44EBD3" w14:textId="77777777" w:rsidR="00686D9B" w:rsidRPr="001B2ED4" w:rsidRDefault="00686D9B" w:rsidP="009E6F4A">
            <w:pPr>
              <w:pStyle w:val="Default"/>
            </w:pPr>
            <w:r w:rsidRPr="001B2ED4">
              <w:t>3%</w:t>
            </w:r>
          </w:p>
        </w:tc>
      </w:tr>
      <w:tr w:rsidR="00686D9B" w14:paraId="4D20E861" w14:textId="77777777" w:rsidTr="009E6F4A">
        <w:trPr>
          <w:trHeight w:val="341"/>
        </w:trPr>
        <w:tc>
          <w:tcPr>
            <w:tcW w:w="4680" w:type="dxa"/>
            <w:tcBorders>
              <w:bottom w:val="single" w:sz="4" w:space="0" w:color="auto"/>
            </w:tcBorders>
          </w:tcPr>
          <w:p w14:paraId="54FD5F92" w14:textId="3E021B93" w:rsidR="00686D9B" w:rsidRPr="001B2ED4" w:rsidRDefault="00686D9B" w:rsidP="009E6F4A">
            <w:pPr>
              <w:pStyle w:val="Default"/>
            </w:pPr>
            <w:r w:rsidRPr="001B2ED4">
              <w:t>A</w:t>
            </w:r>
            <w:r>
              <w:t xml:space="preserve">dult </w:t>
            </w:r>
            <w:r w:rsidRPr="001B2ED4">
              <w:t>E</w:t>
            </w:r>
            <w:r>
              <w:t xml:space="preserve">ducation and </w:t>
            </w:r>
            <w:r w:rsidRPr="001B2ED4">
              <w:t>F</w:t>
            </w:r>
            <w:r>
              <w:t xml:space="preserve">amily </w:t>
            </w:r>
            <w:r w:rsidRPr="001B2ED4">
              <w:t>L</w:t>
            </w:r>
            <w:r>
              <w:t xml:space="preserve">iteracy </w:t>
            </w:r>
            <w:r w:rsidRPr="001B2ED4">
              <w:t>A</w:t>
            </w:r>
            <w:r>
              <w:t xml:space="preserve">ct </w:t>
            </w:r>
          </w:p>
        </w:tc>
        <w:tc>
          <w:tcPr>
            <w:tcW w:w="4680" w:type="dxa"/>
            <w:tcBorders>
              <w:bottom w:val="single" w:sz="4" w:space="0" w:color="auto"/>
            </w:tcBorders>
          </w:tcPr>
          <w:p w14:paraId="1748563C" w14:textId="77777777" w:rsidR="00686D9B" w:rsidRPr="001B2ED4" w:rsidRDefault="00686D9B" w:rsidP="009E6F4A">
            <w:pPr>
              <w:pStyle w:val="Default"/>
            </w:pPr>
            <w:r w:rsidRPr="001B2ED4">
              <w:t>1.5%</w:t>
            </w:r>
          </w:p>
        </w:tc>
      </w:tr>
      <w:tr w:rsidR="00686D9B" w14:paraId="6205C550" w14:textId="77777777" w:rsidTr="000E1559">
        <w:trPr>
          <w:trHeight w:val="332"/>
        </w:trPr>
        <w:tc>
          <w:tcPr>
            <w:tcW w:w="4680" w:type="dxa"/>
          </w:tcPr>
          <w:p w14:paraId="027FAE01" w14:textId="13CF549A" w:rsidR="00686D9B" w:rsidRPr="001B2ED4" w:rsidRDefault="00686D9B" w:rsidP="009E6F4A">
            <w:pPr>
              <w:pStyle w:val="Default"/>
            </w:pPr>
            <w:r>
              <w:t>Vocational Rehabilitation (VR),</w:t>
            </w:r>
            <w:r w:rsidR="00BF7E95">
              <w:t xml:space="preserve"> </w:t>
            </w:r>
            <w:r>
              <w:t>Program Year (PY) 2017</w:t>
            </w:r>
            <w:r>
              <w:rPr>
                <w:rStyle w:val="FootnoteReference"/>
              </w:rPr>
              <w:footnoteReference w:id="7"/>
            </w:r>
            <w:r>
              <w:t xml:space="preserve"> </w:t>
            </w:r>
          </w:p>
        </w:tc>
        <w:tc>
          <w:tcPr>
            <w:tcW w:w="4680" w:type="dxa"/>
          </w:tcPr>
          <w:p w14:paraId="77430AE4" w14:textId="20031206" w:rsidR="00686D9B" w:rsidRPr="001B2ED4" w:rsidRDefault="00686D9B" w:rsidP="009E6F4A">
            <w:pPr>
              <w:pStyle w:val="Default"/>
            </w:pPr>
            <w:r w:rsidRPr="001B2ED4">
              <w:t>0.75% of Fiscal Year</w:t>
            </w:r>
            <w:r>
              <w:t xml:space="preserve"> (FY)</w:t>
            </w:r>
            <w:r w:rsidRPr="001B2ED4">
              <w:t xml:space="preserve"> 2016 </w:t>
            </w:r>
            <w:r w:rsidR="008E7DFA">
              <w:t>f</w:t>
            </w:r>
            <w:r w:rsidRPr="001B2ED4">
              <w:t>ederal VR funding</w:t>
            </w:r>
          </w:p>
        </w:tc>
      </w:tr>
      <w:tr w:rsidR="00686D9B" w14:paraId="2286CA6B" w14:textId="77777777" w:rsidTr="009E6F4A">
        <w:trPr>
          <w:trHeight w:val="863"/>
        </w:trPr>
        <w:tc>
          <w:tcPr>
            <w:tcW w:w="4680" w:type="dxa"/>
          </w:tcPr>
          <w:p w14:paraId="126F81D4" w14:textId="767FF542" w:rsidR="00686D9B" w:rsidRPr="001B2ED4" w:rsidRDefault="00686D9B" w:rsidP="009E6F4A">
            <w:pPr>
              <w:pStyle w:val="Default"/>
              <w:rPr>
                <w:color w:val="auto"/>
              </w:rPr>
            </w:pPr>
            <w:r w:rsidRPr="001B2ED4">
              <w:rPr>
                <w:color w:val="auto"/>
              </w:rPr>
              <w:t>T</w:t>
            </w:r>
            <w:r>
              <w:rPr>
                <w:color w:val="auto"/>
              </w:rPr>
              <w:t xml:space="preserve">emporary </w:t>
            </w:r>
            <w:r w:rsidRPr="001B2ED4">
              <w:rPr>
                <w:color w:val="auto"/>
              </w:rPr>
              <w:t>A</w:t>
            </w:r>
            <w:r>
              <w:rPr>
                <w:color w:val="auto"/>
              </w:rPr>
              <w:t xml:space="preserve">ssistance for </w:t>
            </w:r>
            <w:r w:rsidRPr="001B2ED4">
              <w:rPr>
                <w:color w:val="auto"/>
              </w:rPr>
              <w:t>N</w:t>
            </w:r>
            <w:r>
              <w:rPr>
                <w:color w:val="auto"/>
              </w:rPr>
              <w:t xml:space="preserve">eedy </w:t>
            </w:r>
            <w:r w:rsidRPr="001B2ED4">
              <w:rPr>
                <w:color w:val="auto"/>
              </w:rPr>
              <w:t>F</w:t>
            </w:r>
            <w:r>
              <w:rPr>
                <w:color w:val="auto"/>
              </w:rPr>
              <w:t>amilies</w:t>
            </w:r>
          </w:p>
        </w:tc>
        <w:tc>
          <w:tcPr>
            <w:tcW w:w="4680" w:type="dxa"/>
          </w:tcPr>
          <w:p w14:paraId="5AD46DD7" w14:textId="77777777" w:rsidR="00686D9B" w:rsidRPr="001B2ED4" w:rsidRDefault="00686D9B" w:rsidP="009E6F4A">
            <w:pPr>
              <w:pStyle w:val="Default"/>
              <w:rPr>
                <w:color w:val="auto"/>
              </w:rPr>
            </w:pPr>
            <w:r w:rsidRPr="001B2ED4">
              <w:rPr>
                <w:color w:val="auto"/>
              </w:rPr>
              <w:t xml:space="preserve">1.5% of funds from the previous year spent on work, education, and training activities, </w:t>
            </w:r>
            <w:r>
              <w:rPr>
                <w:color w:val="auto"/>
              </w:rPr>
              <w:t>in addition to</w:t>
            </w:r>
            <w:r w:rsidRPr="001B2ED4">
              <w:rPr>
                <w:color w:val="auto"/>
              </w:rPr>
              <w:t xml:space="preserve"> associated administrative costs</w:t>
            </w:r>
          </w:p>
        </w:tc>
      </w:tr>
      <w:tr w:rsidR="00686D9B" w14:paraId="5F05377D" w14:textId="77777777" w:rsidTr="009E6F4A">
        <w:trPr>
          <w:trHeight w:val="638"/>
        </w:trPr>
        <w:tc>
          <w:tcPr>
            <w:tcW w:w="4680" w:type="dxa"/>
          </w:tcPr>
          <w:p w14:paraId="28102145" w14:textId="27B8C590" w:rsidR="00686D9B" w:rsidRPr="001B2ED4" w:rsidRDefault="00686D9B" w:rsidP="009E6F4A">
            <w:pPr>
              <w:pStyle w:val="Default"/>
              <w:rPr>
                <w:color w:val="auto"/>
              </w:rPr>
            </w:pPr>
            <w:r w:rsidRPr="001B2ED4">
              <w:rPr>
                <w:color w:val="auto"/>
              </w:rPr>
              <w:t>Senior Community Service Employment Program</w:t>
            </w:r>
          </w:p>
        </w:tc>
        <w:tc>
          <w:tcPr>
            <w:tcW w:w="4680" w:type="dxa"/>
          </w:tcPr>
          <w:p w14:paraId="0DD928F7" w14:textId="77777777" w:rsidR="00686D9B" w:rsidRPr="001B2ED4" w:rsidRDefault="00686D9B" w:rsidP="009E6F4A">
            <w:pPr>
              <w:pStyle w:val="Default"/>
              <w:rPr>
                <w:color w:val="auto"/>
              </w:rPr>
            </w:pPr>
            <w:r w:rsidRPr="001B2ED4">
              <w:rPr>
                <w:color w:val="auto"/>
              </w:rPr>
              <w:t>1.5%</w:t>
            </w:r>
          </w:p>
        </w:tc>
      </w:tr>
      <w:tr w:rsidR="00686D9B" w14:paraId="0BA39AC1" w14:textId="77777777" w:rsidTr="009E6F4A">
        <w:trPr>
          <w:trHeight w:val="350"/>
        </w:trPr>
        <w:tc>
          <w:tcPr>
            <w:tcW w:w="4680" w:type="dxa"/>
          </w:tcPr>
          <w:p w14:paraId="662E933F" w14:textId="0ADBA795" w:rsidR="00686D9B" w:rsidRPr="001B2ED4" w:rsidRDefault="00686D9B" w:rsidP="009E6F4A">
            <w:pPr>
              <w:pStyle w:val="Default"/>
              <w:rPr>
                <w:color w:val="auto"/>
              </w:rPr>
            </w:pPr>
            <w:r w:rsidRPr="001B2ED4">
              <w:rPr>
                <w:color w:val="auto"/>
              </w:rPr>
              <w:t>Trade Adjustment Assistance program</w:t>
            </w:r>
          </w:p>
        </w:tc>
        <w:tc>
          <w:tcPr>
            <w:tcW w:w="4680" w:type="dxa"/>
          </w:tcPr>
          <w:p w14:paraId="23D3B3C0" w14:textId="77777777" w:rsidR="00686D9B" w:rsidRPr="001B2ED4" w:rsidRDefault="00686D9B" w:rsidP="009E6F4A">
            <w:pPr>
              <w:pStyle w:val="Default"/>
              <w:rPr>
                <w:color w:val="auto"/>
              </w:rPr>
            </w:pPr>
            <w:r w:rsidRPr="001B2ED4">
              <w:rPr>
                <w:color w:val="auto"/>
              </w:rPr>
              <w:t>1.5%</w:t>
            </w:r>
          </w:p>
        </w:tc>
      </w:tr>
      <w:tr w:rsidR="00686D9B" w14:paraId="43E0F483" w14:textId="77777777" w:rsidTr="009E6F4A">
        <w:trPr>
          <w:trHeight w:val="359"/>
        </w:trPr>
        <w:tc>
          <w:tcPr>
            <w:tcW w:w="4680" w:type="dxa"/>
          </w:tcPr>
          <w:p w14:paraId="1E7494F7" w14:textId="5BF2C0CF" w:rsidR="00686D9B" w:rsidRPr="001B2ED4" w:rsidRDefault="00686D9B" w:rsidP="009E6F4A">
            <w:pPr>
              <w:pStyle w:val="Default"/>
              <w:rPr>
                <w:color w:val="auto"/>
                <w:highlight w:val="yellow"/>
              </w:rPr>
            </w:pPr>
            <w:r w:rsidRPr="001B2ED4">
              <w:rPr>
                <w:color w:val="auto"/>
              </w:rPr>
              <w:t xml:space="preserve">State </w:t>
            </w:r>
            <w:r w:rsidR="00090524">
              <w:rPr>
                <w:color w:val="auto"/>
              </w:rPr>
              <w:t>U</w:t>
            </w:r>
            <w:r w:rsidRPr="001B2ED4">
              <w:rPr>
                <w:color w:val="auto"/>
              </w:rPr>
              <w:t xml:space="preserve">nemployment </w:t>
            </w:r>
            <w:r w:rsidR="00090524">
              <w:rPr>
                <w:color w:val="auto"/>
              </w:rPr>
              <w:t>I</w:t>
            </w:r>
            <w:r w:rsidRPr="001B2ED4">
              <w:rPr>
                <w:color w:val="auto"/>
              </w:rPr>
              <w:t>nsurance program</w:t>
            </w:r>
          </w:p>
        </w:tc>
        <w:tc>
          <w:tcPr>
            <w:tcW w:w="4680" w:type="dxa"/>
          </w:tcPr>
          <w:p w14:paraId="798379B4" w14:textId="77777777" w:rsidR="00686D9B" w:rsidRPr="001B2ED4" w:rsidRDefault="00686D9B" w:rsidP="009E6F4A">
            <w:pPr>
              <w:pStyle w:val="Default"/>
              <w:rPr>
                <w:color w:val="auto"/>
              </w:rPr>
            </w:pPr>
            <w:r w:rsidRPr="001B2ED4">
              <w:rPr>
                <w:color w:val="auto"/>
              </w:rPr>
              <w:t>1.5%</w:t>
            </w:r>
          </w:p>
        </w:tc>
      </w:tr>
      <w:tr w:rsidR="00686D9B" w14:paraId="2FCD6497" w14:textId="77777777" w:rsidTr="009E6F4A">
        <w:trPr>
          <w:trHeight w:val="611"/>
        </w:trPr>
        <w:tc>
          <w:tcPr>
            <w:tcW w:w="4680" w:type="dxa"/>
          </w:tcPr>
          <w:p w14:paraId="281124AD" w14:textId="77777777" w:rsidR="00686D9B" w:rsidRDefault="00686D9B" w:rsidP="009E6F4A">
            <w:pPr>
              <w:pStyle w:val="Default"/>
              <w:rPr>
                <w:color w:val="auto"/>
              </w:rPr>
            </w:pPr>
            <w:r w:rsidRPr="001B2ED4">
              <w:rPr>
                <w:color w:val="auto"/>
              </w:rPr>
              <w:t>Veterans employment and training programs (</w:t>
            </w:r>
            <w:r>
              <w:rPr>
                <w:color w:val="auto"/>
              </w:rPr>
              <w:t>Jobs for Veterans State Grants</w:t>
            </w:r>
            <w:r w:rsidRPr="001B2ED4">
              <w:rPr>
                <w:color w:val="auto"/>
              </w:rPr>
              <w:t>)</w:t>
            </w:r>
          </w:p>
        </w:tc>
        <w:tc>
          <w:tcPr>
            <w:tcW w:w="4680" w:type="dxa"/>
          </w:tcPr>
          <w:p w14:paraId="34B8C795" w14:textId="77777777" w:rsidR="00686D9B" w:rsidRPr="001B2ED4" w:rsidDel="00B14456" w:rsidRDefault="00686D9B" w:rsidP="009E6F4A">
            <w:pPr>
              <w:pStyle w:val="Default"/>
              <w:rPr>
                <w:color w:val="auto"/>
              </w:rPr>
            </w:pPr>
            <w:r w:rsidRPr="001B2ED4">
              <w:rPr>
                <w:color w:val="auto"/>
              </w:rPr>
              <w:t>1.5%</w:t>
            </w:r>
          </w:p>
        </w:tc>
      </w:tr>
      <w:tr w:rsidR="00686D9B" w14:paraId="1F05215E" w14:textId="77777777" w:rsidTr="009E6F4A">
        <w:trPr>
          <w:trHeight w:val="620"/>
        </w:trPr>
        <w:tc>
          <w:tcPr>
            <w:tcW w:w="4680" w:type="dxa"/>
          </w:tcPr>
          <w:p w14:paraId="7598B6F0" w14:textId="4899E9A3" w:rsidR="00686D9B" w:rsidRPr="001B2ED4" w:rsidRDefault="00686D9B" w:rsidP="009E6F4A">
            <w:pPr>
              <w:pStyle w:val="Default"/>
              <w:rPr>
                <w:color w:val="auto"/>
              </w:rPr>
            </w:pPr>
            <w:r>
              <w:rPr>
                <w:color w:val="auto"/>
              </w:rPr>
              <w:lastRenderedPageBreak/>
              <w:t>Supplemental</w:t>
            </w:r>
            <w:r w:rsidRPr="001B2ED4">
              <w:rPr>
                <w:color w:val="auto"/>
              </w:rPr>
              <w:t xml:space="preserve"> Nutrition Assistance Program </w:t>
            </w:r>
            <w:r w:rsidR="00090524">
              <w:rPr>
                <w:color w:val="auto"/>
              </w:rPr>
              <w:t>E</w:t>
            </w:r>
            <w:r w:rsidRPr="001B2ED4">
              <w:rPr>
                <w:color w:val="auto"/>
              </w:rPr>
              <w:t xml:space="preserve">mployment and </w:t>
            </w:r>
            <w:r w:rsidR="00090524">
              <w:rPr>
                <w:color w:val="auto"/>
              </w:rPr>
              <w:t>T</w:t>
            </w:r>
            <w:r w:rsidRPr="001B2ED4">
              <w:rPr>
                <w:color w:val="auto"/>
              </w:rPr>
              <w:t>raining programs</w:t>
            </w:r>
          </w:p>
        </w:tc>
        <w:tc>
          <w:tcPr>
            <w:tcW w:w="4680" w:type="dxa"/>
          </w:tcPr>
          <w:p w14:paraId="7EAF1D54" w14:textId="50047305" w:rsidR="00686D9B" w:rsidRPr="001B2ED4" w:rsidRDefault="00686D9B" w:rsidP="009E6F4A">
            <w:pPr>
              <w:pStyle w:val="Default"/>
              <w:rPr>
                <w:color w:val="auto"/>
              </w:rPr>
            </w:pPr>
            <w:r w:rsidRPr="001B2ED4">
              <w:rPr>
                <w:color w:val="auto"/>
              </w:rPr>
              <w:t>1.5%</w:t>
            </w:r>
            <w:r w:rsidR="00C74081">
              <w:rPr>
                <w:rStyle w:val="FootnoteReference"/>
                <w:color w:val="auto"/>
              </w:rPr>
              <w:footnoteReference w:id="8"/>
            </w:r>
          </w:p>
        </w:tc>
      </w:tr>
      <w:tr w:rsidR="00686D9B" w14:paraId="6D8BE88B" w14:textId="77777777" w:rsidTr="009E6F4A">
        <w:trPr>
          <w:trHeight w:val="620"/>
        </w:trPr>
        <w:tc>
          <w:tcPr>
            <w:tcW w:w="4680" w:type="dxa"/>
          </w:tcPr>
          <w:p w14:paraId="22DDE4BF" w14:textId="0EF097DD" w:rsidR="00686D9B" w:rsidRPr="001B2ED4" w:rsidRDefault="001F2FE8" w:rsidP="009E6F4A">
            <w:pPr>
              <w:pStyle w:val="Default"/>
              <w:rPr>
                <w:color w:val="auto"/>
              </w:rPr>
            </w:pPr>
            <w:r>
              <w:rPr>
                <w:color w:val="auto"/>
              </w:rPr>
              <w:t>Apprenticeship programs (</w:t>
            </w:r>
            <w:r w:rsidR="00686D9B">
              <w:rPr>
                <w:color w:val="auto"/>
              </w:rPr>
              <w:t>Texas Education Code</w:t>
            </w:r>
            <w:r>
              <w:rPr>
                <w:color w:val="auto"/>
              </w:rPr>
              <w:t xml:space="preserve">, Chapter </w:t>
            </w:r>
            <w:r w:rsidR="00686D9B">
              <w:rPr>
                <w:color w:val="auto"/>
              </w:rPr>
              <w:t>133</w:t>
            </w:r>
            <w:r>
              <w:rPr>
                <w:color w:val="auto"/>
              </w:rPr>
              <w:t>)</w:t>
            </w:r>
          </w:p>
        </w:tc>
        <w:tc>
          <w:tcPr>
            <w:tcW w:w="4680" w:type="dxa"/>
          </w:tcPr>
          <w:p w14:paraId="359D45CF" w14:textId="7481D8F8" w:rsidR="00686D9B" w:rsidRPr="001B2ED4" w:rsidRDefault="00C74081" w:rsidP="009E6F4A">
            <w:pPr>
              <w:pStyle w:val="Default"/>
              <w:rPr>
                <w:color w:val="auto"/>
              </w:rPr>
            </w:pPr>
            <w:r w:rsidRPr="001B2ED4">
              <w:rPr>
                <w:color w:val="auto"/>
              </w:rPr>
              <w:t>1.5%</w:t>
            </w:r>
            <w:r>
              <w:rPr>
                <w:rStyle w:val="FootnoteReference"/>
                <w:color w:val="auto"/>
              </w:rPr>
              <w:t>7</w:t>
            </w:r>
          </w:p>
        </w:tc>
      </w:tr>
      <w:tr w:rsidR="00686D9B" w14:paraId="53DF6785" w14:textId="77777777" w:rsidTr="009E6F4A">
        <w:trPr>
          <w:trHeight w:val="341"/>
        </w:trPr>
        <w:tc>
          <w:tcPr>
            <w:tcW w:w="4680" w:type="dxa"/>
          </w:tcPr>
          <w:p w14:paraId="2B650E3D" w14:textId="77777777" w:rsidR="00686D9B" w:rsidRPr="001B2ED4" w:rsidRDefault="00686D9B" w:rsidP="009E6F4A">
            <w:pPr>
              <w:pStyle w:val="Default"/>
              <w:rPr>
                <w:color w:val="auto"/>
              </w:rPr>
            </w:pPr>
            <w:r w:rsidRPr="001B2ED4">
              <w:rPr>
                <w:color w:val="auto"/>
              </w:rPr>
              <w:t>Subsidized child care programs</w:t>
            </w:r>
          </w:p>
        </w:tc>
        <w:tc>
          <w:tcPr>
            <w:tcW w:w="4680" w:type="dxa"/>
          </w:tcPr>
          <w:p w14:paraId="5EE009A8" w14:textId="4C51CAD8" w:rsidR="00686D9B" w:rsidRPr="00631C36" w:rsidRDefault="00686D9B" w:rsidP="009E6F4A">
            <w:pPr>
              <w:pStyle w:val="Default"/>
              <w:rPr>
                <w:color w:val="auto"/>
                <w:vertAlign w:val="superscript"/>
              </w:rPr>
            </w:pPr>
            <w:r>
              <w:rPr>
                <w:color w:val="auto"/>
              </w:rPr>
              <w:t>0.1%</w:t>
            </w:r>
            <w:r w:rsidR="00C74081">
              <w:rPr>
                <w:color w:val="auto"/>
                <w:vertAlign w:val="superscript"/>
              </w:rPr>
              <w:t>7</w:t>
            </w:r>
          </w:p>
        </w:tc>
      </w:tr>
      <w:tr w:rsidR="00686D9B" w14:paraId="2A9C89C7" w14:textId="77777777" w:rsidTr="009E6F4A">
        <w:trPr>
          <w:trHeight w:val="611"/>
        </w:trPr>
        <w:tc>
          <w:tcPr>
            <w:tcW w:w="4680" w:type="dxa"/>
          </w:tcPr>
          <w:p w14:paraId="3C932BF6" w14:textId="3C2F8B11" w:rsidR="00686D9B" w:rsidRPr="001B2ED4" w:rsidRDefault="009A03FE" w:rsidP="009E6F4A">
            <w:pPr>
              <w:pStyle w:val="Default"/>
            </w:pPr>
            <w:r>
              <w:t>Optional</w:t>
            </w:r>
            <w:r w:rsidR="00686D9B" w:rsidRPr="001B2ED4">
              <w:t xml:space="preserve"> (non-required) </w:t>
            </w:r>
            <w:r w:rsidR="001F2FE8">
              <w:t xml:space="preserve">workforce </w:t>
            </w:r>
            <w:r w:rsidR="00686D9B" w:rsidRPr="001B2ED4">
              <w:t>partner</w:t>
            </w:r>
            <w:r w:rsidR="001F2FE8">
              <w:t xml:space="preserve"> programs</w:t>
            </w:r>
            <w:r w:rsidR="00686D9B" w:rsidRPr="001B2ED4">
              <w:t xml:space="preserve"> </w:t>
            </w:r>
          </w:p>
        </w:tc>
        <w:tc>
          <w:tcPr>
            <w:tcW w:w="4680" w:type="dxa"/>
          </w:tcPr>
          <w:p w14:paraId="750A639E" w14:textId="77777777" w:rsidR="00686D9B" w:rsidRPr="001B2ED4" w:rsidRDefault="00686D9B" w:rsidP="0030343C">
            <w:pPr>
              <w:pStyle w:val="Default"/>
            </w:pPr>
            <w:r w:rsidRPr="001B2ED4">
              <w:t>SFM does not apply</w:t>
            </w:r>
          </w:p>
        </w:tc>
      </w:tr>
    </w:tbl>
    <w:p w14:paraId="2B3BEBCF" w14:textId="77777777" w:rsidR="0014795C" w:rsidRDefault="0014795C" w:rsidP="000D0EFD"/>
    <w:p w14:paraId="74300B8D" w14:textId="64B74584" w:rsidR="000D0EFD" w:rsidRDefault="000D0EFD" w:rsidP="000D0EFD">
      <w:r>
        <w:t xml:space="preserve">As discussed </w:t>
      </w:r>
      <w:r w:rsidR="006D6B81">
        <w:t xml:space="preserve">in the </w:t>
      </w:r>
      <w:hyperlink w:anchor="_LOCAL_INFRASTRUCTURE_FUNDING" w:history="1">
        <w:r w:rsidR="006D6B81" w:rsidRPr="006D6B81">
          <w:rPr>
            <w:rStyle w:val="Hyperlink"/>
          </w:rPr>
          <w:t>LFM</w:t>
        </w:r>
      </w:hyperlink>
      <w:r w:rsidR="006D6B81">
        <w:t xml:space="preserve"> section of </w:t>
      </w:r>
      <w:r w:rsidRPr="003D3A60">
        <w:t>Part</w:t>
      </w:r>
      <w:r w:rsidR="006D6B81">
        <w:t xml:space="preserve"> </w:t>
      </w:r>
      <w:r w:rsidR="0030343C">
        <w:t>D</w:t>
      </w:r>
      <w:r w:rsidR="006D6B81">
        <w:t xml:space="preserve"> of this </w:t>
      </w:r>
      <w:r w:rsidR="00CD0D3C">
        <w:t>g</w:t>
      </w:r>
      <w:r w:rsidR="006D6B81">
        <w:t>uide</w:t>
      </w:r>
      <w:r w:rsidRPr="003D3A60">
        <w:t xml:space="preserve">, one of the </w:t>
      </w:r>
      <w:r>
        <w:t>reasons TWC encourage</w:t>
      </w:r>
      <w:r w:rsidR="006D6B81">
        <w:t>s</w:t>
      </w:r>
      <w:r>
        <w:t xml:space="preserve"> </w:t>
      </w:r>
      <w:r w:rsidR="006D6B81">
        <w:t>Board</w:t>
      </w:r>
      <w:r w:rsidRPr="003D3A60">
        <w:t xml:space="preserve">s to </w:t>
      </w:r>
      <w:r w:rsidR="006D6B81">
        <w:t>strive</w:t>
      </w:r>
      <w:r w:rsidRPr="003D3A60">
        <w:t xml:space="preserve"> to achieve consensus agreement on </w:t>
      </w:r>
      <w:r w:rsidR="009B6630">
        <w:t>the LFM</w:t>
      </w:r>
      <w:r>
        <w:t xml:space="preserve"> relates to the caps just discussed. These caps affect the Maximum Potential Cap (MPC) described under </w:t>
      </w:r>
      <w:r w:rsidR="00420BC3">
        <w:t>S</w:t>
      </w:r>
      <w:r>
        <w:t>ub-step 1 of</w:t>
      </w:r>
      <w:r w:rsidR="006D6B81">
        <w:t xml:space="preserve"> Step 6b below.</w:t>
      </w:r>
      <w:r w:rsidR="00777A7E">
        <w:t xml:space="preserve"> </w:t>
      </w:r>
      <w:r w:rsidR="006D6B81">
        <w:t>F</w:t>
      </w:r>
      <w:r>
        <w:t xml:space="preserve">or example, if only one </w:t>
      </w:r>
      <w:r w:rsidR="006D6B81">
        <w:t>Board</w:t>
      </w:r>
      <w:r>
        <w:t xml:space="preserve"> in a </w:t>
      </w:r>
      <w:r w:rsidR="008F55B0">
        <w:t>s</w:t>
      </w:r>
      <w:r>
        <w:t xml:space="preserve">tate is unable to reach agreement, then that </w:t>
      </w:r>
      <w:r w:rsidR="006D6B81">
        <w:t>Board</w:t>
      </w:r>
      <w:r>
        <w:t xml:space="preserve">’s </w:t>
      </w:r>
      <w:r w:rsidR="006D6B81">
        <w:t>workforce</w:t>
      </w:r>
      <w:r>
        <w:t xml:space="preserve"> partners could be held responsible for the total difference between the MPC and the amount that the consensus area</w:t>
      </w:r>
      <w:r w:rsidR="006D6B81">
        <w:t>s</w:t>
      </w:r>
      <w:r>
        <w:t xml:space="preserve"> </w:t>
      </w:r>
      <w:r w:rsidR="006D6B81">
        <w:t>are</w:t>
      </w:r>
      <w:r>
        <w:t xml:space="preserve"> already considered to have contributed toward the MPC. Since </w:t>
      </w:r>
      <w:r w:rsidR="006D6B81">
        <w:t>TWC, not the workforce</w:t>
      </w:r>
      <w:r>
        <w:t xml:space="preserve"> partners, has the final say under the SFM concerning the proportionate shares of each </w:t>
      </w:r>
      <w:r w:rsidR="006D6B81">
        <w:t>workforce</w:t>
      </w:r>
      <w:r>
        <w:t xml:space="preserve"> partner and the allocation method under which this is calculated, a</w:t>
      </w:r>
      <w:r w:rsidRPr="003D3A60">
        <w:t xml:space="preserve"> </w:t>
      </w:r>
      <w:r w:rsidR="006D6B81">
        <w:t>workforce</w:t>
      </w:r>
      <w:r w:rsidRPr="003D3A60">
        <w:t xml:space="preserve"> partner could pay far more under the SFM </w:t>
      </w:r>
      <w:r w:rsidR="00BA503F">
        <w:t xml:space="preserve">than </w:t>
      </w:r>
      <w:r w:rsidRPr="003D3A60">
        <w:t xml:space="preserve">it would have paid under the </w:t>
      </w:r>
      <w:r w:rsidR="006D6B81">
        <w:t>LFM.</w:t>
      </w:r>
    </w:p>
    <w:p w14:paraId="5CD79374" w14:textId="69A98305" w:rsidR="000D0EFD" w:rsidRPr="00427069" w:rsidRDefault="00060ADE" w:rsidP="00427069">
      <w:pPr>
        <w:pStyle w:val="Heading2"/>
        <w:rPr>
          <w:rFonts w:cs="Times New Roman"/>
        </w:rPr>
      </w:pPr>
      <w:bookmarkStart w:id="817" w:name="_Step_6b:_Calculate"/>
      <w:bookmarkStart w:id="818" w:name="_Toc357453917"/>
      <w:bookmarkStart w:id="819" w:name="_Toc357684937"/>
      <w:bookmarkStart w:id="820" w:name="_Toc357685261"/>
      <w:bookmarkStart w:id="821" w:name="_Toc357685350"/>
      <w:bookmarkStart w:id="822" w:name="_Toc357687848"/>
      <w:bookmarkStart w:id="823" w:name="_Toc357695888"/>
      <w:bookmarkStart w:id="824" w:name="_Toc483893457"/>
      <w:bookmarkStart w:id="825" w:name="_Toc483893591"/>
      <w:bookmarkStart w:id="826" w:name="_Toc483894496"/>
      <w:bookmarkStart w:id="827" w:name="_Toc483894661"/>
      <w:bookmarkStart w:id="828" w:name="_Toc483894723"/>
      <w:bookmarkStart w:id="829" w:name="_Toc484071373"/>
      <w:bookmarkStart w:id="830" w:name="_Toc487209064"/>
      <w:bookmarkStart w:id="831" w:name="_Toc24618775"/>
      <w:bookmarkEnd w:id="817"/>
      <w:r w:rsidRPr="00427069">
        <w:rPr>
          <w:rFonts w:cs="Times New Roman"/>
        </w:rPr>
        <w:t>Step 6b: Calculate Statewide Caps</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14:paraId="00BA87FB" w14:textId="0C55E885" w:rsidR="000D0EFD" w:rsidRDefault="000D0EFD" w:rsidP="000D0EFD">
      <w:pPr>
        <w:autoSpaceDE w:val="0"/>
        <w:autoSpaceDN w:val="0"/>
        <w:adjustRightInd w:val="0"/>
        <w:spacing w:after="240"/>
      </w:pPr>
      <w:r>
        <w:t xml:space="preserve">The </w:t>
      </w:r>
      <w:r w:rsidR="00C37091">
        <w:t>next step in applying the SFM requires TWC to calculate statewide caps on the amounts that workforce partner programs may be required to contribute toward infrastructure funding.</w:t>
      </w:r>
      <w:r w:rsidR="00777A7E">
        <w:t xml:space="preserve"> </w:t>
      </w:r>
      <w:r w:rsidR="00C37091">
        <w:t>This step involves applying percentage caps established under WIOA regulations at 20 CFR §678.738(d).</w:t>
      </w:r>
      <w:r w:rsidR="00777A7E">
        <w:t xml:space="preserve"> </w:t>
      </w:r>
    </w:p>
    <w:p w14:paraId="63A90D93" w14:textId="7FDDD6FA" w:rsidR="00C37091" w:rsidRDefault="00C37091" w:rsidP="000D0EFD">
      <w:pPr>
        <w:autoSpaceDE w:val="0"/>
        <w:autoSpaceDN w:val="0"/>
        <w:adjustRightInd w:val="0"/>
        <w:spacing w:after="240"/>
      </w:pPr>
      <w:r>
        <w:t>WIOA describes four sub-steps that use the limiting percentages to calculate statewide caps.</w:t>
      </w:r>
      <w:r w:rsidR="00777A7E">
        <w:t xml:space="preserve"> </w:t>
      </w:r>
      <w:r>
        <w:t xml:space="preserve">When the sub-steps are complete, the resulting caps are referred to as the “applicable program caps.” </w:t>
      </w:r>
    </w:p>
    <w:p w14:paraId="3D467876" w14:textId="5A58CFA3" w:rsidR="00C37091" w:rsidRPr="00DF1376" w:rsidRDefault="000D0EFD" w:rsidP="003518C3">
      <w:pPr>
        <w:pStyle w:val="Heading3"/>
        <w:spacing w:after="120"/>
      </w:pPr>
      <w:bookmarkStart w:id="832" w:name="_Toc357453918"/>
      <w:bookmarkStart w:id="833" w:name="_Toc357684938"/>
      <w:bookmarkStart w:id="834" w:name="_Toc357685262"/>
      <w:bookmarkStart w:id="835" w:name="_Toc357685351"/>
      <w:bookmarkStart w:id="836" w:name="_Toc357687849"/>
      <w:bookmarkStart w:id="837" w:name="_Toc357695889"/>
      <w:bookmarkStart w:id="838" w:name="_Toc483893458"/>
      <w:bookmarkStart w:id="839" w:name="_Toc483893592"/>
      <w:bookmarkStart w:id="840" w:name="_Toc483894497"/>
      <w:bookmarkStart w:id="841" w:name="_Toc483894662"/>
      <w:bookmarkStart w:id="842" w:name="_Toc483894724"/>
      <w:bookmarkStart w:id="843" w:name="_Toc484071374"/>
      <w:bookmarkStart w:id="844" w:name="_Toc487209065"/>
      <w:bookmarkStart w:id="845" w:name="_Toc24618776"/>
      <w:r w:rsidRPr="00903D1A">
        <w:t>Sub</w:t>
      </w:r>
      <w:r w:rsidR="00060ADE">
        <w:t>-</w:t>
      </w:r>
      <w:r w:rsidR="00BA503F">
        <w:t>S</w:t>
      </w:r>
      <w:r w:rsidRPr="00903D1A">
        <w:t>tep 1</w:t>
      </w:r>
      <w:r w:rsidRPr="00C37091">
        <w:t>:</w:t>
      </w:r>
      <w:r w:rsidR="00C37091" w:rsidRPr="00C37091">
        <w:t xml:space="preserve"> </w:t>
      </w:r>
      <w:r w:rsidR="00C37091" w:rsidRPr="00DF1376">
        <w:t>Calculate Maximum Potential Cap</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14:paraId="55D78F46" w14:textId="53EBFDFA" w:rsidR="00DF1376" w:rsidRDefault="00DF1376" w:rsidP="000D0EFD">
      <w:pPr>
        <w:autoSpaceDE w:val="0"/>
        <w:autoSpaceDN w:val="0"/>
        <w:adjustRightInd w:val="0"/>
        <w:spacing w:after="240"/>
      </w:pPr>
      <w:r>
        <w:t xml:space="preserve">First, </w:t>
      </w:r>
      <w:r w:rsidR="000D0EFD">
        <w:t xml:space="preserve">TWC must </w:t>
      </w:r>
      <w:r>
        <w:t xml:space="preserve">determine the amount resulting from applying the percentage for the corresponding workforce partner program to the amount of </w:t>
      </w:r>
      <w:r w:rsidR="008E7DFA">
        <w:rPr>
          <w:iCs/>
        </w:rPr>
        <w:t>f</w:t>
      </w:r>
      <w:r w:rsidR="008E7DFA" w:rsidRPr="00F45EEE">
        <w:rPr>
          <w:iCs/>
        </w:rPr>
        <w:t>ederal</w:t>
      </w:r>
      <w:r>
        <w:t xml:space="preserve"> funds provided to carry out the workforce partner program in the </w:t>
      </w:r>
      <w:r w:rsidR="008F55B0">
        <w:t>s</w:t>
      </w:r>
      <w:r>
        <w:t>tate for the applicable fiscal year.</w:t>
      </w:r>
      <w:r w:rsidR="00777A7E">
        <w:t xml:space="preserve"> </w:t>
      </w:r>
      <w:r>
        <w:t>In other words, multiply the applicable percentage cap</w:t>
      </w:r>
      <w:r w:rsidR="00631C36">
        <w:t>, as well as the TWC-established caps,</w:t>
      </w:r>
      <w:r>
        <w:t xml:space="preserve"> described in </w:t>
      </w:r>
      <w:hyperlink w:anchor="_Step_6a:_Identify" w:history="1">
        <w:r w:rsidRPr="00DF1376">
          <w:rPr>
            <w:rStyle w:val="Hyperlink"/>
          </w:rPr>
          <w:t>Step 6a</w:t>
        </w:r>
      </w:hyperlink>
      <w:r>
        <w:t xml:space="preserve"> by the total </w:t>
      </w:r>
      <w:r w:rsidR="008E7DFA">
        <w:rPr>
          <w:iCs/>
        </w:rPr>
        <w:t>f</w:t>
      </w:r>
      <w:r w:rsidR="008E7DFA" w:rsidRPr="00F45EEE">
        <w:rPr>
          <w:iCs/>
        </w:rPr>
        <w:t>ederal</w:t>
      </w:r>
      <w:r>
        <w:t xml:space="preserve"> funding that the program receives for the affected program year.</w:t>
      </w:r>
      <w:r w:rsidR="00777A7E">
        <w:t xml:space="preserve"> </w:t>
      </w:r>
      <w:r>
        <w:t>The resulting amount is the MPC.</w:t>
      </w:r>
      <w:r w:rsidR="00777A7E">
        <w:t xml:space="preserve"> </w:t>
      </w:r>
      <w:r>
        <w:t xml:space="preserve">Refer to Step 6a to determine the total </w:t>
      </w:r>
      <w:r w:rsidR="008E7DFA">
        <w:rPr>
          <w:iCs/>
        </w:rPr>
        <w:t>f</w:t>
      </w:r>
      <w:r w:rsidR="008E7DFA" w:rsidRPr="00F45EEE">
        <w:rPr>
          <w:iCs/>
        </w:rPr>
        <w:t>ederal</w:t>
      </w:r>
      <w:r>
        <w:t xml:space="preserve"> funding the partner program receives for a program year.</w:t>
      </w:r>
      <w:r w:rsidR="00777A7E">
        <w:t xml:space="preserve"> </w:t>
      </w:r>
    </w:p>
    <w:p w14:paraId="00D754D5" w14:textId="652C9972" w:rsidR="00DF1376" w:rsidRDefault="00DF1376" w:rsidP="003518C3">
      <w:pPr>
        <w:autoSpaceDE w:val="0"/>
        <w:autoSpaceDN w:val="0"/>
        <w:adjustRightInd w:val="0"/>
      </w:pPr>
      <w:r>
        <w:t xml:space="preserve">The formula for this sub-step is: </w:t>
      </w:r>
    </w:p>
    <w:p w14:paraId="634E1FF5" w14:textId="1CAFDEA5" w:rsidR="00DF1376" w:rsidRDefault="00DF1376" w:rsidP="003518C3">
      <w:pPr>
        <w:autoSpaceDE w:val="0"/>
        <w:autoSpaceDN w:val="0"/>
        <w:adjustRightInd w:val="0"/>
        <w:ind w:left="360"/>
      </w:pPr>
      <w:r>
        <w:t xml:space="preserve">Limiting Percentage x Total Federal Program Funding </w:t>
      </w:r>
      <w:r w:rsidR="000F6D25">
        <w:t>=</w:t>
      </w:r>
      <w:r>
        <w:t xml:space="preserve"> MPC</w:t>
      </w:r>
    </w:p>
    <w:p w14:paraId="42FB6D04" w14:textId="3093D8C4" w:rsidR="00C37091" w:rsidRDefault="000D0EFD" w:rsidP="003518C3">
      <w:pPr>
        <w:pStyle w:val="Heading3"/>
        <w:spacing w:after="120"/>
      </w:pPr>
      <w:bookmarkStart w:id="846" w:name="_Toc357453919"/>
      <w:bookmarkStart w:id="847" w:name="_Toc357684939"/>
      <w:bookmarkStart w:id="848" w:name="_Toc357685263"/>
      <w:bookmarkStart w:id="849" w:name="_Toc357685352"/>
      <w:bookmarkStart w:id="850" w:name="_Toc357687850"/>
      <w:bookmarkStart w:id="851" w:name="_Toc357695890"/>
      <w:bookmarkStart w:id="852" w:name="_Toc483893459"/>
      <w:bookmarkStart w:id="853" w:name="_Toc483893593"/>
      <w:bookmarkStart w:id="854" w:name="_Toc483894498"/>
      <w:bookmarkStart w:id="855" w:name="_Toc483894663"/>
      <w:bookmarkStart w:id="856" w:name="_Toc483894725"/>
      <w:bookmarkStart w:id="857" w:name="_Toc484071375"/>
      <w:bookmarkStart w:id="858" w:name="_Toc487209066"/>
      <w:bookmarkStart w:id="859" w:name="_Toc24618777"/>
      <w:r w:rsidRPr="00903D1A">
        <w:lastRenderedPageBreak/>
        <w:t>Sub</w:t>
      </w:r>
      <w:r w:rsidR="00060ADE">
        <w:t>-</w:t>
      </w:r>
      <w:r w:rsidR="00BA503F">
        <w:t>S</w:t>
      </w:r>
      <w:r w:rsidRPr="00903D1A">
        <w:t>tep 2</w:t>
      </w:r>
      <w:r w:rsidRPr="00277CDC">
        <w:t>:</w:t>
      </w:r>
      <w:r w:rsidR="00C37091">
        <w:t xml:space="preserve"> </w:t>
      </w:r>
      <w:r w:rsidR="00C37091" w:rsidRPr="003518C3">
        <w:t>Select and Apply Allocation Factors</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14:paraId="1AD2BB9B" w14:textId="2BE72F27" w:rsidR="000D0EFD" w:rsidRDefault="00C252C7" w:rsidP="000D0EFD">
      <w:pPr>
        <w:autoSpaceDE w:val="0"/>
        <w:autoSpaceDN w:val="0"/>
        <w:adjustRightInd w:val="0"/>
        <w:spacing w:after="240"/>
      </w:pPr>
      <w:r>
        <w:t xml:space="preserve">Next, </w:t>
      </w:r>
      <w:r w:rsidR="000D0EFD">
        <w:t xml:space="preserve">TWC must select a determining factor </w:t>
      </w:r>
      <w:r>
        <w:t>(</w:t>
      </w:r>
      <w:r w:rsidR="000D0EFD">
        <w:t>or factors</w:t>
      </w:r>
      <w:r>
        <w:t>)</w:t>
      </w:r>
      <w:r w:rsidR="000D0EFD">
        <w:t xml:space="preserve"> that reasonably indicate</w:t>
      </w:r>
      <w:r>
        <w:t>s</w:t>
      </w:r>
      <w:r w:rsidR="000D0EFD">
        <w:t xml:space="preserve"> the use of </w:t>
      </w:r>
      <w:r w:rsidR="00617089">
        <w:t xml:space="preserve">the </w:t>
      </w:r>
      <w:r>
        <w:t>Workforce Solutions Office</w:t>
      </w:r>
      <w:r w:rsidR="000D0EFD">
        <w:t xml:space="preserve"> in the state</w:t>
      </w:r>
      <w:r>
        <w:t xml:space="preserve">, </w:t>
      </w:r>
      <w:r w:rsidR="00DB1030">
        <w:t xml:space="preserve">apply the factor (or factors) </w:t>
      </w:r>
      <w:r>
        <w:t xml:space="preserve">to all </w:t>
      </w:r>
      <w:r w:rsidR="002235CC">
        <w:t>workforce</w:t>
      </w:r>
      <w:r>
        <w:t xml:space="preserve"> areas in the </w:t>
      </w:r>
      <w:r w:rsidR="00617089">
        <w:t>s</w:t>
      </w:r>
      <w:r>
        <w:t xml:space="preserve">tate, and </w:t>
      </w:r>
      <w:r w:rsidR="00DB1030">
        <w:t xml:space="preserve">determine </w:t>
      </w:r>
      <w:r>
        <w:t xml:space="preserve">the percentage of </w:t>
      </w:r>
      <w:r w:rsidR="00DB1030">
        <w:t xml:space="preserve">the factor (or factors) </w:t>
      </w:r>
      <w:r>
        <w:t xml:space="preserve">applicable to the </w:t>
      </w:r>
      <w:r w:rsidR="002235CC">
        <w:t xml:space="preserve">local workforce areas that reached agreement under the LFM in the </w:t>
      </w:r>
      <w:r w:rsidR="008F55B0">
        <w:t>s</w:t>
      </w:r>
      <w:r w:rsidR="002235CC">
        <w:t>tate</w:t>
      </w:r>
      <w:r w:rsidR="000D0EFD">
        <w:t>.</w:t>
      </w:r>
      <w:r w:rsidR="00777A7E">
        <w:t xml:space="preserve"> </w:t>
      </w:r>
      <w:r w:rsidR="00712560">
        <w:t>For</w:t>
      </w:r>
      <w:r w:rsidR="00DB1030">
        <w:t xml:space="preserve"> </w:t>
      </w:r>
      <w:r w:rsidR="000D0EFD">
        <w:t xml:space="preserve">example, </w:t>
      </w:r>
      <w:r w:rsidR="00DB1030">
        <w:t xml:space="preserve">a factor could be the </w:t>
      </w:r>
      <w:r w:rsidR="000D0EFD">
        <w:t xml:space="preserve">total population, </w:t>
      </w:r>
      <w:r w:rsidR="00DB1030">
        <w:t xml:space="preserve">the </w:t>
      </w:r>
      <w:r w:rsidR="000D0EFD">
        <w:t xml:space="preserve">concentration of wealth, or another factor that is applicable to the </w:t>
      </w:r>
      <w:r w:rsidR="00D33F8A">
        <w:t>s</w:t>
      </w:r>
      <w:r w:rsidR="000D0EFD">
        <w:t>tate’s workforce dynamic.</w:t>
      </w:r>
    </w:p>
    <w:p w14:paraId="4B90E14A" w14:textId="1A75116C" w:rsidR="00DF1376" w:rsidRPr="003518C3" w:rsidRDefault="000D0EFD" w:rsidP="003518C3">
      <w:pPr>
        <w:pStyle w:val="Heading3"/>
        <w:spacing w:after="120"/>
        <w:rPr>
          <w:rFonts w:cs="Times New Roman"/>
        </w:rPr>
      </w:pPr>
      <w:bookmarkStart w:id="860" w:name="_Toc357453920"/>
      <w:bookmarkStart w:id="861" w:name="_Toc357684940"/>
      <w:bookmarkStart w:id="862" w:name="_Toc357685264"/>
      <w:bookmarkStart w:id="863" w:name="_Toc357685353"/>
      <w:bookmarkStart w:id="864" w:name="_Toc357687851"/>
      <w:bookmarkStart w:id="865" w:name="_Toc357695891"/>
      <w:bookmarkStart w:id="866" w:name="_Toc483893460"/>
      <w:bookmarkStart w:id="867" w:name="_Toc483893594"/>
      <w:bookmarkStart w:id="868" w:name="_Toc483894499"/>
      <w:bookmarkStart w:id="869" w:name="_Toc483894664"/>
      <w:bookmarkStart w:id="870" w:name="_Toc483894726"/>
      <w:bookmarkStart w:id="871" w:name="_Toc484071376"/>
      <w:bookmarkStart w:id="872" w:name="_Toc487209067"/>
      <w:bookmarkStart w:id="873" w:name="_Toc24618778"/>
      <w:r w:rsidRPr="003518C3">
        <w:rPr>
          <w:rFonts w:cs="Times New Roman"/>
        </w:rPr>
        <w:t>Sub</w:t>
      </w:r>
      <w:r w:rsidR="00060ADE" w:rsidRPr="003518C3">
        <w:rPr>
          <w:rFonts w:cs="Times New Roman"/>
        </w:rPr>
        <w:t>-</w:t>
      </w:r>
      <w:r w:rsidR="00BA503F">
        <w:rPr>
          <w:rFonts w:cs="Times New Roman"/>
        </w:rPr>
        <w:t>S</w:t>
      </w:r>
      <w:r w:rsidRPr="003518C3">
        <w:rPr>
          <w:rFonts w:cs="Times New Roman"/>
        </w:rPr>
        <w:t>tep 3:</w:t>
      </w:r>
      <w:r w:rsidR="00C37091" w:rsidRPr="003518C3">
        <w:rPr>
          <w:rFonts w:cs="Times New Roman"/>
        </w:rPr>
        <w:t xml:space="preserve"> Calculate Consensus Areas</w:t>
      </w:r>
      <w:r w:rsidR="00712560">
        <w:rPr>
          <w:rFonts w:cs="Times New Roman"/>
        </w:rPr>
        <w:t>’</w:t>
      </w:r>
      <w:r w:rsidR="00C37091" w:rsidRPr="003518C3">
        <w:rPr>
          <w:rFonts w:cs="Times New Roman"/>
        </w:rPr>
        <w:t xml:space="preserve"> Factor Percentages and Portion of the MPC</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14:paraId="7C4F63C5" w14:textId="7FB0AEC1" w:rsidR="002235CC" w:rsidRDefault="000D0EFD" w:rsidP="000D0EFD">
      <w:pPr>
        <w:autoSpaceDE w:val="0"/>
        <w:autoSpaceDN w:val="0"/>
        <w:adjustRightInd w:val="0"/>
        <w:spacing w:after="240"/>
      </w:pPr>
      <w:r w:rsidRPr="00C37091">
        <w:t>T</w:t>
      </w:r>
      <w:r>
        <w:t xml:space="preserve">WC </w:t>
      </w:r>
      <w:r w:rsidR="002235CC">
        <w:t xml:space="preserve">must </w:t>
      </w:r>
      <w:r>
        <w:t>determin</w:t>
      </w:r>
      <w:r w:rsidR="002235CC">
        <w:t>e the amount resulting from applying the percentage determined in Sub-step 2 to the amount determined in Sub-step 1 for the workforce partner program.</w:t>
      </w:r>
      <w:r w:rsidR="00777A7E">
        <w:t xml:space="preserve"> </w:t>
      </w:r>
      <w:r w:rsidR="002235CC">
        <w:t xml:space="preserve">In doing so, the determining </w:t>
      </w:r>
      <w:r>
        <w:t>factors</w:t>
      </w:r>
      <w:r w:rsidR="002235CC">
        <w:t xml:space="preserve"> are applied to </w:t>
      </w:r>
      <w:r>
        <w:t xml:space="preserve">all workforce areas across the state, </w:t>
      </w:r>
      <w:r w:rsidR="002235CC">
        <w:t xml:space="preserve">from which TWC then </w:t>
      </w:r>
      <w:r>
        <w:t>determine</w:t>
      </w:r>
      <w:r w:rsidR="002235CC">
        <w:t>s</w:t>
      </w:r>
      <w:r>
        <w:t xml:space="preserve"> the percentage of the factors that is applicable to </w:t>
      </w:r>
      <w:r w:rsidR="001D1AD0">
        <w:t xml:space="preserve">the </w:t>
      </w:r>
      <w:r>
        <w:t>areas that reached consensus</w:t>
      </w:r>
      <w:r w:rsidR="002235CC">
        <w:t xml:space="preserve">, which is known as </w:t>
      </w:r>
      <w:r>
        <w:t>the consensus areas’ factor percentage.</w:t>
      </w:r>
      <w:r w:rsidR="00777A7E">
        <w:t xml:space="preserve"> </w:t>
      </w:r>
      <w:r w:rsidR="002235CC">
        <w:t>TWC then applies the consensus areas’ factor percentage to the MPC.</w:t>
      </w:r>
      <w:r w:rsidR="00777A7E">
        <w:t xml:space="preserve"> </w:t>
      </w:r>
    </w:p>
    <w:p w14:paraId="609700D7" w14:textId="77777777" w:rsidR="002235CC" w:rsidRDefault="002235CC" w:rsidP="00CC4716">
      <w:pPr>
        <w:autoSpaceDE w:val="0"/>
        <w:autoSpaceDN w:val="0"/>
        <w:adjustRightInd w:val="0"/>
      </w:pPr>
      <w:r>
        <w:t>The formula for this sub-step is:</w:t>
      </w:r>
    </w:p>
    <w:p w14:paraId="2173DCC9" w14:textId="7C878AE1" w:rsidR="000D0EFD" w:rsidRDefault="002235CC" w:rsidP="00CC4716">
      <w:pPr>
        <w:autoSpaceDE w:val="0"/>
        <w:autoSpaceDN w:val="0"/>
        <w:adjustRightInd w:val="0"/>
        <w:spacing w:after="240"/>
        <w:ind w:left="360"/>
      </w:pPr>
      <w:r>
        <w:t xml:space="preserve"> Consensus Areas’ Factor Percentage x MPC </w:t>
      </w:r>
      <w:r w:rsidR="000F6D25">
        <w:t>=</w:t>
      </w:r>
      <w:r>
        <w:t xml:space="preserve"> Consensus Areas’ Portion of the MPC</w:t>
      </w:r>
    </w:p>
    <w:p w14:paraId="1F68C503" w14:textId="1D2329F6" w:rsidR="00DF1376" w:rsidRPr="003518C3" w:rsidRDefault="000D0EFD" w:rsidP="003518C3">
      <w:pPr>
        <w:pStyle w:val="Heading3"/>
        <w:spacing w:after="120"/>
      </w:pPr>
      <w:bookmarkStart w:id="874" w:name="_Toc357453921"/>
      <w:bookmarkStart w:id="875" w:name="_Toc357684941"/>
      <w:bookmarkStart w:id="876" w:name="_Toc357685265"/>
      <w:bookmarkStart w:id="877" w:name="_Toc357685354"/>
      <w:bookmarkStart w:id="878" w:name="_Toc357687852"/>
      <w:bookmarkStart w:id="879" w:name="_Toc357695892"/>
      <w:bookmarkStart w:id="880" w:name="_Toc483893461"/>
      <w:bookmarkStart w:id="881" w:name="_Toc483893595"/>
      <w:bookmarkStart w:id="882" w:name="_Toc483894500"/>
      <w:bookmarkStart w:id="883" w:name="_Toc483894665"/>
      <w:bookmarkStart w:id="884" w:name="_Toc483894727"/>
      <w:bookmarkStart w:id="885" w:name="_Toc484071377"/>
      <w:bookmarkStart w:id="886" w:name="_Toc487209068"/>
      <w:bookmarkStart w:id="887" w:name="_Toc24618779"/>
      <w:r w:rsidRPr="003518C3">
        <w:t>Sub</w:t>
      </w:r>
      <w:r w:rsidR="00060ADE" w:rsidRPr="003518C3">
        <w:t>-</w:t>
      </w:r>
      <w:r w:rsidR="00BA503F">
        <w:t>S</w:t>
      </w:r>
      <w:r w:rsidRPr="003518C3">
        <w:t xml:space="preserve">tep 4: </w:t>
      </w:r>
      <w:r w:rsidR="00DF1376" w:rsidRPr="003518C3">
        <w:t>Calculate Applicable Program Cap</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p w14:paraId="74E9DCB0" w14:textId="1F674D35" w:rsidR="000D0EFD" w:rsidRPr="003D7C4F" w:rsidRDefault="000F6D25" w:rsidP="000D0EFD">
      <w:pPr>
        <w:autoSpaceDE w:val="0"/>
        <w:autoSpaceDN w:val="0"/>
        <w:adjustRightInd w:val="0"/>
        <w:spacing w:after="240"/>
        <w:rPr>
          <w:b/>
        </w:rPr>
      </w:pPr>
      <w:r>
        <w:t>In the last sub-</w:t>
      </w:r>
      <w:r w:rsidR="0057114E">
        <w:t>step</w:t>
      </w:r>
      <w:r>
        <w:t xml:space="preserve"> under Step 6b, TWC must determine the amount that results from subtracting the </w:t>
      </w:r>
      <w:r w:rsidR="0057114E">
        <w:t>c</w:t>
      </w:r>
      <w:r>
        <w:t xml:space="preserve">onsensus </w:t>
      </w:r>
      <w:r w:rsidR="0057114E">
        <w:t>a</w:t>
      </w:r>
      <w:r>
        <w:t xml:space="preserve">reas’ </w:t>
      </w:r>
      <w:r w:rsidR="0057114E">
        <w:t>p</w:t>
      </w:r>
      <w:r>
        <w:t>ortion of the MPC (</w:t>
      </w:r>
      <w:r w:rsidR="0057114E">
        <w:t>S</w:t>
      </w:r>
      <w:r>
        <w:t>ub-step 3) from the MPC (</w:t>
      </w:r>
      <w:r w:rsidR="0057114E">
        <w:t>S</w:t>
      </w:r>
      <w:r>
        <w:t>ub-step 1).</w:t>
      </w:r>
      <w:r w:rsidR="00777A7E">
        <w:t xml:space="preserve"> </w:t>
      </w:r>
      <w:r>
        <w:t xml:space="preserve">The outcome of this final calculation </w:t>
      </w:r>
      <w:r w:rsidR="007325D7">
        <w:t xml:space="preserve">is </w:t>
      </w:r>
      <w:r>
        <w:t>the workforce partner program’s cap (20 CFR §678.738(a)(4)).</w:t>
      </w:r>
      <w:r w:rsidR="00777A7E">
        <w:t xml:space="preserve"> </w:t>
      </w:r>
      <w:r w:rsidR="000D0EFD">
        <w:t xml:space="preserve">TWC </w:t>
      </w:r>
      <w:r w:rsidR="005C70A8">
        <w:t xml:space="preserve">will </w:t>
      </w:r>
      <w:r>
        <w:t xml:space="preserve">subtract the amount equal to </w:t>
      </w:r>
      <w:r w:rsidR="000D0EFD">
        <w:t xml:space="preserve">the consensus areas’ </w:t>
      </w:r>
      <w:r>
        <w:t>portion of the MPC from the MPC.</w:t>
      </w:r>
      <w:r w:rsidR="00777A7E">
        <w:t xml:space="preserve"> </w:t>
      </w:r>
    </w:p>
    <w:p w14:paraId="10B1D960" w14:textId="4F8B5E44" w:rsidR="000F6D25" w:rsidRDefault="000D0EFD" w:rsidP="00CC4716">
      <w:pPr>
        <w:autoSpaceDE w:val="0"/>
        <w:autoSpaceDN w:val="0"/>
        <w:adjustRightInd w:val="0"/>
      </w:pPr>
      <w:r>
        <w:t>T</w:t>
      </w:r>
      <w:r w:rsidR="000F6D25">
        <w:t>he formula for this sub-step is:</w:t>
      </w:r>
      <w:r w:rsidR="00777A7E">
        <w:t xml:space="preserve"> </w:t>
      </w:r>
    </w:p>
    <w:p w14:paraId="535809DA" w14:textId="5909B51B" w:rsidR="000F6D25" w:rsidRDefault="000F6D25" w:rsidP="00CC4716">
      <w:pPr>
        <w:autoSpaceDE w:val="0"/>
        <w:autoSpaceDN w:val="0"/>
        <w:adjustRightInd w:val="0"/>
        <w:spacing w:after="240"/>
        <w:ind w:left="360"/>
      </w:pPr>
      <w:r>
        <w:t>MPC – Consensus Areas’ Portion of the MPC = Applicable Program Cap for the Non-Consensus Area</w:t>
      </w:r>
    </w:p>
    <w:p w14:paraId="0D22D7B7" w14:textId="7D864FF4" w:rsidR="003518C3" w:rsidRPr="00AF58FE" w:rsidRDefault="00686D9B" w:rsidP="00AF58FE">
      <w:pPr>
        <w:pStyle w:val="Heading2"/>
        <w:rPr>
          <w:rFonts w:cs="Times New Roman"/>
        </w:rPr>
      </w:pPr>
      <w:bookmarkStart w:id="888" w:name="_Toc357453922"/>
      <w:bookmarkStart w:id="889" w:name="_Toc357684942"/>
      <w:bookmarkStart w:id="890" w:name="_Toc357685266"/>
      <w:bookmarkStart w:id="891" w:name="_Toc357685355"/>
      <w:bookmarkStart w:id="892" w:name="_Toc357687853"/>
      <w:bookmarkStart w:id="893" w:name="_Toc357695893"/>
      <w:bookmarkStart w:id="894" w:name="_Toc483893462"/>
      <w:bookmarkStart w:id="895" w:name="_Toc483893596"/>
      <w:bookmarkStart w:id="896" w:name="_Toc483894501"/>
      <w:bookmarkStart w:id="897" w:name="_Toc483894666"/>
      <w:bookmarkStart w:id="898" w:name="_Toc483894728"/>
      <w:bookmarkStart w:id="899" w:name="_Toc484071378"/>
      <w:bookmarkStart w:id="900" w:name="_Toc487209069"/>
      <w:bookmarkStart w:id="901" w:name="_Toc24618780"/>
      <w:r w:rsidRPr="00AF58FE">
        <w:rPr>
          <w:rFonts w:cs="Times New Roman"/>
        </w:rPr>
        <w:t>Step 7:</w:t>
      </w:r>
      <w:r w:rsidR="00777A7E">
        <w:rPr>
          <w:rFonts w:cs="Times New Roman"/>
        </w:rPr>
        <w:t xml:space="preserve"> </w:t>
      </w:r>
      <w:r w:rsidR="003518C3" w:rsidRPr="00AF58FE">
        <w:rPr>
          <w:rFonts w:cs="Times New Roman"/>
        </w:rPr>
        <w:t>A</w:t>
      </w:r>
      <w:r w:rsidRPr="00AF58FE">
        <w:rPr>
          <w:rFonts w:cs="Times New Roman"/>
        </w:rPr>
        <w:t>ssess</w:t>
      </w:r>
      <w:r w:rsidR="003518C3" w:rsidRPr="00AF58FE">
        <w:rPr>
          <w:rFonts w:cs="Times New Roman"/>
        </w:rPr>
        <w:t xml:space="preserve"> Ag</w:t>
      </w:r>
      <w:r w:rsidRPr="00AF58FE">
        <w:rPr>
          <w:rFonts w:cs="Times New Roman"/>
        </w:rPr>
        <w:t xml:space="preserve">gregate </w:t>
      </w:r>
      <w:r w:rsidR="003518C3" w:rsidRPr="00AF58FE">
        <w:rPr>
          <w:rFonts w:cs="Times New Roman"/>
        </w:rPr>
        <w:t>C</w:t>
      </w:r>
      <w:r w:rsidRPr="00AF58FE">
        <w:rPr>
          <w:rFonts w:cs="Times New Roman"/>
        </w:rPr>
        <w:t xml:space="preserve">ontributions </w:t>
      </w:r>
      <w:r w:rsidR="003518C3" w:rsidRPr="00AF58FE">
        <w:rPr>
          <w:rFonts w:cs="Times New Roman"/>
        </w:rPr>
        <w:t xml:space="preserve">as </w:t>
      </w:r>
      <w:r w:rsidR="0018339C">
        <w:rPr>
          <w:rFonts w:cs="Times New Roman"/>
        </w:rPr>
        <w:t>T</w:t>
      </w:r>
      <w:r w:rsidR="003518C3" w:rsidRPr="00AF58FE">
        <w:rPr>
          <w:rFonts w:cs="Times New Roman"/>
        </w:rPr>
        <w:t>hey Relate</w:t>
      </w:r>
      <w:r w:rsidRPr="00AF58FE">
        <w:rPr>
          <w:rFonts w:cs="Times New Roman"/>
        </w:rPr>
        <w:t xml:space="preserve"> to </w:t>
      </w:r>
      <w:r w:rsidR="003518C3" w:rsidRPr="00AF58FE">
        <w:rPr>
          <w:rFonts w:cs="Times New Roman"/>
        </w:rPr>
        <w:t>S</w:t>
      </w:r>
      <w:r w:rsidRPr="00AF58FE">
        <w:rPr>
          <w:rFonts w:cs="Times New Roman"/>
        </w:rPr>
        <w:t xml:space="preserve">tatewide </w:t>
      </w:r>
      <w:r w:rsidR="003518C3" w:rsidRPr="00AF58FE">
        <w:rPr>
          <w:rFonts w:cs="Times New Roman"/>
        </w:rPr>
        <w:t>Caps</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AF58FE">
        <w:rPr>
          <w:rFonts w:cs="Times New Roman"/>
        </w:rPr>
        <w:t xml:space="preserve"> </w:t>
      </w:r>
    </w:p>
    <w:p w14:paraId="0CE7AD95" w14:textId="450D5542" w:rsidR="00CF0F2A" w:rsidRDefault="00686D9B" w:rsidP="00686D9B">
      <w:pPr>
        <w:autoSpaceDE w:val="0"/>
        <w:autoSpaceDN w:val="0"/>
        <w:adjustRightInd w:val="0"/>
        <w:spacing w:before="240" w:after="240"/>
      </w:pPr>
      <w:r>
        <w:t xml:space="preserve">TWC </w:t>
      </w:r>
      <w:r w:rsidR="000F6D25">
        <w:t>must ensure that the required contribut</w:t>
      </w:r>
      <w:r w:rsidR="00E851DA">
        <w:t>ions</w:t>
      </w:r>
      <w:r w:rsidR="000F6D25">
        <w:t xml:space="preserve"> by each workforce partner </w:t>
      </w:r>
      <w:r w:rsidR="00E851DA">
        <w:t xml:space="preserve">program </w:t>
      </w:r>
      <w:r w:rsidR="00CF0F2A">
        <w:t xml:space="preserve">in the local </w:t>
      </w:r>
      <w:r w:rsidR="000F6D25">
        <w:t>area</w:t>
      </w:r>
      <w:r w:rsidR="00CF0F2A">
        <w:t>s</w:t>
      </w:r>
      <w:r w:rsidR="000F6D25">
        <w:t xml:space="preserve"> </w:t>
      </w:r>
      <w:r w:rsidR="0018339C">
        <w:t xml:space="preserve">of </w:t>
      </w:r>
      <w:r w:rsidR="000F6D25">
        <w:t xml:space="preserve">the </w:t>
      </w:r>
      <w:r w:rsidR="00D33F8A">
        <w:t>s</w:t>
      </w:r>
      <w:r w:rsidR="000F6D25">
        <w:t>tate under the SFM, in aggregate, do not exceed the statewide cap for each workforce partner program as determined under Step 4.</w:t>
      </w:r>
      <w:r w:rsidR="00777A7E">
        <w:t xml:space="preserve"> </w:t>
      </w:r>
      <w:r w:rsidR="00CF0F2A">
        <w:t xml:space="preserve">Once TWC has determined </w:t>
      </w:r>
      <w:r>
        <w:t xml:space="preserve">the applicable program cap for each </w:t>
      </w:r>
      <w:r w:rsidR="00CF0F2A">
        <w:t xml:space="preserve">workforce </w:t>
      </w:r>
      <w:r>
        <w:t xml:space="preserve">program </w:t>
      </w:r>
      <w:r w:rsidR="00CF0F2A">
        <w:t xml:space="preserve">and the </w:t>
      </w:r>
      <w:r>
        <w:t>proportionate share of the infrastructure costs</w:t>
      </w:r>
      <w:r w:rsidR="00CF0F2A">
        <w:t xml:space="preserve"> under </w:t>
      </w:r>
      <w:hyperlink w:anchor="_Step_5:_Determine" w:history="1">
        <w:r w:rsidR="00CF0F2A" w:rsidRPr="00CF0F2A">
          <w:rPr>
            <w:rStyle w:val="Hyperlink"/>
          </w:rPr>
          <w:t>Step 5</w:t>
        </w:r>
      </w:hyperlink>
      <w:r w:rsidR="00CF0F2A">
        <w:t xml:space="preserve">, </w:t>
      </w:r>
      <w:r>
        <w:t xml:space="preserve">TWC </w:t>
      </w:r>
      <w:r w:rsidR="00CF0F2A">
        <w:t>must ensure that the funds required to be contributed by each workforce partner program in the non-consensus area, in the aggregate, do not exceed the applicable workforce partner program cap.</w:t>
      </w:r>
      <w:r w:rsidR="00777A7E">
        <w:t xml:space="preserve"> </w:t>
      </w:r>
    </w:p>
    <w:p w14:paraId="7FCB39A5" w14:textId="03CAF1B2" w:rsidR="00ED6799" w:rsidRDefault="00686D9B" w:rsidP="00CC4716">
      <w:r>
        <w:t xml:space="preserve">If the </w:t>
      </w:r>
      <w:r w:rsidR="00ED6799">
        <w:t xml:space="preserve">contributions initially determined in Step 5 exceed the applicable cap determined in Step 6b, then TWC may take either of the following actions, as appropriate: </w:t>
      </w:r>
    </w:p>
    <w:p w14:paraId="612A9D80" w14:textId="1ED05535" w:rsidR="00ED6799" w:rsidRDefault="00D91649" w:rsidP="002A085B">
      <w:pPr>
        <w:pStyle w:val="ListParagraph"/>
        <w:numPr>
          <w:ilvl w:val="0"/>
          <w:numId w:val="56"/>
        </w:numPr>
      </w:pPr>
      <w:r>
        <w:t>Determine whether</w:t>
      </w:r>
      <w:r w:rsidDel="00D91649">
        <w:t xml:space="preserve"> </w:t>
      </w:r>
      <w:r w:rsidR="00ED6799">
        <w:t>the workforce partner, whose contributions would otherwise exceed the cap determined under Step 6b, will voluntarily contribute above the capped amount, so that the total contributions equal th</w:t>
      </w:r>
      <w:r w:rsidR="0079078F">
        <w:t>e</w:t>
      </w:r>
      <w:r w:rsidR="00ED6799">
        <w:t xml:space="preserve"> workforce partner’s </w:t>
      </w:r>
      <w:r w:rsidR="00ED6799">
        <w:lastRenderedPageBreak/>
        <w:t>proportionate share.</w:t>
      </w:r>
      <w:r w:rsidR="00777A7E">
        <w:t xml:space="preserve"> </w:t>
      </w:r>
      <w:r w:rsidR="00ED6799">
        <w:t xml:space="preserve">In doing so, the workforce partner’s contribution must still be consistent with the program’s authorizing laws and regulations, the </w:t>
      </w:r>
      <w:r w:rsidR="008E7DFA">
        <w:rPr>
          <w:iCs/>
        </w:rPr>
        <w:t>f</w:t>
      </w:r>
      <w:r w:rsidR="008E7DFA" w:rsidRPr="00F45EEE">
        <w:rPr>
          <w:iCs/>
        </w:rPr>
        <w:t>ederal</w:t>
      </w:r>
      <w:r w:rsidR="00ED6799">
        <w:t xml:space="preserve"> cost principles in 2 CFR Part 200, and other applicable legal requirements</w:t>
      </w:r>
    </w:p>
    <w:p w14:paraId="1D13E835" w14:textId="5CF62A88" w:rsidR="00ED6799" w:rsidRDefault="00ED6799" w:rsidP="002A085B">
      <w:pPr>
        <w:pStyle w:val="ListParagraph"/>
        <w:numPr>
          <w:ilvl w:val="0"/>
          <w:numId w:val="56"/>
        </w:numPr>
      </w:pPr>
      <w:r>
        <w:t>Direct or allow the Board, CEO, and workforce partners to:</w:t>
      </w:r>
    </w:p>
    <w:p w14:paraId="78E840E1" w14:textId="49774208" w:rsidR="0079078F" w:rsidRDefault="00ED6799" w:rsidP="002A085B">
      <w:pPr>
        <w:pStyle w:val="ListParagraph"/>
        <w:numPr>
          <w:ilvl w:val="1"/>
          <w:numId w:val="56"/>
        </w:numPr>
      </w:pPr>
      <w:r>
        <w:t>re-enter negotiations</w:t>
      </w:r>
      <w:r w:rsidR="001A2895">
        <w:t>,</w:t>
      </w:r>
      <w:r>
        <w:t xml:space="preserve"> as necessary</w:t>
      </w:r>
    </w:p>
    <w:p w14:paraId="08437BF7" w14:textId="74446B8D" w:rsidR="00ED6799" w:rsidRDefault="00ED6799" w:rsidP="002A085B">
      <w:pPr>
        <w:pStyle w:val="ListParagraph"/>
        <w:numPr>
          <w:ilvl w:val="0"/>
          <w:numId w:val="71"/>
        </w:numPr>
      </w:pPr>
      <w:r>
        <w:t>reduce the infrastructure costs to reflect the amount of funds that are available for such costs without exceeding the cap levels;</w:t>
      </w:r>
      <w:r w:rsidR="00777A7E">
        <w:t xml:space="preserve"> </w:t>
      </w:r>
    </w:p>
    <w:p w14:paraId="3618EFE3" w14:textId="61776B7C" w:rsidR="00ED6799" w:rsidRDefault="00ED6799" w:rsidP="002A085B">
      <w:pPr>
        <w:pStyle w:val="ListParagraph"/>
        <w:numPr>
          <w:ilvl w:val="0"/>
          <w:numId w:val="71"/>
        </w:numPr>
      </w:pPr>
      <w:r>
        <w:t>reassess the proportionate share of each workforce partner; or</w:t>
      </w:r>
    </w:p>
    <w:p w14:paraId="45181752" w14:textId="5407AC9A" w:rsidR="00ED6799" w:rsidRDefault="00ED6799" w:rsidP="002A085B">
      <w:pPr>
        <w:pStyle w:val="ListParagraph"/>
        <w:numPr>
          <w:ilvl w:val="0"/>
          <w:numId w:val="71"/>
        </w:numPr>
      </w:pPr>
      <w:r>
        <w:t xml:space="preserve">identify alternative </w:t>
      </w:r>
      <w:r w:rsidR="00B57C31">
        <w:t xml:space="preserve">ways to </w:t>
      </w:r>
      <w:r w:rsidR="0079078F">
        <w:t xml:space="preserve">finance the Board’s </w:t>
      </w:r>
      <w:r>
        <w:t>infrastructure</w:t>
      </w:r>
      <w:r w:rsidR="00B57C31">
        <w:t xml:space="preserve"> costs</w:t>
      </w:r>
      <w:r>
        <w:t xml:space="preserve">, consistent with the proportionate use of the Workforce Solutions Office and </w:t>
      </w:r>
      <w:r w:rsidR="00713E76">
        <w:t xml:space="preserve">the </w:t>
      </w:r>
      <w:r>
        <w:t>relative benefit received by the workforce partner.</w:t>
      </w:r>
    </w:p>
    <w:p w14:paraId="2B2DC6DE" w14:textId="77777777" w:rsidR="00E3710C" w:rsidRDefault="00E3710C" w:rsidP="00CC4716"/>
    <w:p w14:paraId="7C4F7A3B" w14:textId="48956595" w:rsidR="00E3710C" w:rsidRDefault="00E3710C" w:rsidP="00CC4716">
      <w:r>
        <w:t>If after renegotiation, the Board, CEOs, and workforce partners come to agreement, sign an MOU, and proceed under the LFM, then such actions do not require the redetermination of the applicable caps under Step 6b (20 CFR §678.738(b)(4)).</w:t>
      </w:r>
    </w:p>
    <w:p w14:paraId="4997523A" w14:textId="7A02E6FA" w:rsidR="003518C3" w:rsidRPr="00527EB6" w:rsidRDefault="00E3710C" w:rsidP="00527EB6">
      <w:pPr>
        <w:pStyle w:val="Heading2"/>
      </w:pPr>
      <w:bookmarkStart w:id="902" w:name="_Toc357684943"/>
      <w:bookmarkStart w:id="903" w:name="_Toc357685267"/>
      <w:bookmarkStart w:id="904" w:name="_Toc357685356"/>
      <w:bookmarkStart w:id="905" w:name="_Toc357687854"/>
      <w:bookmarkStart w:id="906" w:name="_Toc357695894"/>
      <w:bookmarkStart w:id="907" w:name="_Toc483893463"/>
      <w:bookmarkStart w:id="908" w:name="_Toc483893597"/>
      <w:bookmarkStart w:id="909" w:name="_Toc483894502"/>
      <w:bookmarkStart w:id="910" w:name="_Toc483894667"/>
      <w:bookmarkStart w:id="911" w:name="_Toc483894729"/>
      <w:bookmarkStart w:id="912" w:name="_Toc484071379"/>
      <w:bookmarkStart w:id="913" w:name="_Toc487209070"/>
      <w:bookmarkStart w:id="914" w:name="_Toc24618781"/>
      <w:r w:rsidRPr="00527EB6">
        <w:t>S</w:t>
      </w:r>
      <w:bookmarkEnd w:id="902"/>
      <w:bookmarkEnd w:id="903"/>
      <w:bookmarkEnd w:id="904"/>
      <w:bookmarkEnd w:id="905"/>
      <w:r w:rsidRPr="00527EB6">
        <w:t xml:space="preserve">tep 8: </w:t>
      </w:r>
      <w:bookmarkStart w:id="915" w:name="_Toc357453923"/>
      <w:bookmarkStart w:id="916" w:name="_Toc357684944"/>
      <w:bookmarkStart w:id="917" w:name="_Toc357685268"/>
      <w:bookmarkStart w:id="918" w:name="_Toc357685357"/>
      <w:bookmarkStart w:id="919" w:name="_Toc357687855"/>
      <w:r w:rsidR="003518C3" w:rsidRPr="00527EB6">
        <w:t>A</w:t>
      </w:r>
      <w:r w:rsidR="00686D9B" w:rsidRPr="00B50556">
        <w:t xml:space="preserve">djust </w:t>
      </w:r>
      <w:r w:rsidR="003518C3" w:rsidRPr="00E679F6">
        <w:t>P</w:t>
      </w:r>
      <w:r w:rsidR="00686D9B" w:rsidRPr="00B15D77">
        <w:t xml:space="preserve">roportionate </w:t>
      </w:r>
      <w:r w:rsidR="003518C3" w:rsidRPr="00B15D77">
        <w:t>S</w:t>
      </w:r>
      <w:r w:rsidR="00686D9B" w:rsidRPr="00527EB6">
        <w:t>hares</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r w:rsidR="00686D9B" w:rsidRPr="00527EB6">
        <w:t xml:space="preserve"> </w:t>
      </w:r>
    </w:p>
    <w:p w14:paraId="1329A2E6" w14:textId="6B5F36A8" w:rsidR="00E3710C" w:rsidRPr="00E3710C" w:rsidRDefault="00E3710C" w:rsidP="00AB660E">
      <w:pPr>
        <w:autoSpaceDE w:val="0"/>
        <w:autoSpaceDN w:val="0"/>
        <w:adjustRightInd w:val="0"/>
        <w:spacing w:before="240" w:after="120"/>
      </w:pPr>
      <w:r w:rsidRPr="00E3710C">
        <w:t>If</w:t>
      </w:r>
      <w:r w:rsidR="008B1F7F">
        <w:t>,</w:t>
      </w:r>
      <w:r w:rsidRPr="00E3710C">
        <w:t xml:space="preserve"> after renegotiation, agreement among </w:t>
      </w:r>
      <w:r>
        <w:t xml:space="preserve">workforce </w:t>
      </w:r>
      <w:r w:rsidRPr="00E3710C">
        <w:t xml:space="preserve">partners still cannot be reached or alternate financing cannot be identified, TWC may adjust the specified allocation, in accordance with the amounts available and </w:t>
      </w:r>
      <w:r w:rsidR="00687F39">
        <w:t xml:space="preserve">with </w:t>
      </w:r>
      <w:r w:rsidRPr="00E3710C">
        <w:t>the limitations</w:t>
      </w:r>
      <w:r w:rsidR="00AB660E">
        <w:t xml:space="preserve"> described in paragraph (d) of the definition of Allocable Costs in</w:t>
      </w:r>
      <w:r w:rsidR="005B6CA4">
        <w:t xml:space="preserve"> </w:t>
      </w:r>
      <w:hyperlink w:anchor="_APPENDIX_A:_GLOSSARY" w:history="1">
        <w:r w:rsidR="005B6CA4" w:rsidRPr="005B6CA4">
          <w:rPr>
            <w:rStyle w:val="Hyperlink"/>
          </w:rPr>
          <w:t>Appendix A</w:t>
        </w:r>
      </w:hyperlink>
      <w:r w:rsidR="00AB660E">
        <w:t>.</w:t>
      </w:r>
      <w:r w:rsidR="00777A7E">
        <w:t xml:space="preserve"> </w:t>
      </w:r>
      <w:r w:rsidRPr="00E3710C">
        <w:t>In determining these adjustments</w:t>
      </w:r>
      <w:r w:rsidR="00AB660E">
        <w:t>,</w:t>
      </w:r>
      <w:r w:rsidRPr="00E3710C">
        <w:t xml:space="preserve"> TWC may take into account information relating to the renegotiation as well as the information described </w:t>
      </w:r>
      <w:r w:rsidR="00AB660E">
        <w:t xml:space="preserve">in the </w:t>
      </w:r>
      <w:hyperlink w:anchor="_NOTIFICATION_OF_AN" w:history="1">
        <w:r w:rsidR="00AB660E" w:rsidRPr="00AB660E">
          <w:rPr>
            <w:rStyle w:val="Hyperlink"/>
          </w:rPr>
          <w:t>Notification of an Impasse</w:t>
        </w:r>
      </w:hyperlink>
      <w:r w:rsidR="00AB660E">
        <w:t xml:space="preserve"> in Section </w:t>
      </w:r>
      <w:r w:rsidR="00915DE1">
        <w:t>5</w:t>
      </w:r>
      <w:r w:rsidR="00AB660E">
        <w:t xml:space="preserve"> of Part </w:t>
      </w:r>
      <w:r w:rsidR="00DA55AD" w:rsidRPr="00B5137A">
        <w:t>D</w:t>
      </w:r>
      <w:r w:rsidR="00AB660E">
        <w:t xml:space="preserve"> in this </w:t>
      </w:r>
      <w:r w:rsidR="00CD0D3C">
        <w:t>g</w:t>
      </w:r>
      <w:r w:rsidR="00AB660E">
        <w:t>uide</w:t>
      </w:r>
      <w:r w:rsidR="008B1F7F">
        <w:t xml:space="preserve"> (20 CFR §</w:t>
      </w:r>
      <w:r w:rsidRPr="00E3710C">
        <w:t>678.738(b)(4))</w:t>
      </w:r>
      <w:r w:rsidR="008B1F7F">
        <w:t>.</w:t>
      </w:r>
    </w:p>
    <w:p w14:paraId="48132075" w14:textId="405D459F" w:rsidR="00E3710C" w:rsidRDefault="00E3710C" w:rsidP="00E3710C">
      <w:pPr>
        <w:autoSpaceDE w:val="0"/>
        <w:autoSpaceDN w:val="0"/>
        <w:adjustRightInd w:val="0"/>
        <w:spacing w:before="240" w:after="120"/>
      </w:pPr>
      <w:r w:rsidRPr="00E3710C">
        <w:t xml:space="preserve">If neither solution listed above </w:t>
      </w:r>
      <w:r w:rsidR="00B94A3A">
        <w:t xml:space="preserve">is </w:t>
      </w:r>
      <w:r w:rsidRPr="00E3710C">
        <w:t>viable</w:t>
      </w:r>
      <w:r w:rsidR="008B1F7F">
        <w:t>,</w:t>
      </w:r>
      <w:r w:rsidRPr="00E3710C">
        <w:t xml:space="preserve"> TWC must reassess the proportionate shares of each </w:t>
      </w:r>
      <w:r w:rsidR="00DC46CE">
        <w:t>workforce</w:t>
      </w:r>
      <w:r w:rsidRPr="00E3710C">
        <w:t xml:space="preserve"> partner so that the aggregate amount attributable to the local </w:t>
      </w:r>
      <w:r w:rsidR="00DC46CE">
        <w:t xml:space="preserve">workforce </w:t>
      </w:r>
      <w:r w:rsidRPr="00E3710C">
        <w:t>partners for each program is less than that program’s cap amount.</w:t>
      </w:r>
      <w:r w:rsidR="00777A7E">
        <w:t xml:space="preserve"> </w:t>
      </w:r>
      <w:r w:rsidR="00DC46CE">
        <w:t xml:space="preserve">Once this </w:t>
      </w:r>
      <w:r w:rsidRPr="00E3710C">
        <w:t>reassessment</w:t>
      </w:r>
      <w:r w:rsidR="00DC46CE">
        <w:t xml:space="preserve"> is complete, </w:t>
      </w:r>
      <w:r w:rsidRPr="00E3710C">
        <w:t xml:space="preserve">TWC must direct each </w:t>
      </w:r>
      <w:r w:rsidR="00DC46CE">
        <w:t>workforce</w:t>
      </w:r>
      <w:r w:rsidRPr="00E3710C">
        <w:t xml:space="preserve"> partner program to pay the reassessed amount toward the infrastructure funding costs of the </w:t>
      </w:r>
      <w:r w:rsidR="00DC46CE">
        <w:t>Workforce Solutions Office</w:t>
      </w:r>
      <w:r w:rsidRPr="00E3710C">
        <w:t xml:space="preserve"> (20 CFR §678.731(b)(7))</w:t>
      </w:r>
      <w:r w:rsidR="00DC46CE">
        <w:t>.</w:t>
      </w:r>
    </w:p>
    <w:p w14:paraId="5CCF0A2E" w14:textId="76F712E0" w:rsidR="003518C3" w:rsidRPr="00B43909" w:rsidRDefault="00686D9B" w:rsidP="00B43909">
      <w:pPr>
        <w:pStyle w:val="Heading3"/>
      </w:pPr>
      <w:bookmarkStart w:id="920" w:name="_Toc357687856"/>
      <w:bookmarkStart w:id="921" w:name="_Toc357695895"/>
      <w:bookmarkStart w:id="922" w:name="_Toc483893464"/>
      <w:bookmarkStart w:id="923" w:name="_Toc483893598"/>
      <w:bookmarkStart w:id="924" w:name="_Toc483894503"/>
      <w:bookmarkStart w:id="925" w:name="_Toc483894668"/>
      <w:bookmarkStart w:id="926" w:name="_Toc483894730"/>
      <w:bookmarkStart w:id="927" w:name="_Toc484071380"/>
      <w:bookmarkStart w:id="928" w:name="_Toc487209071"/>
      <w:bookmarkStart w:id="929" w:name="_Toc24618782"/>
      <w:r w:rsidRPr="00B43909">
        <w:t xml:space="preserve">Appeal </w:t>
      </w:r>
      <w:r w:rsidR="003518C3" w:rsidRPr="00B43909">
        <w:t>of Partner Contributions by Workforce Partners under the SFM</w:t>
      </w:r>
      <w:bookmarkEnd w:id="920"/>
      <w:bookmarkEnd w:id="921"/>
      <w:bookmarkEnd w:id="922"/>
      <w:bookmarkEnd w:id="923"/>
      <w:bookmarkEnd w:id="924"/>
      <w:bookmarkEnd w:id="925"/>
      <w:bookmarkEnd w:id="926"/>
      <w:bookmarkEnd w:id="927"/>
      <w:bookmarkEnd w:id="928"/>
      <w:bookmarkEnd w:id="929"/>
      <w:r w:rsidRPr="00B43909">
        <w:t xml:space="preserve"> </w:t>
      </w:r>
    </w:p>
    <w:p w14:paraId="0363BE86" w14:textId="77777777" w:rsidR="00337D31" w:rsidRDefault="00CB4AF1" w:rsidP="00CC4716">
      <w:pPr>
        <w:autoSpaceDE w:val="0"/>
        <w:autoSpaceDN w:val="0"/>
        <w:adjustRightInd w:val="0"/>
      </w:pPr>
      <w:r>
        <w:t>TWC is required to establish a process for a required workforce partner to appeal a determination</w:t>
      </w:r>
      <w:r w:rsidR="00337D31">
        <w:t>:</w:t>
      </w:r>
    </w:p>
    <w:p w14:paraId="512EB4F0" w14:textId="77777777" w:rsidR="00337D31" w:rsidRDefault="00CB4AF1" w:rsidP="002A085B">
      <w:pPr>
        <w:pStyle w:val="ListParagraph"/>
        <w:numPr>
          <w:ilvl w:val="0"/>
          <w:numId w:val="81"/>
        </w:numPr>
        <w:autoSpaceDE w:val="0"/>
        <w:autoSpaceDN w:val="0"/>
        <w:adjustRightInd w:val="0"/>
        <w:ind w:left="360"/>
      </w:pPr>
      <w:r>
        <w:t>regarding the portion of funds to be provided under the SFM</w:t>
      </w:r>
      <w:r w:rsidR="00337D31">
        <w:t>, and</w:t>
      </w:r>
    </w:p>
    <w:p w14:paraId="484B2C8A" w14:textId="565D826E" w:rsidR="00CB4AF1" w:rsidRDefault="00337D31" w:rsidP="002A085B">
      <w:pPr>
        <w:pStyle w:val="ListParagraph"/>
        <w:numPr>
          <w:ilvl w:val="0"/>
          <w:numId w:val="81"/>
        </w:numPr>
        <w:autoSpaceDE w:val="0"/>
        <w:autoSpaceDN w:val="0"/>
        <w:adjustRightInd w:val="0"/>
        <w:ind w:left="360"/>
      </w:pPr>
      <w:r>
        <w:t xml:space="preserve">on the basis that the determination is inconsistent with the requirements of the SFM. </w:t>
      </w:r>
    </w:p>
    <w:p w14:paraId="06F8986E" w14:textId="77777777" w:rsidR="00CB4AF1" w:rsidRDefault="00CB4AF1" w:rsidP="00CC4716">
      <w:pPr>
        <w:autoSpaceDE w:val="0"/>
        <w:autoSpaceDN w:val="0"/>
        <w:adjustRightInd w:val="0"/>
      </w:pPr>
    </w:p>
    <w:p w14:paraId="36AC0984" w14:textId="6C2BD3DC" w:rsidR="00337D31" w:rsidRDefault="00337D31" w:rsidP="00CC4716">
      <w:pPr>
        <w:autoSpaceDE w:val="0"/>
        <w:autoSpaceDN w:val="0"/>
        <w:adjustRightInd w:val="0"/>
      </w:pPr>
      <w:r>
        <w:t>The appeal process established by TWC must ensure prompt resolution of the appeal in order to ensure the funds are distributed in a timely manner, consistent with WIOA §182(e)</w:t>
      </w:r>
      <w:r w:rsidR="00C914E1">
        <w:t xml:space="preserve"> – Prompt allocation of funds</w:t>
      </w:r>
      <w:r>
        <w:t>.</w:t>
      </w:r>
    </w:p>
    <w:p w14:paraId="00F5EA2B" w14:textId="77777777" w:rsidR="00337D31" w:rsidRDefault="00337D31" w:rsidP="00CC4716">
      <w:pPr>
        <w:autoSpaceDE w:val="0"/>
        <w:autoSpaceDN w:val="0"/>
        <w:adjustRightInd w:val="0"/>
      </w:pPr>
    </w:p>
    <w:p w14:paraId="510AACEA" w14:textId="5C618981" w:rsidR="00F87376" w:rsidRDefault="00C914E1" w:rsidP="00CC4716">
      <w:pPr>
        <w:autoSpaceDE w:val="0"/>
        <w:autoSpaceDN w:val="0"/>
        <w:adjustRightInd w:val="0"/>
      </w:pPr>
      <w:r>
        <w:t>TWC’s SFM appeal process states that n</w:t>
      </w:r>
      <w:r w:rsidR="00DC46CE" w:rsidRPr="00DC46CE">
        <w:t xml:space="preserve">o later than </w:t>
      </w:r>
      <w:r w:rsidR="00991FCD" w:rsidRPr="00AD1C33">
        <w:t>August 1</w:t>
      </w:r>
      <w:r w:rsidR="00F87376">
        <w:t xml:space="preserve"> of each </w:t>
      </w:r>
      <w:r w:rsidR="00DC46CE" w:rsidRPr="00DC46CE">
        <w:t>year, a</w:t>
      </w:r>
      <w:r w:rsidR="00DC46CE">
        <w:t xml:space="preserve"> workforce</w:t>
      </w:r>
      <w:r w:rsidR="00DC46CE" w:rsidRPr="00DC46CE">
        <w:t xml:space="preserve"> partner may appeal a determination made by</w:t>
      </w:r>
      <w:r w:rsidR="00DC46CE">
        <w:t xml:space="preserve"> TWC</w:t>
      </w:r>
      <w:r w:rsidR="00DC46CE" w:rsidRPr="00DC46CE">
        <w:t xml:space="preserve"> regarding the </w:t>
      </w:r>
      <w:r w:rsidR="00DC46CE">
        <w:t>workforce</w:t>
      </w:r>
      <w:r w:rsidR="00DC46CE" w:rsidRPr="00DC46CE">
        <w:t xml:space="preserve"> partner’s portion of funds for </w:t>
      </w:r>
      <w:r w:rsidR="00DC46CE">
        <w:t>local workforce system</w:t>
      </w:r>
      <w:r w:rsidR="00DC46CE" w:rsidRPr="00DC46CE">
        <w:t xml:space="preserve"> infrastructure costs under the SFM.</w:t>
      </w:r>
      <w:r w:rsidR="00777A7E">
        <w:t xml:space="preserve"> </w:t>
      </w:r>
    </w:p>
    <w:p w14:paraId="70E78AE5" w14:textId="77777777" w:rsidR="00F87376" w:rsidRDefault="00F87376" w:rsidP="00CC4716">
      <w:pPr>
        <w:autoSpaceDE w:val="0"/>
        <w:autoSpaceDN w:val="0"/>
        <w:adjustRightInd w:val="0"/>
      </w:pPr>
    </w:p>
    <w:p w14:paraId="7569B73B" w14:textId="718DC22C" w:rsidR="0008747A" w:rsidRDefault="00DC46CE" w:rsidP="0008747A">
      <w:pPr>
        <w:autoSpaceDE w:val="0"/>
        <w:autoSpaceDN w:val="0"/>
        <w:adjustRightInd w:val="0"/>
      </w:pPr>
      <w:r w:rsidRPr="00DC46CE">
        <w:lastRenderedPageBreak/>
        <w:t xml:space="preserve">The </w:t>
      </w:r>
      <w:r>
        <w:t xml:space="preserve">appeals process </w:t>
      </w:r>
      <w:r w:rsidRPr="00DC46CE">
        <w:t>is as follows:</w:t>
      </w:r>
    </w:p>
    <w:p w14:paraId="5AEA1A14" w14:textId="05E774DD" w:rsidR="00773512" w:rsidRDefault="00773512" w:rsidP="002A085B">
      <w:pPr>
        <w:pStyle w:val="ListParagraph"/>
        <w:numPr>
          <w:ilvl w:val="0"/>
          <w:numId w:val="72"/>
        </w:numPr>
        <w:autoSpaceDE w:val="0"/>
        <w:autoSpaceDN w:val="0"/>
        <w:adjustRightInd w:val="0"/>
        <w:ind w:left="360"/>
      </w:pPr>
      <w:r>
        <w:t xml:space="preserve">The appeal must </w:t>
      </w:r>
      <w:r w:rsidR="0008747A">
        <w:t>explain the specific circumstances</w:t>
      </w:r>
      <w:r w:rsidR="003F43BB">
        <w:t xml:space="preserve"> in detail</w:t>
      </w:r>
      <w:r>
        <w:t>.</w:t>
      </w:r>
    </w:p>
    <w:p w14:paraId="7567A564" w14:textId="6C9DAB63" w:rsidR="0008747A" w:rsidRDefault="00773512" w:rsidP="002A085B">
      <w:pPr>
        <w:pStyle w:val="ListParagraph"/>
        <w:numPr>
          <w:ilvl w:val="0"/>
          <w:numId w:val="72"/>
        </w:numPr>
        <w:autoSpaceDE w:val="0"/>
        <w:autoSpaceDN w:val="0"/>
        <w:adjustRightInd w:val="0"/>
        <w:ind w:left="360"/>
      </w:pPr>
      <w:r>
        <w:t xml:space="preserve">The </w:t>
      </w:r>
      <w:r w:rsidR="00E50B0E">
        <w:t xml:space="preserve">chief </w:t>
      </w:r>
      <w:r w:rsidR="00143C1B">
        <w:t xml:space="preserve">executive </w:t>
      </w:r>
      <w:r w:rsidR="00E50B0E">
        <w:t>offic</w:t>
      </w:r>
      <w:r w:rsidR="00143C1B">
        <w:t>er</w:t>
      </w:r>
      <w:r w:rsidR="00E50B0E">
        <w:t xml:space="preserve"> </w:t>
      </w:r>
      <w:r w:rsidR="0008747A">
        <w:t>of the workfor</w:t>
      </w:r>
      <w:r>
        <w:t>ce partner that is submitting the appeal must:</w:t>
      </w:r>
      <w:r w:rsidR="0008747A">
        <w:t xml:space="preserve"> </w:t>
      </w:r>
    </w:p>
    <w:p w14:paraId="05290820" w14:textId="77777777" w:rsidR="00773512" w:rsidRDefault="00773512" w:rsidP="002A085B">
      <w:pPr>
        <w:pStyle w:val="ListParagraph"/>
        <w:numPr>
          <w:ilvl w:val="1"/>
          <w:numId w:val="73"/>
        </w:numPr>
        <w:autoSpaceDE w:val="0"/>
        <w:autoSpaceDN w:val="0"/>
        <w:adjustRightInd w:val="0"/>
        <w:ind w:left="720"/>
      </w:pPr>
      <w:r>
        <w:t xml:space="preserve">sign the appeal; and </w:t>
      </w:r>
    </w:p>
    <w:p w14:paraId="7BAD94B7" w14:textId="13D58310" w:rsidR="0008747A" w:rsidRPr="00DC46CE" w:rsidRDefault="00773512" w:rsidP="002A085B">
      <w:pPr>
        <w:pStyle w:val="ListParagraph"/>
        <w:numPr>
          <w:ilvl w:val="1"/>
          <w:numId w:val="73"/>
        </w:numPr>
        <w:autoSpaceDE w:val="0"/>
        <w:autoSpaceDN w:val="0"/>
        <w:adjustRightInd w:val="0"/>
        <w:ind w:left="720"/>
      </w:pPr>
      <w:r>
        <w:t xml:space="preserve">submit </w:t>
      </w:r>
      <w:r w:rsidR="005B6CA4">
        <w:t>the appeal</w:t>
      </w:r>
      <w:r>
        <w:t xml:space="preserve"> to</w:t>
      </w:r>
      <w:r w:rsidR="0008747A">
        <w:t xml:space="preserve"> </w:t>
      </w:r>
      <w:r>
        <w:t xml:space="preserve">TWIC </w:t>
      </w:r>
      <w:r w:rsidR="0008747A">
        <w:t xml:space="preserve">in writing </w:t>
      </w:r>
      <w:r w:rsidR="005B6CA4">
        <w:t xml:space="preserve">or submit </w:t>
      </w:r>
      <w:r w:rsidR="0008747A">
        <w:t>electronically through the TWIC or TWC website</w:t>
      </w:r>
      <w:r w:rsidR="003F43BB">
        <w:t>.</w:t>
      </w:r>
    </w:p>
    <w:p w14:paraId="072149B7" w14:textId="686B9EAC" w:rsidR="00F8380D" w:rsidRDefault="00DC46CE" w:rsidP="002A085B">
      <w:pPr>
        <w:pStyle w:val="ListParagraph"/>
        <w:numPr>
          <w:ilvl w:val="0"/>
          <w:numId w:val="57"/>
        </w:numPr>
        <w:autoSpaceDE w:val="0"/>
        <w:autoSpaceDN w:val="0"/>
        <w:adjustRightInd w:val="0"/>
        <w:spacing w:before="240" w:after="240"/>
      </w:pPr>
      <w:r w:rsidRPr="00DC46CE">
        <w:t xml:space="preserve">The appeal may </w:t>
      </w:r>
      <w:r w:rsidR="005B6CA4">
        <w:t xml:space="preserve">only </w:t>
      </w:r>
      <w:r w:rsidRPr="00DC46CE">
        <w:t xml:space="preserve">be made on the grounds that </w:t>
      </w:r>
      <w:r w:rsidR="00F8380D">
        <w:t>TWC’</w:t>
      </w:r>
      <w:r w:rsidRPr="00DC46CE">
        <w:t xml:space="preserve">s determination is inconsistent with </w:t>
      </w:r>
      <w:r w:rsidR="005B6CA4">
        <w:t xml:space="preserve">the </w:t>
      </w:r>
      <w:r w:rsidRPr="00DC46CE">
        <w:t>proportionate share requirements in WIOA regulations</w:t>
      </w:r>
      <w:r w:rsidR="00F8380D">
        <w:t xml:space="preserve"> described in</w:t>
      </w:r>
      <w:r w:rsidRPr="00DC46CE">
        <w:t xml:space="preserve"> 20 CFR §678.735(a), the cost contribution limitations in §678.735(b), or the cost contribution caps in §678.738.</w:t>
      </w:r>
    </w:p>
    <w:p w14:paraId="2B3B05A3" w14:textId="6959E192" w:rsidR="00712560" w:rsidRDefault="00DC46CE" w:rsidP="002A085B">
      <w:pPr>
        <w:pStyle w:val="ListParagraph"/>
        <w:numPr>
          <w:ilvl w:val="0"/>
          <w:numId w:val="72"/>
        </w:numPr>
        <w:autoSpaceDE w:val="0"/>
        <w:autoSpaceDN w:val="0"/>
        <w:adjustRightInd w:val="0"/>
        <w:spacing w:before="240" w:after="240"/>
        <w:ind w:left="360"/>
      </w:pPr>
      <w:r w:rsidRPr="00DC46CE">
        <w:t xml:space="preserve">TWIC will consider and rule on the appeal in writing </w:t>
      </w:r>
      <w:r w:rsidR="00BC2008">
        <w:t xml:space="preserve">no </w:t>
      </w:r>
      <w:r w:rsidRPr="00DC46CE">
        <w:t xml:space="preserve">later than </w:t>
      </w:r>
      <w:r w:rsidR="00991FCD" w:rsidRPr="00AD1C33">
        <w:t>September 30</w:t>
      </w:r>
      <w:r w:rsidRPr="00DC46CE">
        <w:t>, as applicable.</w:t>
      </w:r>
    </w:p>
    <w:p w14:paraId="382F8511" w14:textId="77777777" w:rsidR="00712560" w:rsidRDefault="00712560">
      <w:r>
        <w:br w:type="page"/>
      </w:r>
    </w:p>
    <w:p w14:paraId="35B42F19" w14:textId="117AA293" w:rsidR="000960C9" w:rsidRPr="002B6CC7" w:rsidRDefault="008F7B6C" w:rsidP="002B6CC7">
      <w:pPr>
        <w:pStyle w:val="Heading1"/>
        <w:spacing w:after="240"/>
        <w:rPr>
          <w:color w:val="auto"/>
        </w:rPr>
      </w:pPr>
      <w:bookmarkStart w:id="930" w:name="_APPENDIX_G:_ONE-STOP"/>
      <w:bookmarkStart w:id="931" w:name="_Toc487209072"/>
      <w:bookmarkStart w:id="932" w:name="_Toc484071381"/>
      <w:bookmarkStart w:id="933" w:name="_Toc24618783"/>
      <w:bookmarkStart w:id="934" w:name="AppendixVII"/>
      <w:bookmarkEnd w:id="930"/>
      <w:r>
        <w:rPr>
          <w:color w:val="auto"/>
        </w:rPr>
        <w:lastRenderedPageBreak/>
        <w:t>APPENDIX G</w:t>
      </w:r>
      <w:r w:rsidR="000960C9" w:rsidRPr="002B6CC7">
        <w:rPr>
          <w:color w:val="auto"/>
        </w:rPr>
        <w:t xml:space="preserve">: ONE-STOP CERTIFICATION </w:t>
      </w:r>
      <w:r w:rsidR="00303669" w:rsidRPr="00F24FEE">
        <w:rPr>
          <w:color w:val="auto"/>
        </w:rPr>
        <w:t>FORM</w:t>
      </w:r>
      <w:bookmarkEnd w:id="931"/>
      <w:bookmarkEnd w:id="932"/>
      <w:bookmarkEnd w:id="933"/>
      <w:r w:rsidR="000960C9" w:rsidRPr="002B6CC7">
        <w:rPr>
          <w:color w:val="auto"/>
        </w:rPr>
        <w:t xml:space="preserve"> </w:t>
      </w:r>
      <w:bookmarkEnd w:id="934"/>
    </w:p>
    <w:p w14:paraId="267B53C8" w14:textId="77777777" w:rsidR="008B1981" w:rsidRPr="008B1981" w:rsidRDefault="008B1981" w:rsidP="00707A61">
      <w:pPr>
        <w:spacing w:line="276" w:lineRule="auto"/>
        <w:jc w:val="center"/>
        <w:rPr>
          <w:rFonts w:asciiTheme="minorHAnsi" w:eastAsiaTheme="minorHAnsi" w:hAnsiTheme="minorHAnsi" w:cstheme="minorBidi"/>
          <w:sz w:val="22"/>
          <w:szCs w:val="22"/>
        </w:rPr>
      </w:pPr>
      <w:r>
        <w:rPr>
          <w:noProof/>
        </w:rPr>
        <w:drawing>
          <wp:inline distT="0" distB="0" distL="0" distR="0" wp14:anchorId="0D24090A" wp14:editId="75A74E14">
            <wp:extent cx="1781175" cy="523875"/>
            <wp:effectExtent l="0" t="0" r="9525" b="9525"/>
            <wp:docPr id="1" name="Picture 1" descr="Texas Workforce Solutions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2">
                      <a:extLst>
                        <a:ext uri="{28A0092B-C50C-407E-A947-70E740481C1C}">
                          <a14:useLocalDpi xmlns:a14="http://schemas.microsoft.com/office/drawing/2010/main" val="0"/>
                        </a:ext>
                      </a:extLst>
                    </a:blip>
                    <a:stretch>
                      <a:fillRect/>
                    </a:stretch>
                  </pic:blipFill>
                  <pic:spPr>
                    <a:xfrm>
                      <a:off x="0" y="0"/>
                      <a:ext cx="1781175" cy="523875"/>
                    </a:xfrm>
                    <a:prstGeom prst="rect">
                      <a:avLst/>
                    </a:prstGeom>
                  </pic:spPr>
                </pic:pic>
              </a:graphicData>
            </a:graphic>
          </wp:inline>
        </w:drawing>
      </w:r>
    </w:p>
    <w:p w14:paraId="730949C8" w14:textId="77777777" w:rsidR="002A0746" w:rsidRPr="000741F5" w:rsidRDefault="002A0746" w:rsidP="002A0746">
      <w:pPr>
        <w:spacing w:before="360" w:after="360"/>
        <w:jc w:val="center"/>
        <w:rPr>
          <w:b/>
          <w:sz w:val="36"/>
          <w:szCs w:val="36"/>
        </w:rPr>
      </w:pPr>
      <w:r w:rsidRPr="000741F5">
        <w:rPr>
          <w:b/>
          <w:sz w:val="36"/>
          <w:szCs w:val="36"/>
        </w:rPr>
        <w:t>Workforce Solutions Office: One-Stop Certification</w:t>
      </w:r>
    </w:p>
    <w:p w14:paraId="46606B20" w14:textId="77777777" w:rsidR="002A0746" w:rsidRPr="000741F5" w:rsidRDefault="002A0746" w:rsidP="002A0746">
      <w:pPr>
        <w:spacing w:after="120" w:line="276" w:lineRule="auto"/>
        <w:rPr>
          <w:rFonts w:eastAsiaTheme="minorHAnsi"/>
        </w:rPr>
      </w:pPr>
      <w:r w:rsidRPr="000741F5">
        <w:rPr>
          <w:rFonts w:eastAsiaTheme="minorHAnsi"/>
        </w:rPr>
        <w:t xml:space="preserve">Local Workforce Development Area: </w:t>
      </w:r>
      <w:r>
        <w:rPr>
          <w:rFonts w:eastAsiaTheme="minorHAnsi"/>
        </w:rPr>
        <w:fldChar w:fldCharType="begin">
          <w:ffData>
            <w:name w:val="Text1"/>
            <w:enabled/>
            <w:calcOnExit w:val="0"/>
            <w:statusText w:type="text" w:val="Enter Board Area Name"/>
            <w:textInput/>
          </w:ffData>
        </w:fldChar>
      </w:r>
      <w:bookmarkStart w:id="935" w:name="Text1"/>
      <w:r>
        <w:rPr>
          <w:rFonts w:eastAsiaTheme="minorHAnsi"/>
        </w:rPr>
        <w:instrText xml:space="preserve"> FORMTEXT </w:instrText>
      </w:r>
      <w:r>
        <w:rPr>
          <w:rFonts w:eastAsiaTheme="minorHAnsi"/>
        </w:rPr>
      </w:r>
      <w:r>
        <w:rPr>
          <w:rFonts w:eastAsiaTheme="minorHAnsi"/>
        </w:rPr>
        <w:fldChar w:fldCharType="separate"/>
      </w:r>
      <w:r>
        <w:rPr>
          <w:rFonts w:eastAsiaTheme="minorHAnsi"/>
          <w:noProof/>
        </w:rPr>
        <w:t> </w:t>
      </w:r>
      <w:r>
        <w:rPr>
          <w:rFonts w:eastAsiaTheme="minorHAnsi"/>
          <w:noProof/>
        </w:rPr>
        <w:t> </w:t>
      </w:r>
      <w:r>
        <w:rPr>
          <w:rFonts w:eastAsiaTheme="minorHAnsi"/>
          <w:noProof/>
        </w:rPr>
        <w:t> </w:t>
      </w:r>
      <w:r>
        <w:rPr>
          <w:rFonts w:eastAsiaTheme="minorHAnsi"/>
          <w:noProof/>
        </w:rPr>
        <w:t> </w:t>
      </w:r>
      <w:r>
        <w:rPr>
          <w:rFonts w:eastAsiaTheme="minorHAnsi"/>
          <w:noProof/>
        </w:rPr>
        <w:t> </w:t>
      </w:r>
      <w:r>
        <w:rPr>
          <w:rFonts w:eastAsiaTheme="minorHAnsi"/>
        </w:rPr>
        <w:fldChar w:fldCharType="end"/>
      </w:r>
      <w:bookmarkEnd w:id="935"/>
    </w:p>
    <w:p w14:paraId="7BFA92FF" w14:textId="77777777" w:rsidR="002A0746" w:rsidRPr="000741F5" w:rsidRDefault="002A0746" w:rsidP="002A0746">
      <w:pPr>
        <w:spacing w:after="120" w:line="276" w:lineRule="auto"/>
        <w:rPr>
          <w:rFonts w:eastAsiaTheme="minorHAnsi"/>
        </w:rPr>
      </w:pPr>
      <w:r w:rsidRPr="000741F5">
        <w:rPr>
          <w:rFonts w:eastAsiaTheme="minorHAnsi"/>
        </w:rPr>
        <w:t xml:space="preserve">Office Name and Address: </w:t>
      </w:r>
      <w:r>
        <w:rPr>
          <w:rFonts w:eastAsiaTheme="minorHAnsi"/>
        </w:rPr>
        <w:fldChar w:fldCharType="begin">
          <w:ffData>
            <w:name w:val="Text2"/>
            <w:enabled/>
            <w:calcOnExit w:val="0"/>
            <w:statusText w:type="text" w:val="Enter Office Name nad Address"/>
            <w:textInput/>
          </w:ffData>
        </w:fldChar>
      </w:r>
      <w:bookmarkStart w:id="936" w:name="Text2"/>
      <w:r>
        <w:rPr>
          <w:rFonts w:eastAsiaTheme="minorHAnsi"/>
        </w:rPr>
        <w:instrText xml:space="preserve"> FORMTEXT </w:instrText>
      </w:r>
      <w:r>
        <w:rPr>
          <w:rFonts w:eastAsiaTheme="minorHAnsi"/>
        </w:rPr>
      </w:r>
      <w:r>
        <w:rPr>
          <w:rFonts w:eastAsiaTheme="minorHAnsi"/>
        </w:rPr>
        <w:fldChar w:fldCharType="separate"/>
      </w:r>
      <w:r>
        <w:rPr>
          <w:rFonts w:eastAsiaTheme="minorHAnsi"/>
          <w:noProof/>
        </w:rPr>
        <w:t> </w:t>
      </w:r>
      <w:r>
        <w:rPr>
          <w:rFonts w:eastAsiaTheme="minorHAnsi"/>
          <w:noProof/>
        </w:rPr>
        <w:t> </w:t>
      </w:r>
      <w:r>
        <w:rPr>
          <w:rFonts w:eastAsiaTheme="minorHAnsi"/>
          <w:noProof/>
        </w:rPr>
        <w:t> </w:t>
      </w:r>
      <w:r>
        <w:rPr>
          <w:rFonts w:eastAsiaTheme="minorHAnsi"/>
          <w:noProof/>
        </w:rPr>
        <w:t> </w:t>
      </w:r>
      <w:r>
        <w:rPr>
          <w:rFonts w:eastAsiaTheme="minorHAnsi"/>
          <w:noProof/>
        </w:rPr>
        <w:t> </w:t>
      </w:r>
      <w:r>
        <w:rPr>
          <w:rFonts w:eastAsiaTheme="minorHAnsi"/>
        </w:rPr>
        <w:fldChar w:fldCharType="end"/>
      </w:r>
      <w:bookmarkEnd w:id="936"/>
    </w:p>
    <w:p w14:paraId="56E641D0" w14:textId="77777777" w:rsidR="002A0746" w:rsidRPr="000741F5" w:rsidRDefault="002A0746" w:rsidP="002A0746">
      <w:pPr>
        <w:spacing w:after="120" w:line="276" w:lineRule="auto"/>
        <w:rPr>
          <w:rFonts w:eastAsiaTheme="minorHAnsi"/>
        </w:rPr>
      </w:pPr>
      <w:r w:rsidRPr="000741F5">
        <w:rPr>
          <w:rFonts w:eastAsiaTheme="minorHAnsi"/>
        </w:rPr>
        <w:t xml:space="preserve">Office Days and Hours of Operation: </w:t>
      </w:r>
      <w:r>
        <w:rPr>
          <w:rFonts w:eastAsiaTheme="minorHAnsi"/>
        </w:rPr>
        <w:fldChar w:fldCharType="begin">
          <w:ffData>
            <w:name w:val="Text3"/>
            <w:enabled/>
            <w:calcOnExit w:val="0"/>
            <w:statusText w:type="text" w:val="Enter Office Days and Hours of Operation"/>
            <w:textInput/>
          </w:ffData>
        </w:fldChar>
      </w:r>
      <w:bookmarkStart w:id="937" w:name="Text3"/>
      <w:r>
        <w:rPr>
          <w:rFonts w:eastAsiaTheme="minorHAnsi"/>
        </w:rPr>
        <w:instrText xml:space="preserve"> FORMTEXT </w:instrText>
      </w:r>
      <w:r>
        <w:rPr>
          <w:rFonts w:eastAsiaTheme="minorHAnsi"/>
        </w:rPr>
      </w:r>
      <w:r>
        <w:rPr>
          <w:rFonts w:eastAsiaTheme="minorHAnsi"/>
        </w:rPr>
        <w:fldChar w:fldCharType="separate"/>
      </w:r>
      <w:r>
        <w:rPr>
          <w:rFonts w:eastAsiaTheme="minorHAnsi"/>
          <w:noProof/>
        </w:rPr>
        <w:t> </w:t>
      </w:r>
      <w:r>
        <w:rPr>
          <w:rFonts w:eastAsiaTheme="minorHAnsi"/>
          <w:noProof/>
        </w:rPr>
        <w:t> </w:t>
      </w:r>
      <w:r>
        <w:rPr>
          <w:rFonts w:eastAsiaTheme="minorHAnsi"/>
          <w:noProof/>
        </w:rPr>
        <w:t> </w:t>
      </w:r>
      <w:r>
        <w:rPr>
          <w:rFonts w:eastAsiaTheme="minorHAnsi"/>
          <w:noProof/>
        </w:rPr>
        <w:t> </w:t>
      </w:r>
      <w:r>
        <w:rPr>
          <w:rFonts w:eastAsiaTheme="minorHAnsi"/>
          <w:noProof/>
        </w:rPr>
        <w:t> </w:t>
      </w:r>
      <w:r>
        <w:rPr>
          <w:rFonts w:eastAsiaTheme="minorHAnsi"/>
        </w:rPr>
        <w:fldChar w:fldCharType="end"/>
      </w:r>
      <w:bookmarkEnd w:id="937"/>
    </w:p>
    <w:p w14:paraId="5A77A818" w14:textId="77777777" w:rsidR="002A0746" w:rsidRPr="000741F5" w:rsidRDefault="002A0746" w:rsidP="002A0746">
      <w:pPr>
        <w:tabs>
          <w:tab w:val="left" w:pos="5760"/>
        </w:tabs>
        <w:spacing w:after="120" w:line="276" w:lineRule="auto"/>
        <w:rPr>
          <w:rFonts w:eastAsiaTheme="minorHAnsi"/>
        </w:rPr>
      </w:pPr>
      <w:r w:rsidRPr="000741F5">
        <w:rPr>
          <w:rFonts w:eastAsiaTheme="minorHAnsi"/>
        </w:rPr>
        <w:t xml:space="preserve">Date Office Opened: </w:t>
      </w:r>
      <w:r>
        <w:rPr>
          <w:rFonts w:eastAsiaTheme="minorHAnsi"/>
        </w:rPr>
        <w:fldChar w:fldCharType="begin">
          <w:ffData>
            <w:name w:val="Text4"/>
            <w:enabled/>
            <w:calcOnExit w:val="0"/>
            <w:statusText w:type="text" w:val="Enter Date Office Opened"/>
            <w:textInput/>
          </w:ffData>
        </w:fldChar>
      </w:r>
      <w:bookmarkStart w:id="938" w:name="Text4"/>
      <w:r>
        <w:rPr>
          <w:rFonts w:eastAsiaTheme="minorHAnsi"/>
        </w:rPr>
        <w:instrText xml:space="preserve"> FORMTEXT </w:instrText>
      </w:r>
      <w:r>
        <w:rPr>
          <w:rFonts w:eastAsiaTheme="minorHAnsi"/>
        </w:rPr>
      </w:r>
      <w:r>
        <w:rPr>
          <w:rFonts w:eastAsiaTheme="minorHAnsi"/>
        </w:rPr>
        <w:fldChar w:fldCharType="separate"/>
      </w:r>
      <w:r>
        <w:rPr>
          <w:rFonts w:eastAsiaTheme="minorHAnsi"/>
          <w:noProof/>
        </w:rPr>
        <w:t> </w:t>
      </w:r>
      <w:r>
        <w:rPr>
          <w:rFonts w:eastAsiaTheme="minorHAnsi"/>
          <w:noProof/>
        </w:rPr>
        <w:t> </w:t>
      </w:r>
      <w:r>
        <w:rPr>
          <w:rFonts w:eastAsiaTheme="minorHAnsi"/>
          <w:noProof/>
        </w:rPr>
        <w:t> </w:t>
      </w:r>
      <w:r>
        <w:rPr>
          <w:rFonts w:eastAsiaTheme="minorHAnsi"/>
          <w:noProof/>
        </w:rPr>
        <w:t> </w:t>
      </w:r>
      <w:r>
        <w:rPr>
          <w:rFonts w:eastAsiaTheme="minorHAnsi"/>
          <w:noProof/>
        </w:rPr>
        <w:t> </w:t>
      </w:r>
      <w:r>
        <w:rPr>
          <w:rFonts w:eastAsiaTheme="minorHAnsi"/>
        </w:rPr>
        <w:fldChar w:fldCharType="end"/>
      </w:r>
      <w:bookmarkEnd w:id="938"/>
      <w:r>
        <w:rPr>
          <w:rFonts w:eastAsiaTheme="minorHAnsi"/>
        </w:rPr>
        <w:t xml:space="preserve"> </w:t>
      </w:r>
      <w:r>
        <w:rPr>
          <w:rFonts w:eastAsiaTheme="minorHAnsi"/>
        </w:rPr>
        <w:tab/>
      </w:r>
      <w:r w:rsidRPr="000741F5">
        <w:rPr>
          <w:rFonts w:eastAsiaTheme="minorHAnsi"/>
        </w:rPr>
        <w:t xml:space="preserve">Cost Center #: </w:t>
      </w:r>
      <w:r>
        <w:rPr>
          <w:rFonts w:eastAsiaTheme="minorHAnsi"/>
        </w:rPr>
        <w:fldChar w:fldCharType="begin">
          <w:ffData>
            <w:name w:val="Text5"/>
            <w:enabled/>
            <w:calcOnExit w:val="0"/>
            <w:statusText w:type="text" w:val="Enter Cost Center Number"/>
            <w:textInput/>
          </w:ffData>
        </w:fldChar>
      </w:r>
      <w:bookmarkStart w:id="939" w:name="Text5"/>
      <w:r>
        <w:rPr>
          <w:rFonts w:eastAsiaTheme="minorHAnsi"/>
        </w:rPr>
        <w:instrText xml:space="preserve"> FORMTEXT </w:instrText>
      </w:r>
      <w:r>
        <w:rPr>
          <w:rFonts w:eastAsiaTheme="minorHAnsi"/>
        </w:rPr>
      </w:r>
      <w:r>
        <w:rPr>
          <w:rFonts w:eastAsiaTheme="minorHAnsi"/>
        </w:rPr>
        <w:fldChar w:fldCharType="separate"/>
      </w:r>
      <w:r>
        <w:rPr>
          <w:rFonts w:eastAsiaTheme="minorHAnsi"/>
          <w:noProof/>
        </w:rPr>
        <w:t> </w:t>
      </w:r>
      <w:r>
        <w:rPr>
          <w:rFonts w:eastAsiaTheme="minorHAnsi"/>
          <w:noProof/>
        </w:rPr>
        <w:t> </w:t>
      </w:r>
      <w:r>
        <w:rPr>
          <w:rFonts w:eastAsiaTheme="minorHAnsi"/>
          <w:noProof/>
        </w:rPr>
        <w:t> </w:t>
      </w:r>
      <w:r>
        <w:rPr>
          <w:rFonts w:eastAsiaTheme="minorHAnsi"/>
          <w:noProof/>
        </w:rPr>
        <w:t> </w:t>
      </w:r>
      <w:r>
        <w:rPr>
          <w:rFonts w:eastAsiaTheme="minorHAnsi"/>
          <w:noProof/>
        </w:rPr>
        <w:t> </w:t>
      </w:r>
      <w:r>
        <w:rPr>
          <w:rFonts w:eastAsiaTheme="minorHAnsi"/>
        </w:rPr>
        <w:fldChar w:fldCharType="end"/>
      </w:r>
      <w:bookmarkEnd w:id="939"/>
    </w:p>
    <w:p w14:paraId="3B789143" w14:textId="54A2CC0F" w:rsidR="002A0746" w:rsidRPr="000741F5" w:rsidRDefault="002A0746" w:rsidP="002A0746">
      <w:pPr>
        <w:tabs>
          <w:tab w:val="left" w:leader="hyphen" w:pos="360"/>
          <w:tab w:val="left" w:pos="8010"/>
          <w:tab w:val="left" w:pos="8820"/>
          <w:tab w:val="left" w:pos="8910"/>
        </w:tabs>
        <w:spacing w:before="240" w:after="120"/>
        <w:rPr>
          <w:rFonts w:eastAsiaTheme="minorHAnsi"/>
          <w:b/>
        </w:rPr>
      </w:pPr>
      <w:r>
        <w:rPr>
          <w:rFonts w:eastAsiaTheme="minorHAnsi"/>
          <w:b/>
        </w:rPr>
        <w:t>Choose O</w:t>
      </w:r>
      <w:r w:rsidRPr="000741F5">
        <w:rPr>
          <w:rFonts w:eastAsiaTheme="minorHAnsi"/>
          <w:b/>
        </w:rPr>
        <w:t>ne:</w:t>
      </w:r>
      <w:r w:rsidR="007C6FEF" w:rsidRPr="000741F5">
        <w:rPr>
          <w:rFonts w:eastAsiaTheme="minorHAnsi"/>
          <w:b/>
        </w:rPr>
        <w:t xml:space="preserve"> </w:t>
      </w:r>
    </w:p>
    <w:p w14:paraId="1B698A70" w14:textId="536EA629" w:rsidR="002A0746" w:rsidRPr="000741F5" w:rsidRDefault="002A0746" w:rsidP="002A0746">
      <w:pPr>
        <w:tabs>
          <w:tab w:val="left" w:leader="hyphen" w:pos="360"/>
          <w:tab w:val="left" w:pos="5760"/>
          <w:tab w:val="left" w:pos="8010"/>
          <w:tab w:val="left" w:pos="8820"/>
          <w:tab w:val="left" w:pos="8910"/>
        </w:tabs>
        <w:spacing w:after="360"/>
        <w:rPr>
          <w:color w:val="000000"/>
          <w:spacing w:val="6"/>
        </w:rPr>
      </w:pPr>
      <w:r w:rsidRPr="000741F5">
        <w:rPr>
          <w:rFonts w:eastAsiaTheme="minorHAnsi"/>
        </w:rPr>
        <w:t>Comprehensive Center</w:t>
      </w:r>
      <w:r w:rsidR="00C262F9">
        <w:rPr>
          <w:rFonts w:eastAsiaTheme="minorHAnsi"/>
        </w:rPr>
        <w:t>:</w:t>
      </w:r>
      <w:r w:rsidRPr="000741F5">
        <w:rPr>
          <w:rFonts w:eastAsiaTheme="minorHAnsi"/>
        </w:rPr>
        <w:t xml:space="preserve">  </w:t>
      </w:r>
      <w:r>
        <w:rPr>
          <w:rFonts w:eastAsiaTheme="minorHAnsi"/>
        </w:rPr>
        <w:fldChar w:fldCharType="begin">
          <w:ffData>
            <w:name w:val="Check1"/>
            <w:enabled/>
            <w:calcOnExit w:val="0"/>
            <w:statusText w:type="text" w:val="Check if the Center is a Comprehensive Center"/>
            <w:checkBox>
              <w:sizeAuto/>
              <w:default w:val="0"/>
              <w:checked w:val="0"/>
            </w:checkBox>
          </w:ffData>
        </w:fldChar>
      </w:r>
      <w:bookmarkStart w:id="940" w:name="Check1"/>
      <w:r>
        <w:rPr>
          <w:rFonts w:eastAsiaTheme="minorHAnsi"/>
        </w:rPr>
        <w:instrText xml:space="preserve"> FORMCHECKBOX </w:instrText>
      </w:r>
      <w:r w:rsidR="00BF5623">
        <w:rPr>
          <w:rFonts w:eastAsiaTheme="minorHAnsi"/>
        </w:rPr>
      </w:r>
      <w:r w:rsidR="00BF5623">
        <w:rPr>
          <w:rFonts w:eastAsiaTheme="minorHAnsi"/>
        </w:rPr>
        <w:fldChar w:fldCharType="separate"/>
      </w:r>
      <w:r>
        <w:rPr>
          <w:rFonts w:eastAsiaTheme="minorHAnsi"/>
        </w:rPr>
        <w:fldChar w:fldCharType="end"/>
      </w:r>
      <w:bookmarkEnd w:id="940"/>
      <w:r>
        <w:rPr>
          <w:color w:val="000000"/>
          <w:spacing w:val="6"/>
        </w:rPr>
        <w:t xml:space="preserve"> </w:t>
      </w:r>
      <w:r>
        <w:rPr>
          <w:color w:val="000000"/>
          <w:spacing w:val="6"/>
        </w:rPr>
        <w:tab/>
      </w:r>
      <w:r w:rsidRPr="000741F5">
        <w:rPr>
          <w:color w:val="000000"/>
          <w:spacing w:val="6"/>
        </w:rPr>
        <w:t>Affiliate Site</w:t>
      </w:r>
      <w:r w:rsidR="00C262F9">
        <w:rPr>
          <w:color w:val="000000"/>
          <w:spacing w:val="6"/>
        </w:rPr>
        <w:t>:</w:t>
      </w:r>
      <w:r w:rsidRPr="000741F5">
        <w:rPr>
          <w:color w:val="000000"/>
          <w:spacing w:val="6"/>
        </w:rPr>
        <w:t xml:space="preserve"> </w:t>
      </w:r>
      <w:r w:rsidRPr="000741F5">
        <w:rPr>
          <w:rFonts w:eastAsiaTheme="minorHAnsi"/>
        </w:rPr>
        <w:t xml:space="preserve"> </w:t>
      </w:r>
      <w:r>
        <w:rPr>
          <w:rFonts w:eastAsiaTheme="minorHAnsi"/>
        </w:rPr>
        <w:fldChar w:fldCharType="begin">
          <w:ffData>
            <w:name w:val="Check2"/>
            <w:enabled/>
            <w:calcOnExit w:val="0"/>
            <w:statusText w:type="text" w:val="Check if the Center is an Affiliate Site"/>
            <w:checkBox>
              <w:sizeAuto/>
              <w:default w:val="0"/>
              <w:checked w:val="0"/>
            </w:checkBox>
          </w:ffData>
        </w:fldChar>
      </w:r>
      <w:bookmarkStart w:id="941" w:name="Check2"/>
      <w:r>
        <w:rPr>
          <w:rFonts w:eastAsiaTheme="minorHAnsi"/>
        </w:rPr>
        <w:instrText xml:space="preserve"> FORMCHECKBOX </w:instrText>
      </w:r>
      <w:r w:rsidR="00BF5623">
        <w:rPr>
          <w:rFonts w:eastAsiaTheme="minorHAnsi"/>
        </w:rPr>
      </w:r>
      <w:r w:rsidR="00BF5623">
        <w:rPr>
          <w:rFonts w:eastAsiaTheme="minorHAnsi"/>
        </w:rPr>
        <w:fldChar w:fldCharType="separate"/>
      </w:r>
      <w:r>
        <w:rPr>
          <w:rFonts w:eastAsiaTheme="minorHAnsi"/>
        </w:rPr>
        <w:fldChar w:fldCharType="end"/>
      </w:r>
      <w:bookmarkEnd w:id="941"/>
    </w:p>
    <w:p w14:paraId="3AF0AF06" w14:textId="7C7E41CE" w:rsidR="002A0746" w:rsidRPr="000741F5" w:rsidRDefault="002A0746" w:rsidP="002A0746">
      <w:pPr>
        <w:tabs>
          <w:tab w:val="left" w:leader="hyphen" w:pos="360"/>
          <w:tab w:val="left" w:pos="8010"/>
          <w:tab w:val="left" w:pos="8820"/>
          <w:tab w:val="left" w:pos="8910"/>
        </w:tabs>
        <w:spacing w:after="120"/>
        <w:rPr>
          <w:color w:val="000000"/>
          <w:spacing w:val="6"/>
        </w:rPr>
      </w:pPr>
      <w:r w:rsidRPr="000741F5">
        <w:rPr>
          <w:b/>
          <w:color w:val="000000"/>
          <w:spacing w:val="6"/>
        </w:rPr>
        <w:t>Check all workforce partner programs that are physically colocated in the Workforce Solutions Office</w:t>
      </w:r>
      <w:r w:rsidRPr="000741F5">
        <w:rPr>
          <w:color w:val="000000"/>
          <w:spacing w:val="6"/>
        </w:rPr>
        <w:t>:</w:t>
      </w:r>
      <w:r w:rsidR="007C6FEF" w:rsidRPr="000741F5">
        <w:rPr>
          <w:color w:val="000000"/>
          <w:spacing w:val="6"/>
        </w:rPr>
        <w:t xml:space="preserve"> </w:t>
      </w:r>
    </w:p>
    <w:p w14:paraId="3E7745D5" w14:textId="70FDA297" w:rsidR="002A0746" w:rsidRDefault="002A0746" w:rsidP="002A0746">
      <w:pPr>
        <w:tabs>
          <w:tab w:val="left" w:leader="hyphen" w:pos="360"/>
          <w:tab w:val="left" w:pos="8010"/>
          <w:tab w:val="left" w:pos="8820"/>
          <w:tab w:val="left" w:pos="8910"/>
        </w:tabs>
        <w:spacing w:after="60"/>
        <w:rPr>
          <w:color w:val="000000"/>
          <w:spacing w:val="6"/>
        </w:rPr>
      </w:pPr>
      <w:r>
        <w:rPr>
          <w:color w:val="000000"/>
          <w:spacing w:val="6"/>
        </w:rPr>
        <w:fldChar w:fldCharType="begin">
          <w:ffData>
            <w:name w:val="Check3"/>
            <w:enabled/>
            <w:calcOnExit w:val="0"/>
            <w:statusText w:type="text" w:val="WIOA Adult"/>
            <w:checkBox>
              <w:sizeAuto/>
              <w:default w:val="0"/>
            </w:checkBox>
          </w:ffData>
        </w:fldChar>
      </w:r>
      <w:bookmarkStart w:id="942" w:name="Check3"/>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bookmarkEnd w:id="942"/>
      <w:r>
        <w:rPr>
          <w:color w:val="000000"/>
          <w:spacing w:val="6"/>
        </w:rPr>
        <w:t xml:space="preserve"> </w:t>
      </w:r>
      <w:r w:rsidRPr="000741F5">
        <w:rPr>
          <w:color w:val="000000"/>
          <w:spacing w:val="6"/>
        </w:rPr>
        <w:t xml:space="preserve">Workforce Innovation and Opportunity Act (WIOA) </w:t>
      </w:r>
      <w:r w:rsidR="00933BAD">
        <w:rPr>
          <w:color w:val="000000"/>
          <w:spacing w:val="6"/>
        </w:rPr>
        <w:t>a</w:t>
      </w:r>
      <w:r w:rsidRPr="000741F5">
        <w:rPr>
          <w:color w:val="000000"/>
          <w:spacing w:val="6"/>
        </w:rPr>
        <w:t xml:space="preserve">dult program </w:t>
      </w:r>
    </w:p>
    <w:p w14:paraId="00BECF41" w14:textId="3311C261" w:rsidR="002A0746" w:rsidRDefault="002A0746" w:rsidP="002A0746">
      <w:pPr>
        <w:tabs>
          <w:tab w:val="left" w:leader="hyphen" w:pos="360"/>
          <w:tab w:val="left" w:pos="8010"/>
          <w:tab w:val="left" w:pos="8820"/>
          <w:tab w:val="left" w:pos="8910"/>
        </w:tabs>
        <w:spacing w:after="60"/>
        <w:rPr>
          <w:color w:val="000000"/>
          <w:spacing w:val="6"/>
        </w:rPr>
      </w:pPr>
      <w:r>
        <w:rPr>
          <w:color w:val="000000"/>
          <w:spacing w:val="6"/>
        </w:rPr>
        <w:fldChar w:fldCharType="begin">
          <w:ffData>
            <w:name w:val="Check4"/>
            <w:enabled/>
            <w:calcOnExit w:val="0"/>
            <w:statusText w:type="text" w:val="WIOA Dislocated Worker"/>
            <w:checkBox>
              <w:sizeAuto/>
              <w:default w:val="0"/>
            </w:checkBox>
          </w:ffData>
        </w:fldChar>
      </w:r>
      <w:bookmarkStart w:id="943" w:name="Check4"/>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bookmarkEnd w:id="943"/>
      <w:r>
        <w:rPr>
          <w:color w:val="000000"/>
          <w:spacing w:val="6"/>
        </w:rPr>
        <w:t xml:space="preserve"> </w:t>
      </w:r>
      <w:r w:rsidRPr="000741F5">
        <w:rPr>
          <w:color w:val="000000"/>
          <w:spacing w:val="6"/>
        </w:rPr>
        <w:t xml:space="preserve">WIOA </w:t>
      </w:r>
      <w:r w:rsidR="00933BAD">
        <w:rPr>
          <w:color w:val="000000"/>
          <w:spacing w:val="6"/>
        </w:rPr>
        <w:t>d</w:t>
      </w:r>
      <w:r w:rsidRPr="000741F5">
        <w:rPr>
          <w:color w:val="000000"/>
          <w:spacing w:val="6"/>
        </w:rPr>
        <w:t xml:space="preserve">islocated </w:t>
      </w:r>
      <w:r w:rsidR="00933BAD">
        <w:rPr>
          <w:color w:val="000000"/>
          <w:spacing w:val="6"/>
        </w:rPr>
        <w:t>w</w:t>
      </w:r>
      <w:r w:rsidRPr="000741F5">
        <w:rPr>
          <w:color w:val="000000"/>
          <w:spacing w:val="6"/>
        </w:rPr>
        <w:t xml:space="preserve">orker program </w:t>
      </w:r>
    </w:p>
    <w:p w14:paraId="3321A00B" w14:textId="05271455" w:rsidR="002A0746" w:rsidRDefault="002A0746" w:rsidP="002A0746">
      <w:pPr>
        <w:tabs>
          <w:tab w:val="left" w:leader="hyphen" w:pos="360"/>
          <w:tab w:val="left" w:pos="8010"/>
          <w:tab w:val="left" w:pos="8820"/>
          <w:tab w:val="left" w:pos="8910"/>
        </w:tabs>
        <w:spacing w:after="60"/>
        <w:rPr>
          <w:color w:val="000000"/>
          <w:spacing w:val="6"/>
        </w:rPr>
      </w:pPr>
      <w:r>
        <w:rPr>
          <w:color w:val="000000"/>
          <w:spacing w:val="6"/>
        </w:rPr>
        <w:fldChar w:fldCharType="begin">
          <w:ffData>
            <w:name w:val="Check4"/>
            <w:enabled/>
            <w:calcOnExit w:val="0"/>
            <w:statusText w:type="text" w:val="WIOA Dislocated Worker"/>
            <w:checkBox>
              <w:sizeAuto/>
              <w:default w:val="0"/>
            </w:checkBox>
          </w:ffData>
        </w:fldChar>
      </w:r>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r w:rsidR="00F212AF">
        <w:rPr>
          <w:color w:val="000000"/>
          <w:spacing w:val="6"/>
        </w:rPr>
        <w:t xml:space="preserve"> </w:t>
      </w:r>
      <w:r w:rsidRPr="000741F5">
        <w:rPr>
          <w:color w:val="000000"/>
          <w:spacing w:val="6"/>
        </w:rPr>
        <w:t xml:space="preserve">WIOA </w:t>
      </w:r>
      <w:r w:rsidR="00933BAD">
        <w:rPr>
          <w:color w:val="000000"/>
          <w:spacing w:val="6"/>
        </w:rPr>
        <w:t>y</w:t>
      </w:r>
      <w:r w:rsidRPr="000741F5">
        <w:rPr>
          <w:color w:val="000000"/>
          <w:spacing w:val="6"/>
        </w:rPr>
        <w:t xml:space="preserve">outh program </w:t>
      </w:r>
    </w:p>
    <w:p w14:paraId="2C059F03" w14:textId="77777777" w:rsidR="002A0746" w:rsidRDefault="002A0746" w:rsidP="002A0746">
      <w:pPr>
        <w:tabs>
          <w:tab w:val="left" w:leader="hyphen" w:pos="360"/>
          <w:tab w:val="left" w:pos="8010"/>
          <w:tab w:val="left" w:pos="8820"/>
          <w:tab w:val="left" w:pos="8910"/>
        </w:tabs>
        <w:spacing w:after="60"/>
        <w:rPr>
          <w:color w:val="000000"/>
          <w:spacing w:val="6"/>
        </w:rPr>
      </w:pPr>
      <w:r>
        <w:rPr>
          <w:color w:val="000000"/>
          <w:spacing w:val="6"/>
        </w:rPr>
        <w:fldChar w:fldCharType="begin">
          <w:ffData>
            <w:name w:val="Check5"/>
            <w:enabled/>
            <w:calcOnExit w:val="0"/>
            <w:statusText w:type="text" w:val="WIOA Youth"/>
            <w:checkBox>
              <w:sizeAuto/>
              <w:default w:val="0"/>
            </w:checkBox>
          </w:ffData>
        </w:fldChar>
      </w:r>
      <w:bookmarkStart w:id="944" w:name="Check5"/>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bookmarkEnd w:id="944"/>
      <w:r>
        <w:rPr>
          <w:color w:val="000000"/>
          <w:spacing w:val="6"/>
        </w:rPr>
        <w:t xml:space="preserve"> </w:t>
      </w:r>
      <w:r w:rsidRPr="000741F5">
        <w:rPr>
          <w:color w:val="000000"/>
          <w:spacing w:val="6"/>
        </w:rPr>
        <w:t>Wagner-Peyser Employment Service program</w:t>
      </w:r>
    </w:p>
    <w:p w14:paraId="6EB21356" w14:textId="77777777" w:rsidR="002A0746" w:rsidRDefault="002A0746" w:rsidP="002A0746">
      <w:pPr>
        <w:tabs>
          <w:tab w:val="left" w:leader="hyphen" w:pos="360"/>
          <w:tab w:val="left" w:pos="8010"/>
          <w:tab w:val="left" w:pos="8820"/>
          <w:tab w:val="left" w:pos="8910"/>
        </w:tabs>
        <w:spacing w:after="60"/>
        <w:rPr>
          <w:color w:val="000000"/>
          <w:spacing w:val="6"/>
        </w:rPr>
      </w:pPr>
      <w:r>
        <w:rPr>
          <w:color w:val="000000"/>
          <w:spacing w:val="6"/>
        </w:rPr>
        <w:fldChar w:fldCharType="begin">
          <w:ffData>
            <w:name w:val="Check6"/>
            <w:enabled/>
            <w:calcOnExit w:val="0"/>
            <w:statusText w:type="text" w:val="Wagner-Peyser Employment Services"/>
            <w:checkBox>
              <w:sizeAuto/>
              <w:default w:val="0"/>
            </w:checkBox>
          </w:ffData>
        </w:fldChar>
      </w:r>
      <w:bookmarkStart w:id="945" w:name="Check6"/>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bookmarkEnd w:id="945"/>
      <w:r>
        <w:rPr>
          <w:color w:val="000000"/>
          <w:spacing w:val="6"/>
        </w:rPr>
        <w:t xml:space="preserve"> </w:t>
      </w:r>
      <w:r w:rsidRPr="000741F5">
        <w:rPr>
          <w:color w:val="000000"/>
          <w:spacing w:val="6"/>
        </w:rPr>
        <w:t xml:space="preserve">Adult Education and Literacy program </w:t>
      </w:r>
    </w:p>
    <w:p w14:paraId="409CB940" w14:textId="77777777" w:rsidR="002A0746" w:rsidRDefault="002A0746" w:rsidP="002A0746">
      <w:pPr>
        <w:tabs>
          <w:tab w:val="left" w:leader="hyphen" w:pos="360"/>
          <w:tab w:val="left" w:pos="8010"/>
          <w:tab w:val="left" w:pos="8820"/>
          <w:tab w:val="left" w:pos="8910"/>
        </w:tabs>
        <w:spacing w:after="60"/>
        <w:rPr>
          <w:color w:val="000000"/>
          <w:spacing w:val="6"/>
        </w:rPr>
      </w:pPr>
      <w:r>
        <w:rPr>
          <w:color w:val="000000"/>
          <w:spacing w:val="6"/>
        </w:rPr>
        <w:fldChar w:fldCharType="begin">
          <w:ffData>
            <w:name w:val="Check7"/>
            <w:enabled/>
            <w:calcOnExit w:val="0"/>
            <w:statusText w:type="text" w:val="Adult Eduication And Literacy"/>
            <w:checkBox>
              <w:sizeAuto/>
              <w:default w:val="0"/>
            </w:checkBox>
          </w:ffData>
        </w:fldChar>
      </w:r>
      <w:bookmarkStart w:id="946" w:name="Check7"/>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bookmarkEnd w:id="946"/>
      <w:r>
        <w:rPr>
          <w:color w:val="000000"/>
          <w:spacing w:val="6"/>
        </w:rPr>
        <w:t xml:space="preserve"> </w:t>
      </w:r>
      <w:r w:rsidRPr="000741F5">
        <w:rPr>
          <w:color w:val="000000"/>
          <w:spacing w:val="6"/>
        </w:rPr>
        <w:t>Vocational Rehabilitation program</w:t>
      </w:r>
    </w:p>
    <w:p w14:paraId="577B96CD" w14:textId="77777777" w:rsidR="002A0746" w:rsidRDefault="002A0746" w:rsidP="002A0746">
      <w:pPr>
        <w:tabs>
          <w:tab w:val="left" w:leader="hyphen" w:pos="360"/>
          <w:tab w:val="left" w:pos="8010"/>
          <w:tab w:val="left" w:pos="8820"/>
          <w:tab w:val="left" w:pos="8910"/>
        </w:tabs>
        <w:spacing w:after="60"/>
        <w:rPr>
          <w:color w:val="000000"/>
          <w:spacing w:val="6"/>
        </w:rPr>
      </w:pPr>
      <w:r>
        <w:rPr>
          <w:color w:val="000000"/>
          <w:spacing w:val="6"/>
        </w:rPr>
        <w:fldChar w:fldCharType="begin">
          <w:ffData>
            <w:name w:val="Check8"/>
            <w:enabled/>
            <w:calcOnExit w:val="0"/>
            <w:statusText w:type="text" w:val="Vocational Rehabilitation"/>
            <w:checkBox>
              <w:sizeAuto/>
              <w:default w:val="0"/>
            </w:checkBox>
          </w:ffData>
        </w:fldChar>
      </w:r>
      <w:bookmarkStart w:id="947" w:name="Check8"/>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bookmarkEnd w:id="947"/>
      <w:r>
        <w:rPr>
          <w:color w:val="000000"/>
          <w:spacing w:val="6"/>
        </w:rPr>
        <w:t xml:space="preserve"> </w:t>
      </w:r>
      <w:r w:rsidRPr="000741F5">
        <w:rPr>
          <w:color w:val="000000"/>
          <w:spacing w:val="6"/>
        </w:rPr>
        <w:t xml:space="preserve">Unemployment Insurance program </w:t>
      </w:r>
    </w:p>
    <w:p w14:paraId="3B552C69" w14:textId="77777777" w:rsidR="002A0746" w:rsidRDefault="002A0746" w:rsidP="002A0746">
      <w:pPr>
        <w:tabs>
          <w:tab w:val="left" w:leader="hyphen" w:pos="360"/>
          <w:tab w:val="left" w:pos="8010"/>
          <w:tab w:val="left" w:pos="8820"/>
          <w:tab w:val="left" w:pos="8910"/>
        </w:tabs>
        <w:spacing w:after="60"/>
        <w:rPr>
          <w:color w:val="000000"/>
          <w:spacing w:val="6"/>
        </w:rPr>
      </w:pPr>
      <w:r>
        <w:rPr>
          <w:color w:val="000000"/>
          <w:spacing w:val="6"/>
        </w:rPr>
        <w:fldChar w:fldCharType="begin">
          <w:ffData>
            <w:name w:val="Check9"/>
            <w:enabled/>
            <w:calcOnExit w:val="0"/>
            <w:statusText w:type="text" w:val="Unemeployment Insurance"/>
            <w:checkBox>
              <w:sizeAuto/>
              <w:default w:val="0"/>
            </w:checkBox>
          </w:ffData>
        </w:fldChar>
      </w:r>
      <w:bookmarkStart w:id="948" w:name="Check9"/>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bookmarkEnd w:id="948"/>
      <w:r>
        <w:rPr>
          <w:color w:val="000000"/>
          <w:spacing w:val="6"/>
        </w:rPr>
        <w:t xml:space="preserve"> </w:t>
      </w:r>
      <w:r w:rsidRPr="000741F5">
        <w:rPr>
          <w:color w:val="000000"/>
          <w:spacing w:val="6"/>
        </w:rPr>
        <w:t xml:space="preserve">Trade Adjustment Assistance (TAA) program </w:t>
      </w:r>
    </w:p>
    <w:p w14:paraId="4D958E3D" w14:textId="26EE98C7" w:rsidR="002A0746" w:rsidRDefault="002A0746" w:rsidP="002A0746">
      <w:pPr>
        <w:tabs>
          <w:tab w:val="left" w:leader="hyphen" w:pos="360"/>
          <w:tab w:val="left" w:pos="8010"/>
          <w:tab w:val="left" w:pos="8820"/>
          <w:tab w:val="left" w:pos="8910"/>
        </w:tabs>
        <w:spacing w:after="60"/>
        <w:ind w:left="360" w:hanging="360"/>
        <w:rPr>
          <w:color w:val="000000"/>
          <w:spacing w:val="6"/>
        </w:rPr>
      </w:pPr>
      <w:r>
        <w:rPr>
          <w:color w:val="000000"/>
          <w:spacing w:val="6"/>
        </w:rPr>
        <w:fldChar w:fldCharType="begin">
          <w:ffData>
            <w:name w:val="Check10"/>
            <w:enabled/>
            <w:calcOnExit w:val="0"/>
            <w:statusText w:type="text" w:val="Trade Adjustment Assistance"/>
            <w:checkBox>
              <w:sizeAuto/>
              <w:default w:val="0"/>
            </w:checkBox>
          </w:ffData>
        </w:fldChar>
      </w:r>
      <w:bookmarkStart w:id="949" w:name="Check10"/>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bookmarkEnd w:id="949"/>
      <w:r>
        <w:rPr>
          <w:color w:val="000000"/>
          <w:spacing w:val="6"/>
        </w:rPr>
        <w:t xml:space="preserve"> </w:t>
      </w:r>
      <w:r w:rsidRPr="000741F5">
        <w:rPr>
          <w:color w:val="000000"/>
          <w:spacing w:val="6"/>
        </w:rPr>
        <w:t>Choices</w:t>
      </w:r>
      <w:r w:rsidR="00A82A67">
        <w:rPr>
          <w:color w:val="000000"/>
          <w:spacing w:val="6"/>
        </w:rPr>
        <w:t xml:space="preserve"> program</w:t>
      </w:r>
      <w:r w:rsidRPr="000741F5">
        <w:rPr>
          <w:color w:val="000000"/>
          <w:spacing w:val="6"/>
        </w:rPr>
        <w:t xml:space="preserve">, Temporary Assistance for </w:t>
      </w:r>
      <w:r w:rsidR="005B57A1">
        <w:rPr>
          <w:color w:val="000000"/>
          <w:spacing w:val="6"/>
        </w:rPr>
        <w:t>N</w:t>
      </w:r>
      <w:r w:rsidRPr="000741F5">
        <w:rPr>
          <w:color w:val="000000"/>
          <w:spacing w:val="6"/>
        </w:rPr>
        <w:t xml:space="preserve">eedy Families (TANF) Employment and Training program </w:t>
      </w:r>
    </w:p>
    <w:p w14:paraId="7D7E88AE" w14:textId="77777777" w:rsidR="002A0746" w:rsidRDefault="002A0746" w:rsidP="002A0746">
      <w:pPr>
        <w:tabs>
          <w:tab w:val="left" w:leader="hyphen" w:pos="360"/>
          <w:tab w:val="left" w:pos="8010"/>
          <w:tab w:val="left" w:pos="8820"/>
          <w:tab w:val="left" w:pos="8910"/>
        </w:tabs>
        <w:spacing w:after="60"/>
        <w:ind w:left="360" w:hanging="360"/>
        <w:rPr>
          <w:color w:val="000000"/>
          <w:spacing w:val="6"/>
        </w:rPr>
      </w:pPr>
      <w:r>
        <w:rPr>
          <w:color w:val="000000"/>
          <w:spacing w:val="6"/>
        </w:rPr>
        <w:fldChar w:fldCharType="begin">
          <w:ffData>
            <w:name w:val="Check11"/>
            <w:enabled/>
            <w:calcOnExit w:val="0"/>
            <w:statusText w:type="text" w:val="Choices, Temporary Assistance for Needy Families"/>
            <w:checkBox>
              <w:sizeAuto/>
              <w:default w:val="0"/>
            </w:checkBox>
          </w:ffData>
        </w:fldChar>
      </w:r>
      <w:bookmarkStart w:id="950" w:name="Check11"/>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bookmarkEnd w:id="950"/>
      <w:r>
        <w:rPr>
          <w:color w:val="000000"/>
          <w:spacing w:val="6"/>
        </w:rPr>
        <w:t xml:space="preserve"> </w:t>
      </w:r>
      <w:r w:rsidRPr="000741F5">
        <w:rPr>
          <w:color w:val="000000"/>
          <w:spacing w:val="6"/>
        </w:rPr>
        <w:t xml:space="preserve">Supplemental Nutrition Assistance Program Employment and Training (SNAP E&amp;T) program </w:t>
      </w:r>
    </w:p>
    <w:p w14:paraId="7A4E8932" w14:textId="77777777" w:rsidR="002A0746" w:rsidRDefault="002A0746" w:rsidP="002A0746">
      <w:pPr>
        <w:tabs>
          <w:tab w:val="left" w:leader="hyphen" w:pos="360"/>
          <w:tab w:val="left" w:pos="8010"/>
          <w:tab w:val="left" w:pos="8820"/>
          <w:tab w:val="left" w:pos="8910"/>
        </w:tabs>
        <w:spacing w:after="60"/>
        <w:rPr>
          <w:color w:val="000000"/>
          <w:spacing w:val="6"/>
        </w:rPr>
      </w:pPr>
      <w:r>
        <w:rPr>
          <w:color w:val="000000"/>
          <w:spacing w:val="6"/>
        </w:rPr>
        <w:fldChar w:fldCharType="begin">
          <w:ffData>
            <w:name w:val="Check12"/>
            <w:enabled/>
            <w:calcOnExit w:val="0"/>
            <w:statusText w:type="text" w:val="Supplemental Nutritional Assistance Program"/>
            <w:checkBox>
              <w:sizeAuto/>
              <w:default w:val="0"/>
            </w:checkBox>
          </w:ffData>
        </w:fldChar>
      </w:r>
      <w:bookmarkStart w:id="951" w:name="Check12"/>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bookmarkEnd w:id="951"/>
      <w:r>
        <w:rPr>
          <w:color w:val="000000"/>
          <w:spacing w:val="6"/>
        </w:rPr>
        <w:t xml:space="preserve"> </w:t>
      </w:r>
      <w:r w:rsidRPr="000741F5">
        <w:rPr>
          <w:color w:val="000000"/>
          <w:spacing w:val="6"/>
        </w:rPr>
        <w:t>Subsidized Child Care programs</w:t>
      </w:r>
    </w:p>
    <w:p w14:paraId="31F24B76" w14:textId="77777777" w:rsidR="002A0746" w:rsidRDefault="002A0746" w:rsidP="002A0746">
      <w:pPr>
        <w:tabs>
          <w:tab w:val="left" w:leader="hyphen" w:pos="360"/>
          <w:tab w:val="left" w:pos="8010"/>
          <w:tab w:val="left" w:pos="8820"/>
          <w:tab w:val="left" w:pos="8910"/>
        </w:tabs>
        <w:spacing w:after="60"/>
        <w:rPr>
          <w:color w:val="000000"/>
          <w:spacing w:val="6"/>
        </w:rPr>
      </w:pPr>
      <w:r>
        <w:rPr>
          <w:color w:val="000000"/>
          <w:spacing w:val="6"/>
        </w:rPr>
        <w:fldChar w:fldCharType="begin">
          <w:ffData>
            <w:name w:val="Check13"/>
            <w:enabled/>
            <w:calcOnExit w:val="0"/>
            <w:statusText w:type="text" w:val="Subsidized Child Care"/>
            <w:checkBox>
              <w:sizeAuto/>
              <w:default w:val="0"/>
            </w:checkBox>
          </w:ffData>
        </w:fldChar>
      </w:r>
      <w:bookmarkStart w:id="952" w:name="Check13"/>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bookmarkEnd w:id="952"/>
      <w:r>
        <w:rPr>
          <w:color w:val="000000"/>
          <w:spacing w:val="6"/>
        </w:rPr>
        <w:t xml:space="preserve"> </w:t>
      </w:r>
      <w:r w:rsidRPr="000741F5">
        <w:rPr>
          <w:color w:val="000000"/>
          <w:spacing w:val="6"/>
        </w:rPr>
        <w:t>Registered Apprenticeship programs (Texas Education Code, Chapter 133)</w:t>
      </w:r>
    </w:p>
    <w:p w14:paraId="3745B0EE" w14:textId="058210D6" w:rsidR="002A0746" w:rsidRDefault="002A0746" w:rsidP="002A0746">
      <w:pPr>
        <w:tabs>
          <w:tab w:val="left" w:leader="hyphen" w:pos="360"/>
          <w:tab w:val="left" w:pos="8010"/>
          <w:tab w:val="left" w:pos="8820"/>
          <w:tab w:val="left" w:pos="8910"/>
        </w:tabs>
        <w:spacing w:after="60"/>
        <w:ind w:left="360" w:hanging="360"/>
        <w:rPr>
          <w:color w:val="000000"/>
          <w:spacing w:val="6"/>
        </w:rPr>
      </w:pPr>
      <w:r>
        <w:rPr>
          <w:color w:val="000000"/>
          <w:spacing w:val="6"/>
        </w:rPr>
        <w:fldChar w:fldCharType="begin">
          <w:ffData>
            <w:name w:val="Check14"/>
            <w:enabled/>
            <w:calcOnExit w:val="0"/>
            <w:statusText w:type="text" w:val="Registered Apprenticeship (Texas Education Code Chapter 133"/>
            <w:checkBox>
              <w:sizeAuto/>
              <w:default w:val="0"/>
            </w:checkBox>
          </w:ffData>
        </w:fldChar>
      </w:r>
      <w:bookmarkStart w:id="953" w:name="Check14"/>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bookmarkEnd w:id="953"/>
      <w:r>
        <w:rPr>
          <w:color w:val="000000"/>
          <w:spacing w:val="6"/>
        </w:rPr>
        <w:t xml:space="preserve"> </w:t>
      </w:r>
      <w:r w:rsidRPr="000741F5">
        <w:rPr>
          <w:color w:val="000000"/>
          <w:spacing w:val="6"/>
        </w:rPr>
        <w:t>Veteran Employment and Training programs</w:t>
      </w:r>
      <w:r>
        <w:rPr>
          <w:color w:val="000000"/>
          <w:spacing w:val="6"/>
        </w:rPr>
        <w:t>—</w:t>
      </w:r>
      <w:r w:rsidRPr="000741F5">
        <w:rPr>
          <w:color w:val="000000"/>
          <w:spacing w:val="6"/>
        </w:rPr>
        <w:t xml:space="preserve">Disabled Veterans Outreach Program (DVOP) and Local Veterans Employment Representative (LVER) </w:t>
      </w:r>
    </w:p>
    <w:p w14:paraId="07A163BF" w14:textId="77777777" w:rsidR="002A0746" w:rsidRDefault="002A0746" w:rsidP="002A0746">
      <w:pPr>
        <w:tabs>
          <w:tab w:val="left" w:leader="hyphen" w:pos="360"/>
          <w:tab w:val="left" w:pos="8010"/>
          <w:tab w:val="left" w:pos="8820"/>
          <w:tab w:val="left" w:pos="8910"/>
        </w:tabs>
        <w:spacing w:after="60"/>
        <w:rPr>
          <w:color w:val="000000"/>
          <w:spacing w:val="6"/>
        </w:rPr>
      </w:pPr>
      <w:r>
        <w:rPr>
          <w:color w:val="000000"/>
          <w:spacing w:val="6"/>
        </w:rPr>
        <w:fldChar w:fldCharType="begin">
          <w:ffData>
            <w:name w:val="Check15"/>
            <w:enabled/>
            <w:calcOnExit w:val="0"/>
            <w:statusText w:type="text" w:val="Veteran Employment and Training Programs (DVOP, LVER)"/>
            <w:checkBox>
              <w:sizeAuto/>
              <w:default w:val="0"/>
            </w:checkBox>
          </w:ffData>
        </w:fldChar>
      </w:r>
      <w:bookmarkStart w:id="954" w:name="Check15"/>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bookmarkEnd w:id="954"/>
      <w:r>
        <w:rPr>
          <w:color w:val="000000"/>
          <w:spacing w:val="6"/>
        </w:rPr>
        <w:t xml:space="preserve"> </w:t>
      </w:r>
      <w:r w:rsidRPr="000741F5">
        <w:rPr>
          <w:color w:val="000000"/>
          <w:spacing w:val="6"/>
        </w:rPr>
        <w:t xml:space="preserve">Senior Community Service Employment Program </w:t>
      </w:r>
    </w:p>
    <w:p w14:paraId="557C3C39" w14:textId="592A2A1B" w:rsidR="002A0746" w:rsidRDefault="002A0746" w:rsidP="002A0746">
      <w:pPr>
        <w:tabs>
          <w:tab w:val="left" w:leader="hyphen" w:pos="360"/>
          <w:tab w:val="left" w:pos="8010"/>
          <w:tab w:val="left" w:pos="8820"/>
          <w:tab w:val="left" w:pos="8910"/>
        </w:tabs>
        <w:spacing w:after="60"/>
        <w:rPr>
          <w:color w:val="000000"/>
          <w:spacing w:val="6"/>
        </w:rPr>
      </w:pPr>
      <w:r>
        <w:rPr>
          <w:color w:val="000000"/>
          <w:spacing w:val="6"/>
        </w:rPr>
        <w:fldChar w:fldCharType="begin">
          <w:ffData>
            <w:name w:val="Check16"/>
            <w:enabled/>
            <w:calcOnExit w:val="0"/>
            <w:statusText w:type="text" w:val="Senior Community Service Employment Program"/>
            <w:checkBox>
              <w:sizeAuto/>
              <w:default w:val="0"/>
            </w:checkBox>
          </w:ffData>
        </w:fldChar>
      </w:r>
      <w:bookmarkStart w:id="955" w:name="Check16"/>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bookmarkEnd w:id="955"/>
      <w:r>
        <w:rPr>
          <w:color w:val="000000"/>
          <w:spacing w:val="6"/>
        </w:rPr>
        <w:t xml:space="preserve"> </w:t>
      </w:r>
      <w:r w:rsidR="00C262F9">
        <w:rPr>
          <w:color w:val="000000"/>
          <w:spacing w:val="6"/>
        </w:rPr>
        <w:t>List all other</w:t>
      </w:r>
      <w:r w:rsidRPr="00D86F18">
        <w:rPr>
          <w:color w:val="000000"/>
          <w:spacing w:val="6"/>
        </w:rPr>
        <w:t xml:space="preserve"> </w:t>
      </w:r>
      <w:r w:rsidR="00C262F9">
        <w:rPr>
          <w:color w:val="000000"/>
          <w:spacing w:val="6"/>
        </w:rPr>
        <w:t>w</w:t>
      </w:r>
      <w:r>
        <w:rPr>
          <w:color w:val="000000"/>
          <w:spacing w:val="6"/>
        </w:rPr>
        <w:t xml:space="preserve">orkforce </w:t>
      </w:r>
      <w:r w:rsidR="00C262F9">
        <w:rPr>
          <w:color w:val="000000"/>
          <w:spacing w:val="6"/>
        </w:rPr>
        <w:t>p</w:t>
      </w:r>
      <w:r w:rsidRPr="00D86F18">
        <w:rPr>
          <w:color w:val="000000"/>
          <w:spacing w:val="6"/>
        </w:rPr>
        <w:t>artners</w:t>
      </w:r>
      <w:r w:rsidR="005B57A1">
        <w:rPr>
          <w:color w:val="000000"/>
          <w:spacing w:val="6"/>
        </w:rPr>
        <w:t>:</w:t>
      </w:r>
      <w:r w:rsidRPr="00D86F18">
        <w:rPr>
          <w:color w:val="000000"/>
          <w:spacing w:val="6"/>
        </w:rPr>
        <w:t xml:space="preserve"> </w:t>
      </w:r>
      <w:r>
        <w:rPr>
          <w:color w:val="000000"/>
          <w:spacing w:val="6"/>
        </w:rPr>
        <w:t xml:space="preserve"> </w:t>
      </w:r>
      <w:r>
        <w:rPr>
          <w:color w:val="000000"/>
          <w:spacing w:val="6"/>
        </w:rPr>
        <w:fldChar w:fldCharType="begin">
          <w:ffData>
            <w:name w:val="Text16"/>
            <w:enabled/>
            <w:calcOnExit w:val="0"/>
            <w:statusText w:type="text" w:val="Other Workforce Partners (please list all other partners)"/>
            <w:textInput/>
          </w:ffData>
        </w:fldChar>
      </w:r>
      <w:bookmarkStart w:id="956" w:name="Text16"/>
      <w:r>
        <w:rPr>
          <w:color w:val="000000"/>
          <w:spacing w:val="6"/>
        </w:rPr>
        <w:instrText xml:space="preserve"> FORMTEXT </w:instrText>
      </w:r>
      <w:r>
        <w:rPr>
          <w:color w:val="000000"/>
          <w:spacing w:val="6"/>
        </w:rPr>
      </w:r>
      <w:r>
        <w:rPr>
          <w:color w:val="000000"/>
          <w:spacing w:val="6"/>
        </w:rPr>
        <w:fldChar w:fldCharType="separate"/>
      </w:r>
      <w:r>
        <w:rPr>
          <w:noProof/>
          <w:color w:val="000000"/>
          <w:spacing w:val="6"/>
        </w:rPr>
        <w:t> </w:t>
      </w:r>
      <w:r>
        <w:rPr>
          <w:noProof/>
          <w:color w:val="000000"/>
          <w:spacing w:val="6"/>
        </w:rPr>
        <w:t> </w:t>
      </w:r>
      <w:r>
        <w:rPr>
          <w:noProof/>
          <w:color w:val="000000"/>
          <w:spacing w:val="6"/>
        </w:rPr>
        <w:t> </w:t>
      </w:r>
      <w:r>
        <w:rPr>
          <w:noProof/>
          <w:color w:val="000000"/>
          <w:spacing w:val="6"/>
        </w:rPr>
        <w:t> </w:t>
      </w:r>
      <w:r>
        <w:rPr>
          <w:noProof/>
          <w:color w:val="000000"/>
          <w:spacing w:val="6"/>
        </w:rPr>
        <w:t> </w:t>
      </w:r>
      <w:r>
        <w:rPr>
          <w:color w:val="000000"/>
          <w:spacing w:val="6"/>
        </w:rPr>
        <w:fldChar w:fldCharType="end"/>
      </w:r>
      <w:bookmarkEnd w:id="956"/>
      <w:r>
        <w:rPr>
          <w:color w:val="000000"/>
          <w:spacing w:val="6"/>
        </w:rPr>
        <w:br w:type="page"/>
      </w:r>
    </w:p>
    <w:p w14:paraId="1A1F4C7F" w14:textId="6B42C5E4" w:rsidR="002A0746" w:rsidRPr="000741F5" w:rsidRDefault="002A0746" w:rsidP="002A0746">
      <w:pPr>
        <w:spacing w:before="240" w:after="240"/>
        <w:rPr>
          <w:rFonts w:eastAsiaTheme="majorEastAsia"/>
          <w:b/>
        </w:rPr>
      </w:pPr>
      <w:bookmarkStart w:id="957" w:name="_Toc483990626"/>
      <w:r w:rsidRPr="000741F5">
        <w:rPr>
          <w:rFonts w:eastAsiaTheme="majorEastAsia"/>
          <w:b/>
        </w:rPr>
        <w:lastRenderedPageBreak/>
        <w:t>Does the Workforce Solutions Office meet the following WIOA requirements for One-Stop Certification, as defined in WIOA regulations at 20 CFR §678.800?</w:t>
      </w:r>
      <w:bookmarkEnd w:id="957"/>
      <w:r w:rsidR="007C6FEF" w:rsidRPr="000741F5">
        <w:rPr>
          <w:rFonts w:eastAsiaTheme="majorEastAsia"/>
          <w:b/>
        </w:rPr>
        <w:t xml:space="preserve"> </w:t>
      </w:r>
    </w:p>
    <w:p w14:paraId="3DC66C4B" w14:textId="07ECE4E1" w:rsidR="002A0746" w:rsidRPr="000741F5" w:rsidRDefault="002A0746" w:rsidP="0039379F">
      <w:pPr>
        <w:numPr>
          <w:ilvl w:val="0"/>
          <w:numId w:val="68"/>
        </w:numPr>
        <w:tabs>
          <w:tab w:val="left" w:pos="360"/>
          <w:tab w:val="left" w:pos="8010"/>
          <w:tab w:val="left" w:pos="8820"/>
          <w:tab w:val="left" w:pos="8910"/>
        </w:tabs>
        <w:spacing w:before="120" w:after="120"/>
        <w:contextualSpacing/>
        <w:rPr>
          <w:color w:val="000000"/>
          <w:spacing w:val="6"/>
        </w:rPr>
      </w:pPr>
      <w:r w:rsidRPr="000741F5">
        <w:rPr>
          <w:color w:val="000000"/>
          <w:spacing w:val="6"/>
        </w:rPr>
        <w:t>Provide Workforce Solutions Office services effectively, in accordance with 20 CFR §678.800.</w:t>
      </w:r>
      <w:r w:rsidR="007C6FEF" w:rsidDel="007C6FEF">
        <w:rPr>
          <w:color w:val="FFFFFF" w:themeColor="background1"/>
          <w:spacing w:val="6"/>
          <w:sz w:val="2"/>
          <w:szCs w:val="2"/>
        </w:rPr>
        <w:t xml:space="preserve"> </w:t>
      </w:r>
    </w:p>
    <w:p w14:paraId="00355004" w14:textId="77777777" w:rsidR="002A0746" w:rsidRPr="000741F5" w:rsidRDefault="002A0746" w:rsidP="002A0746">
      <w:pPr>
        <w:tabs>
          <w:tab w:val="left" w:pos="360"/>
          <w:tab w:val="left" w:pos="8010"/>
          <w:tab w:val="left" w:pos="8820"/>
          <w:tab w:val="left" w:pos="8910"/>
        </w:tabs>
        <w:spacing w:after="240"/>
        <w:ind w:left="360"/>
        <w:contextualSpacing/>
        <w:jc w:val="both"/>
        <w:rPr>
          <w:color w:val="000000"/>
          <w:spacing w:val="6"/>
          <w:sz w:val="16"/>
          <w:szCs w:val="16"/>
        </w:rPr>
      </w:pPr>
    </w:p>
    <w:tbl>
      <w:tblPr>
        <w:tblStyle w:val="TableGrid1"/>
        <w:tblW w:w="8460" w:type="dxa"/>
        <w:tblInd w:w="355" w:type="dxa"/>
        <w:tblLook w:val="04A0" w:firstRow="1" w:lastRow="0" w:firstColumn="1" w:lastColumn="0" w:noHBand="0" w:noVBand="1"/>
        <w:tblDescription w:val="Table: Workforce Solutions One-Stop Certification Checklist"/>
      </w:tblPr>
      <w:tblGrid>
        <w:gridCol w:w="6840"/>
        <w:gridCol w:w="1620"/>
      </w:tblGrid>
      <w:tr w:rsidR="002A0746" w:rsidRPr="000741F5" w14:paraId="7C0A4115" w14:textId="77777777" w:rsidTr="002A0746">
        <w:trPr>
          <w:trHeight w:val="70"/>
          <w:tblHeader/>
        </w:trPr>
        <w:tc>
          <w:tcPr>
            <w:tcW w:w="6840" w:type="dxa"/>
            <w:shd w:val="clear" w:color="auto" w:fill="F2F2F2" w:themeFill="background1" w:themeFillShade="F2"/>
          </w:tcPr>
          <w:p w14:paraId="184B69F8" w14:textId="77777777" w:rsidR="002A0746" w:rsidRPr="000741F5" w:rsidRDefault="002A0746" w:rsidP="002A0746">
            <w:pPr>
              <w:tabs>
                <w:tab w:val="left" w:pos="360"/>
                <w:tab w:val="left" w:pos="8010"/>
                <w:tab w:val="left" w:pos="8820"/>
                <w:tab w:val="left" w:pos="8910"/>
              </w:tabs>
              <w:rPr>
                <w:color w:val="FFFFFF" w:themeColor="background1"/>
                <w:spacing w:val="6"/>
                <w:sz w:val="2"/>
                <w:szCs w:val="2"/>
              </w:rPr>
            </w:pPr>
            <w:r w:rsidRPr="007034CF">
              <w:rPr>
                <w:spacing w:val="6"/>
                <w:sz w:val="2"/>
                <w:szCs w:val="2"/>
              </w:rPr>
              <w:t>Certification Requirement</w:t>
            </w:r>
          </w:p>
        </w:tc>
        <w:tc>
          <w:tcPr>
            <w:tcW w:w="1620" w:type="dxa"/>
            <w:shd w:val="clear" w:color="auto" w:fill="F2F2F2" w:themeFill="background1" w:themeFillShade="F2"/>
          </w:tcPr>
          <w:p w14:paraId="202D11A2" w14:textId="77777777" w:rsidR="002A0746" w:rsidRPr="000741F5" w:rsidRDefault="002A0746" w:rsidP="002A0746">
            <w:pPr>
              <w:tabs>
                <w:tab w:val="left" w:pos="360"/>
                <w:tab w:val="left" w:pos="8010"/>
                <w:tab w:val="left" w:pos="8820"/>
                <w:tab w:val="left" w:pos="8910"/>
              </w:tabs>
              <w:jc w:val="both"/>
              <w:rPr>
                <w:color w:val="FFFFFF" w:themeColor="background1"/>
                <w:spacing w:val="6"/>
                <w:sz w:val="2"/>
                <w:szCs w:val="2"/>
              </w:rPr>
            </w:pPr>
            <w:r w:rsidRPr="007034CF">
              <w:rPr>
                <w:spacing w:val="6"/>
                <w:sz w:val="2"/>
                <w:szCs w:val="2"/>
              </w:rPr>
              <w:t>Confirmation</w:t>
            </w:r>
          </w:p>
        </w:tc>
      </w:tr>
      <w:tr w:rsidR="002A0746" w:rsidRPr="00324C97" w14:paraId="74A2CC48" w14:textId="77777777" w:rsidTr="002A0746">
        <w:trPr>
          <w:trHeight w:val="458"/>
        </w:trPr>
        <w:tc>
          <w:tcPr>
            <w:tcW w:w="6840" w:type="dxa"/>
          </w:tcPr>
          <w:p w14:paraId="306FAEC0" w14:textId="77777777" w:rsidR="002A0746" w:rsidRPr="00324C97" w:rsidRDefault="002A0746" w:rsidP="002A0746">
            <w:pPr>
              <w:tabs>
                <w:tab w:val="left" w:pos="360"/>
                <w:tab w:val="left" w:pos="8010"/>
                <w:tab w:val="left" w:pos="8820"/>
                <w:tab w:val="left" w:pos="8910"/>
              </w:tabs>
              <w:spacing w:before="60"/>
              <w:rPr>
                <w:rFonts w:ascii="Times New Roman" w:hAnsi="Times New Roman" w:cs="Times New Roman"/>
                <w:color w:val="000000"/>
                <w:spacing w:val="6"/>
              </w:rPr>
            </w:pPr>
            <w:r w:rsidRPr="00324C97">
              <w:rPr>
                <w:rFonts w:ascii="Times New Roman" w:hAnsi="Times New Roman" w:cs="Times New Roman"/>
                <w:color w:val="000000"/>
                <w:spacing w:val="6"/>
              </w:rPr>
              <w:t>Integrates available services for participants and businesses</w:t>
            </w:r>
          </w:p>
        </w:tc>
        <w:tc>
          <w:tcPr>
            <w:tcW w:w="1620" w:type="dxa"/>
            <w:vAlign w:val="center"/>
          </w:tcPr>
          <w:p w14:paraId="478FD9C9" w14:textId="77777777" w:rsidR="002A0746" w:rsidRPr="00324C97" w:rsidRDefault="002A0746" w:rsidP="002A0746">
            <w:pPr>
              <w:tabs>
                <w:tab w:val="left" w:pos="360"/>
                <w:tab w:val="left" w:pos="8010"/>
                <w:tab w:val="left" w:pos="8820"/>
                <w:tab w:val="left" w:pos="8910"/>
              </w:tabs>
              <w:spacing w:before="60"/>
              <w:jc w:val="both"/>
              <w:rPr>
                <w:rFonts w:ascii="Times New Roman" w:hAnsi="Times New Roman" w:cs="Times New Roman"/>
                <w:color w:val="000000"/>
                <w:spacing w:val="6"/>
              </w:rPr>
            </w:pPr>
            <w:r w:rsidRPr="00324C97">
              <w:rPr>
                <w:color w:val="000000"/>
                <w:spacing w:val="6"/>
              </w:rPr>
              <w:fldChar w:fldCharType="begin">
                <w:ffData>
                  <w:name w:val=""/>
                  <w:enabled/>
                  <w:calcOnExit w:val="0"/>
                  <w:statusText w:type="text" w:val="Integrates available services for participants and businesses"/>
                  <w:checkBox>
                    <w:sizeAuto/>
                    <w:default w:val="0"/>
                  </w:checkBox>
                </w:ffData>
              </w:fldChar>
            </w:r>
            <w:r w:rsidRPr="00324C97">
              <w:rPr>
                <w:rFonts w:ascii="Times New Roman" w:hAnsi="Times New Roman" w:cs="Times New Roman"/>
                <w:color w:val="000000"/>
                <w:spacing w:val="6"/>
              </w:rPr>
              <w:instrText xml:space="preserve"> FORMCHECKBOX </w:instrText>
            </w:r>
            <w:r w:rsidR="00BF5623">
              <w:rPr>
                <w:color w:val="000000"/>
                <w:spacing w:val="6"/>
              </w:rPr>
            </w:r>
            <w:r w:rsidR="00BF5623">
              <w:rPr>
                <w:color w:val="000000"/>
                <w:spacing w:val="6"/>
              </w:rPr>
              <w:fldChar w:fldCharType="separate"/>
            </w:r>
            <w:r w:rsidRPr="00324C97">
              <w:rPr>
                <w:color w:val="000000"/>
                <w:spacing w:val="6"/>
              </w:rPr>
              <w:fldChar w:fldCharType="end"/>
            </w:r>
          </w:p>
        </w:tc>
      </w:tr>
      <w:tr w:rsidR="002A0746" w:rsidRPr="00324C97" w14:paraId="05436C83" w14:textId="77777777" w:rsidTr="002A0746">
        <w:trPr>
          <w:trHeight w:val="422"/>
        </w:trPr>
        <w:tc>
          <w:tcPr>
            <w:tcW w:w="6840" w:type="dxa"/>
            <w:vAlign w:val="center"/>
          </w:tcPr>
          <w:p w14:paraId="2483E550" w14:textId="77777777" w:rsidR="002A0746" w:rsidRPr="00324C97" w:rsidRDefault="002A0746" w:rsidP="002A0746">
            <w:pPr>
              <w:tabs>
                <w:tab w:val="left" w:pos="360"/>
                <w:tab w:val="left" w:pos="8010"/>
                <w:tab w:val="left" w:pos="8820"/>
                <w:tab w:val="left" w:pos="8910"/>
              </w:tabs>
              <w:rPr>
                <w:rFonts w:ascii="Times New Roman" w:hAnsi="Times New Roman" w:cs="Times New Roman"/>
                <w:color w:val="000000"/>
                <w:spacing w:val="6"/>
              </w:rPr>
            </w:pPr>
            <w:r w:rsidRPr="00324C97">
              <w:rPr>
                <w:rFonts w:ascii="Times New Roman" w:hAnsi="Times New Roman" w:cs="Times New Roman"/>
                <w:color w:val="000000"/>
                <w:spacing w:val="6"/>
              </w:rPr>
              <w:t>Meets the workforce development needs of participants</w:t>
            </w:r>
          </w:p>
        </w:tc>
        <w:tc>
          <w:tcPr>
            <w:tcW w:w="1620" w:type="dxa"/>
            <w:vAlign w:val="center"/>
          </w:tcPr>
          <w:p w14:paraId="7300EAFA" w14:textId="77777777" w:rsidR="002A0746" w:rsidRPr="00324C97" w:rsidRDefault="002A0746" w:rsidP="002A0746">
            <w:pPr>
              <w:tabs>
                <w:tab w:val="left" w:pos="360"/>
                <w:tab w:val="left" w:pos="8010"/>
                <w:tab w:val="left" w:pos="8820"/>
                <w:tab w:val="left" w:pos="8910"/>
              </w:tabs>
              <w:spacing w:before="60"/>
              <w:jc w:val="both"/>
              <w:rPr>
                <w:rFonts w:ascii="Times New Roman" w:hAnsi="Times New Roman" w:cs="Times New Roman"/>
                <w:color w:val="000000"/>
                <w:spacing w:val="6"/>
              </w:rPr>
            </w:pPr>
            <w:r w:rsidRPr="00324C97">
              <w:rPr>
                <w:color w:val="000000"/>
                <w:spacing w:val="6"/>
              </w:rPr>
              <w:fldChar w:fldCharType="begin">
                <w:ffData>
                  <w:name w:val=""/>
                  <w:enabled/>
                  <w:calcOnExit w:val="0"/>
                  <w:statusText w:type="text" w:val="Meets the workforce development needs of participants"/>
                  <w:checkBox>
                    <w:sizeAuto/>
                    <w:default w:val="0"/>
                  </w:checkBox>
                </w:ffData>
              </w:fldChar>
            </w:r>
            <w:r w:rsidRPr="00324C97">
              <w:rPr>
                <w:rFonts w:ascii="Times New Roman" w:hAnsi="Times New Roman" w:cs="Times New Roman"/>
                <w:color w:val="000000"/>
                <w:spacing w:val="6"/>
              </w:rPr>
              <w:instrText xml:space="preserve"> FORMCHECKBOX </w:instrText>
            </w:r>
            <w:r w:rsidR="00BF5623">
              <w:rPr>
                <w:color w:val="000000"/>
                <w:spacing w:val="6"/>
              </w:rPr>
            </w:r>
            <w:r w:rsidR="00BF5623">
              <w:rPr>
                <w:color w:val="000000"/>
                <w:spacing w:val="6"/>
              </w:rPr>
              <w:fldChar w:fldCharType="separate"/>
            </w:r>
            <w:r w:rsidRPr="00324C97">
              <w:rPr>
                <w:color w:val="000000"/>
                <w:spacing w:val="6"/>
              </w:rPr>
              <w:fldChar w:fldCharType="end"/>
            </w:r>
          </w:p>
        </w:tc>
      </w:tr>
      <w:tr w:rsidR="002A0746" w:rsidRPr="00324C97" w14:paraId="0834F6DC" w14:textId="77777777" w:rsidTr="002A0746">
        <w:trPr>
          <w:trHeight w:val="422"/>
        </w:trPr>
        <w:tc>
          <w:tcPr>
            <w:tcW w:w="6840" w:type="dxa"/>
            <w:vAlign w:val="center"/>
          </w:tcPr>
          <w:p w14:paraId="06A6A274" w14:textId="77777777" w:rsidR="002A0746" w:rsidRPr="00324C97" w:rsidRDefault="002A0746" w:rsidP="002A0746">
            <w:pPr>
              <w:tabs>
                <w:tab w:val="left" w:pos="360"/>
                <w:tab w:val="left" w:pos="8010"/>
                <w:tab w:val="left" w:pos="8820"/>
                <w:tab w:val="left" w:pos="8910"/>
              </w:tabs>
              <w:rPr>
                <w:rFonts w:ascii="Times New Roman" w:hAnsi="Times New Roman" w:cs="Times New Roman"/>
                <w:color w:val="000000"/>
                <w:spacing w:val="6"/>
              </w:rPr>
            </w:pPr>
            <w:r w:rsidRPr="00324C97">
              <w:rPr>
                <w:rFonts w:ascii="Times New Roman" w:hAnsi="Times New Roman" w:cs="Times New Roman"/>
                <w:color w:val="000000"/>
                <w:spacing w:val="6"/>
              </w:rPr>
              <w:t>Meets the employment needs of local employers</w:t>
            </w:r>
          </w:p>
        </w:tc>
        <w:tc>
          <w:tcPr>
            <w:tcW w:w="1620" w:type="dxa"/>
            <w:vAlign w:val="center"/>
          </w:tcPr>
          <w:p w14:paraId="41B2ECD8" w14:textId="77777777" w:rsidR="002A0746" w:rsidRPr="00324C97" w:rsidRDefault="002A0746" w:rsidP="002A0746">
            <w:pPr>
              <w:tabs>
                <w:tab w:val="left" w:pos="360"/>
                <w:tab w:val="left" w:pos="8010"/>
                <w:tab w:val="left" w:pos="8820"/>
                <w:tab w:val="left" w:pos="8910"/>
              </w:tabs>
              <w:spacing w:before="60"/>
              <w:jc w:val="both"/>
              <w:rPr>
                <w:rFonts w:ascii="Times New Roman" w:hAnsi="Times New Roman" w:cs="Times New Roman"/>
                <w:color w:val="000000"/>
                <w:spacing w:val="6"/>
              </w:rPr>
            </w:pPr>
            <w:r w:rsidRPr="00324C97">
              <w:rPr>
                <w:color w:val="000000"/>
                <w:spacing w:val="6"/>
              </w:rPr>
              <w:fldChar w:fldCharType="begin">
                <w:ffData>
                  <w:name w:val=""/>
                  <w:enabled/>
                  <w:calcOnExit w:val="0"/>
                  <w:statusText w:type="text" w:val="Meets the employment needs of local employers"/>
                  <w:checkBox>
                    <w:sizeAuto/>
                    <w:default w:val="0"/>
                  </w:checkBox>
                </w:ffData>
              </w:fldChar>
            </w:r>
            <w:r w:rsidRPr="00324C97">
              <w:rPr>
                <w:rFonts w:ascii="Times New Roman" w:hAnsi="Times New Roman" w:cs="Times New Roman"/>
                <w:color w:val="000000"/>
                <w:spacing w:val="6"/>
              </w:rPr>
              <w:instrText xml:space="preserve"> FORMCHECKBOX </w:instrText>
            </w:r>
            <w:r w:rsidR="00BF5623">
              <w:rPr>
                <w:color w:val="000000"/>
                <w:spacing w:val="6"/>
              </w:rPr>
            </w:r>
            <w:r w:rsidR="00BF5623">
              <w:rPr>
                <w:color w:val="000000"/>
                <w:spacing w:val="6"/>
              </w:rPr>
              <w:fldChar w:fldCharType="separate"/>
            </w:r>
            <w:r w:rsidRPr="00324C97">
              <w:rPr>
                <w:color w:val="000000"/>
                <w:spacing w:val="6"/>
              </w:rPr>
              <w:fldChar w:fldCharType="end"/>
            </w:r>
          </w:p>
        </w:tc>
      </w:tr>
      <w:tr w:rsidR="002A0746" w:rsidRPr="00324C97" w14:paraId="5F53601C" w14:textId="77777777" w:rsidTr="008B1013">
        <w:trPr>
          <w:trHeight w:val="1457"/>
        </w:trPr>
        <w:tc>
          <w:tcPr>
            <w:tcW w:w="6840" w:type="dxa"/>
            <w:vAlign w:val="center"/>
          </w:tcPr>
          <w:p w14:paraId="72EF07F9" w14:textId="77777777" w:rsidR="002A0746" w:rsidRPr="00324C97" w:rsidRDefault="002A0746" w:rsidP="002A0746">
            <w:pPr>
              <w:tabs>
                <w:tab w:val="left" w:pos="360"/>
                <w:tab w:val="left" w:pos="8010"/>
                <w:tab w:val="left" w:pos="8820"/>
                <w:tab w:val="left" w:pos="8910"/>
              </w:tabs>
              <w:rPr>
                <w:rFonts w:ascii="Times New Roman" w:hAnsi="Times New Roman" w:cs="Times New Roman"/>
                <w:color w:val="000000"/>
                <w:spacing w:val="6"/>
              </w:rPr>
            </w:pPr>
            <w:r w:rsidRPr="00324C97">
              <w:rPr>
                <w:rFonts w:ascii="Times New Roman" w:hAnsi="Times New Roman" w:cs="Times New Roman"/>
                <w:color w:val="000000"/>
                <w:spacing w:val="6"/>
              </w:rPr>
              <w:t>Operates in a cost-efficient manner; has fiscal management systems that include appropriate fiscal controls in place; and during regularly scheduled Board meetings, the Board includes a quarterly review of the financial status of the Board and its service provider, for all funding sources it administers</w:t>
            </w:r>
          </w:p>
        </w:tc>
        <w:tc>
          <w:tcPr>
            <w:tcW w:w="1620" w:type="dxa"/>
            <w:vAlign w:val="center"/>
          </w:tcPr>
          <w:p w14:paraId="5711C22F" w14:textId="77777777" w:rsidR="002A0746" w:rsidRPr="00324C97" w:rsidRDefault="002A0746" w:rsidP="002A0746">
            <w:pPr>
              <w:tabs>
                <w:tab w:val="left" w:pos="360"/>
                <w:tab w:val="left" w:pos="8010"/>
                <w:tab w:val="left" w:pos="8820"/>
                <w:tab w:val="left" w:pos="8910"/>
              </w:tabs>
              <w:spacing w:before="60"/>
              <w:rPr>
                <w:rFonts w:ascii="Times New Roman" w:hAnsi="Times New Roman" w:cs="Times New Roman"/>
                <w:color w:val="000000"/>
                <w:spacing w:val="6"/>
              </w:rPr>
            </w:pPr>
            <w:r w:rsidRPr="00324C97">
              <w:rPr>
                <w:color w:val="000000"/>
                <w:spacing w:val="6"/>
              </w:rPr>
              <w:fldChar w:fldCharType="begin">
                <w:ffData>
                  <w:name w:val=""/>
                  <w:enabled/>
                  <w:calcOnExit w:val="0"/>
                  <w:helpText w:type="text" w:val="scheduled Board meetings, the Board includes a quarterly review of the financial status of the Board and its service provider, for all funding sources it administers"/>
                  <w:statusText w:type="text" w:val="Operates in a cost-efficient manner; has fiscal management systems that include appropriate fiscal controls in place; and during regularly"/>
                  <w:checkBox>
                    <w:sizeAuto/>
                    <w:default w:val="0"/>
                  </w:checkBox>
                </w:ffData>
              </w:fldChar>
            </w:r>
            <w:r w:rsidRPr="00324C97">
              <w:rPr>
                <w:rFonts w:ascii="Times New Roman" w:hAnsi="Times New Roman" w:cs="Times New Roman"/>
                <w:color w:val="000000"/>
                <w:spacing w:val="6"/>
              </w:rPr>
              <w:instrText xml:space="preserve"> FORMCHECKBOX </w:instrText>
            </w:r>
            <w:r w:rsidR="00BF5623">
              <w:rPr>
                <w:color w:val="000000"/>
                <w:spacing w:val="6"/>
              </w:rPr>
            </w:r>
            <w:r w:rsidR="00BF5623">
              <w:rPr>
                <w:color w:val="000000"/>
                <w:spacing w:val="6"/>
              </w:rPr>
              <w:fldChar w:fldCharType="separate"/>
            </w:r>
            <w:r w:rsidRPr="00324C97">
              <w:rPr>
                <w:color w:val="000000"/>
                <w:spacing w:val="6"/>
              </w:rPr>
              <w:fldChar w:fldCharType="end"/>
            </w:r>
          </w:p>
        </w:tc>
      </w:tr>
      <w:tr w:rsidR="002A0746" w:rsidRPr="00324C97" w14:paraId="3C97E96A" w14:textId="77777777" w:rsidTr="00DD2926">
        <w:trPr>
          <w:trHeight w:val="386"/>
        </w:trPr>
        <w:tc>
          <w:tcPr>
            <w:tcW w:w="6840" w:type="dxa"/>
          </w:tcPr>
          <w:p w14:paraId="1C9B069D" w14:textId="77777777" w:rsidR="002A0746" w:rsidRPr="00324C97" w:rsidRDefault="002A0746" w:rsidP="002A0746">
            <w:pPr>
              <w:tabs>
                <w:tab w:val="left" w:pos="360"/>
                <w:tab w:val="left" w:pos="8010"/>
                <w:tab w:val="left" w:pos="8820"/>
                <w:tab w:val="left" w:pos="8910"/>
              </w:tabs>
              <w:spacing w:before="60"/>
              <w:rPr>
                <w:rFonts w:ascii="Times New Roman" w:hAnsi="Times New Roman" w:cs="Times New Roman"/>
                <w:color w:val="000000"/>
                <w:spacing w:val="6"/>
              </w:rPr>
            </w:pPr>
            <w:r w:rsidRPr="00324C97">
              <w:rPr>
                <w:rFonts w:ascii="Times New Roman" w:hAnsi="Times New Roman" w:cs="Times New Roman"/>
                <w:color w:val="000000"/>
                <w:spacing w:val="6"/>
              </w:rPr>
              <w:t>Coordinates services among the workforce partner programs</w:t>
            </w:r>
          </w:p>
        </w:tc>
        <w:tc>
          <w:tcPr>
            <w:tcW w:w="1620" w:type="dxa"/>
            <w:vAlign w:val="center"/>
          </w:tcPr>
          <w:p w14:paraId="025972DB" w14:textId="77777777" w:rsidR="002A0746" w:rsidRPr="00324C97" w:rsidRDefault="002A0746" w:rsidP="002A0746">
            <w:pPr>
              <w:tabs>
                <w:tab w:val="left" w:pos="360"/>
                <w:tab w:val="left" w:pos="8010"/>
                <w:tab w:val="left" w:pos="8820"/>
                <w:tab w:val="left" w:pos="8910"/>
              </w:tabs>
              <w:spacing w:before="60" w:after="120"/>
              <w:jc w:val="both"/>
              <w:rPr>
                <w:rFonts w:ascii="Times New Roman" w:hAnsi="Times New Roman" w:cs="Times New Roman"/>
                <w:color w:val="000000"/>
                <w:spacing w:val="6"/>
              </w:rPr>
            </w:pPr>
            <w:r w:rsidRPr="00324C97">
              <w:rPr>
                <w:color w:val="000000"/>
                <w:spacing w:val="6"/>
              </w:rPr>
              <w:fldChar w:fldCharType="begin">
                <w:ffData>
                  <w:name w:val=""/>
                  <w:enabled/>
                  <w:calcOnExit w:val="0"/>
                  <w:helpText w:type="text" w:val="Coordinates services among the workforce partner programs"/>
                  <w:checkBox>
                    <w:sizeAuto/>
                    <w:default w:val="0"/>
                  </w:checkBox>
                </w:ffData>
              </w:fldChar>
            </w:r>
            <w:r w:rsidRPr="00324C97">
              <w:rPr>
                <w:rFonts w:ascii="Times New Roman" w:hAnsi="Times New Roman" w:cs="Times New Roman"/>
                <w:color w:val="000000"/>
                <w:spacing w:val="6"/>
              </w:rPr>
              <w:instrText xml:space="preserve"> FORMCHECKBOX </w:instrText>
            </w:r>
            <w:r w:rsidR="00BF5623">
              <w:rPr>
                <w:color w:val="000000"/>
                <w:spacing w:val="6"/>
              </w:rPr>
            </w:r>
            <w:r w:rsidR="00BF5623">
              <w:rPr>
                <w:color w:val="000000"/>
                <w:spacing w:val="6"/>
              </w:rPr>
              <w:fldChar w:fldCharType="separate"/>
            </w:r>
            <w:r w:rsidRPr="00324C97">
              <w:rPr>
                <w:color w:val="000000"/>
                <w:spacing w:val="6"/>
              </w:rPr>
              <w:fldChar w:fldCharType="end"/>
            </w:r>
          </w:p>
        </w:tc>
      </w:tr>
      <w:tr w:rsidR="002A0746" w:rsidRPr="00324C97" w14:paraId="3465E7DE" w14:textId="77777777" w:rsidTr="002A0746">
        <w:trPr>
          <w:trHeight w:val="1223"/>
        </w:trPr>
        <w:tc>
          <w:tcPr>
            <w:tcW w:w="6840" w:type="dxa"/>
            <w:vAlign w:val="center"/>
          </w:tcPr>
          <w:p w14:paraId="2AE267A5" w14:textId="12AF6DF4" w:rsidR="002A0746" w:rsidRPr="00324C97" w:rsidRDefault="002A0746" w:rsidP="002A0746">
            <w:pPr>
              <w:tabs>
                <w:tab w:val="left" w:pos="360"/>
                <w:tab w:val="left" w:pos="8010"/>
                <w:tab w:val="left" w:pos="8820"/>
                <w:tab w:val="left" w:pos="8910"/>
              </w:tabs>
              <w:spacing w:after="60"/>
              <w:rPr>
                <w:rFonts w:ascii="Times New Roman" w:hAnsi="Times New Roman" w:cs="Times New Roman"/>
                <w:color w:val="000000"/>
                <w:spacing w:val="6"/>
              </w:rPr>
            </w:pPr>
            <w:r w:rsidRPr="00324C97">
              <w:rPr>
                <w:rFonts w:ascii="Times New Roman" w:hAnsi="Times New Roman" w:cs="Times New Roman"/>
                <w:color w:val="000000"/>
                <w:spacing w:val="6"/>
              </w:rPr>
              <w:t>Includes the common identifier tagline “</w:t>
            </w:r>
            <w:r w:rsidR="00A82A67">
              <w:rPr>
                <w:rFonts w:ascii="Times New Roman" w:hAnsi="Times New Roman" w:cs="Times New Roman"/>
                <w:color w:val="000000"/>
                <w:spacing w:val="6"/>
              </w:rPr>
              <w:t>A</w:t>
            </w:r>
            <w:r w:rsidRPr="00324C97">
              <w:rPr>
                <w:rFonts w:ascii="Times New Roman" w:hAnsi="Times New Roman" w:cs="Times New Roman"/>
                <w:color w:val="000000"/>
                <w:spacing w:val="6"/>
              </w:rPr>
              <w:t xml:space="preserve"> proud partner of the American Job Center network” on all</w:t>
            </w:r>
            <w:r w:rsidR="00AE368D" w:rsidRPr="00324C97">
              <w:rPr>
                <w:rFonts w:ascii="Times New Roman" w:hAnsi="Times New Roman" w:cs="Times New Roman"/>
                <w:color w:val="000000"/>
                <w:spacing w:val="6"/>
              </w:rPr>
              <w:t xml:space="preserve"> products; programs; activities; online and in-person services; primary electronic resources; websites; printed</w:t>
            </w:r>
            <w:r w:rsidR="003D3A27" w:rsidRPr="00324C97">
              <w:rPr>
                <w:rFonts w:ascii="Times New Roman" w:hAnsi="Times New Roman" w:cs="Times New Roman"/>
                <w:color w:val="000000"/>
                <w:spacing w:val="6"/>
              </w:rPr>
              <w:t xml:space="preserve">, purchased, or created materials; </w:t>
            </w:r>
            <w:r w:rsidR="00AE368D" w:rsidRPr="00324C97">
              <w:rPr>
                <w:rFonts w:ascii="Times New Roman" w:hAnsi="Times New Roman" w:cs="Times New Roman"/>
                <w:color w:val="000000"/>
                <w:spacing w:val="6"/>
              </w:rPr>
              <w:t>facilities and related property</w:t>
            </w:r>
            <w:r w:rsidR="003D3A27" w:rsidRPr="00324C97">
              <w:rPr>
                <w:rFonts w:ascii="Times New Roman" w:hAnsi="Times New Roman" w:cs="Times New Roman"/>
                <w:color w:val="000000"/>
                <w:spacing w:val="6"/>
              </w:rPr>
              <w:t>;</w:t>
            </w:r>
            <w:r w:rsidR="00AE368D" w:rsidRPr="00324C97">
              <w:rPr>
                <w:rFonts w:ascii="Times New Roman" w:hAnsi="Times New Roman" w:cs="Times New Roman"/>
                <w:color w:val="000000"/>
                <w:spacing w:val="6"/>
              </w:rPr>
              <w:t xml:space="preserve"> and new materials </w:t>
            </w:r>
          </w:p>
        </w:tc>
        <w:tc>
          <w:tcPr>
            <w:tcW w:w="1620" w:type="dxa"/>
            <w:vAlign w:val="center"/>
          </w:tcPr>
          <w:p w14:paraId="4AAEF125" w14:textId="77777777" w:rsidR="002A0746" w:rsidRPr="00324C97" w:rsidRDefault="002A0746" w:rsidP="002A0746">
            <w:pPr>
              <w:tabs>
                <w:tab w:val="left" w:pos="360"/>
                <w:tab w:val="left" w:pos="8010"/>
                <w:tab w:val="left" w:pos="8820"/>
                <w:tab w:val="left" w:pos="8910"/>
              </w:tabs>
              <w:spacing w:before="60"/>
              <w:jc w:val="both"/>
              <w:rPr>
                <w:rFonts w:ascii="Times New Roman" w:hAnsi="Times New Roman" w:cs="Times New Roman"/>
                <w:color w:val="000000"/>
                <w:spacing w:val="6"/>
              </w:rPr>
            </w:pPr>
            <w:r w:rsidRPr="00324C97">
              <w:rPr>
                <w:color w:val="000000"/>
                <w:spacing w:val="6"/>
              </w:rPr>
              <w:fldChar w:fldCharType="begin">
                <w:ffData>
                  <w:name w:val=""/>
                  <w:enabled/>
                  <w:calcOnExit w:val="0"/>
                  <w:helpText w:type="text" w:val="Includes the common identifier tagline “a proud partner of the American Job Center network” on all online and in-person workforce development services, including primary electronic resources, websites, printed, purchased, or created materials"/>
                  <w:checkBox>
                    <w:sizeAuto/>
                    <w:default w:val="0"/>
                  </w:checkBox>
                </w:ffData>
              </w:fldChar>
            </w:r>
            <w:r w:rsidRPr="00324C97">
              <w:rPr>
                <w:rFonts w:ascii="Times New Roman" w:hAnsi="Times New Roman" w:cs="Times New Roman"/>
                <w:color w:val="000000"/>
                <w:spacing w:val="6"/>
              </w:rPr>
              <w:instrText xml:space="preserve"> FORMCHECKBOX </w:instrText>
            </w:r>
            <w:r w:rsidR="00BF5623">
              <w:rPr>
                <w:color w:val="000000"/>
                <w:spacing w:val="6"/>
              </w:rPr>
            </w:r>
            <w:r w:rsidR="00BF5623">
              <w:rPr>
                <w:color w:val="000000"/>
                <w:spacing w:val="6"/>
              </w:rPr>
              <w:fldChar w:fldCharType="separate"/>
            </w:r>
            <w:r w:rsidRPr="00324C97">
              <w:rPr>
                <w:color w:val="000000"/>
                <w:spacing w:val="6"/>
              </w:rPr>
              <w:fldChar w:fldCharType="end"/>
            </w:r>
          </w:p>
        </w:tc>
      </w:tr>
      <w:tr w:rsidR="002A0746" w:rsidRPr="00324C97" w14:paraId="485BAAD2" w14:textId="77777777" w:rsidTr="002A0746">
        <w:trPr>
          <w:trHeight w:val="1232"/>
        </w:trPr>
        <w:tc>
          <w:tcPr>
            <w:tcW w:w="6840" w:type="dxa"/>
            <w:vAlign w:val="center"/>
          </w:tcPr>
          <w:p w14:paraId="447CF7CE" w14:textId="77777777" w:rsidR="002A0746" w:rsidRPr="00324C97" w:rsidRDefault="002A0746" w:rsidP="002A0746">
            <w:pPr>
              <w:tabs>
                <w:tab w:val="left" w:pos="360"/>
                <w:tab w:val="left" w:pos="8010"/>
                <w:tab w:val="left" w:pos="8820"/>
                <w:tab w:val="left" w:pos="8910"/>
              </w:tabs>
              <w:rPr>
                <w:rFonts w:ascii="Times New Roman" w:hAnsi="Times New Roman" w:cs="Times New Roman"/>
                <w:color w:val="000000"/>
                <w:spacing w:val="6"/>
              </w:rPr>
            </w:pPr>
            <w:r w:rsidRPr="00324C97">
              <w:rPr>
                <w:rFonts w:ascii="Times New Roman" w:hAnsi="Times New Roman" w:cs="Times New Roman"/>
                <w:color w:val="000000"/>
                <w:spacing w:val="6"/>
              </w:rPr>
              <w:t>Provides access to partner program services to the maximum extent practicable, including providing services outside of regular business hours, when there is a workforce need identified by the Local Workforce Development Board (Board)</w:t>
            </w:r>
          </w:p>
        </w:tc>
        <w:tc>
          <w:tcPr>
            <w:tcW w:w="1620" w:type="dxa"/>
            <w:vAlign w:val="center"/>
          </w:tcPr>
          <w:p w14:paraId="093B709B" w14:textId="77777777" w:rsidR="002A0746" w:rsidRPr="00324C97" w:rsidRDefault="002A0746" w:rsidP="002A0746">
            <w:pPr>
              <w:tabs>
                <w:tab w:val="left" w:pos="360"/>
                <w:tab w:val="left" w:pos="8010"/>
                <w:tab w:val="left" w:pos="8820"/>
                <w:tab w:val="left" w:pos="8910"/>
              </w:tabs>
              <w:spacing w:before="60"/>
              <w:jc w:val="both"/>
              <w:rPr>
                <w:rFonts w:ascii="Times New Roman" w:hAnsi="Times New Roman" w:cs="Times New Roman"/>
                <w:color w:val="000000"/>
                <w:spacing w:val="6"/>
              </w:rPr>
            </w:pPr>
            <w:r w:rsidRPr="00324C97">
              <w:rPr>
                <w:color w:val="000000"/>
                <w:spacing w:val="6"/>
              </w:rPr>
              <w:fldChar w:fldCharType="begin">
                <w:ffData>
                  <w:name w:val=""/>
                  <w:enabled/>
                  <w:calcOnExit w:val="0"/>
                  <w:helpText w:type="text" w:val="Provides access to partner program services to the maximum extent practicable, including providing services outside of regular business hours, when there is a workforce need identified by the Local Workforce Development Board (Board)"/>
                  <w:checkBox>
                    <w:sizeAuto/>
                    <w:default w:val="0"/>
                  </w:checkBox>
                </w:ffData>
              </w:fldChar>
            </w:r>
            <w:r w:rsidRPr="00324C97">
              <w:rPr>
                <w:rFonts w:ascii="Times New Roman" w:hAnsi="Times New Roman" w:cs="Times New Roman"/>
                <w:color w:val="000000"/>
                <w:spacing w:val="6"/>
              </w:rPr>
              <w:instrText xml:space="preserve"> FORMCHECKBOX </w:instrText>
            </w:r>
            <w:r w:rsidR="00BF5623">
              <w:rPr>
                <w:color w:val="000000"/>
                <w:spacing w:val="6"/>
              </w:rPr>
            </w:r>
            <w:r w:rsidR="00BF5623">
              <w:rPr>
                <w:color w:val="000000"/>
                <w:spacing w:val="6"/>
              </w:rPr>
              <w:fldChar w:fldCharType="separate"/>
            </w:r>
            <w:r w:rsidRPr="00324C97">
              <w:rPr>
                <w:color w:val="000000"/>
                <w:spacing w:val="6"/>
              </w:rPr>
              <w:fldChar w:fldCharType="end"/>
            </w:r>
          </w:p>
        </w:tc>
      </w:tr>
      <w:tr w:rsidR="002A0746" w:rsidRPr="00324C97" w14:paraId="09C5DBE3" w14:textId="77777777" w:rsidTr="002A0746">
        <w:trPr>
          <w:trHeight w:val="530"/>
        </w:trPr>
        <w:tc>
          <w:tcPr>
            <w:tcW w:w="6840" w:type="dxa"/>
            <w:vAlign w:val="center"/>
          </w:tcPr>
          <w:p w14:paraId="7FB5232F" w14:textId="77777777" w:rsidR="002A0746" w:rsidRPr="00324C97" w:rsidRDefault="002A0746" w:rsidP="002A0746">
            <w:pPr>
              <w:tabs>
                <w:tab w:val="left" w:pos="360"/>
                <w:tab w:val="left" w:pos="8010"/>
                <w:tab w:val="left" w:pos="8820"/>
                <w:tab w:val="left" w:pos="8910"/>
              </w:tabs>
              <w:spacing w:after="60"/>
              <w:rPr>
                <w:rFonts w:ascii="Times New Roman" w:hAnsi="Times New Roman" w:cs="Times New Roman"/>
                <w:color w:val="000000"/>
                <w:spacing w:val="6"/>
              </w:rPr>
            </w:pPr>
            <w:r w:rsidRPr="00324C97">
              <w:rPr>
                <w:rFonts w:ascii="Times New Roman" w:hAnsi="Times New Roman" w:cs="Times New Roman"/>
                <w:color w:val="000000"/>
                <w:spacing w:val="6"/>
              </w:rPr>
              <w:t>Customer satisfaction (must take into account feedback from customers)</w:t>
            </w:r>
          </w:p>
        </w:tc>
        <w:tc>
          <w:tcPr>
            <w:tcW w:w="1620" w:type="dxa"/>
            <w:vAlign w:val="center"/>
          </w:tcPr>
          <w:p w14:paraId="6313CDAA" w14:textId="77777777" w:rsidR="002A0746" w:rsidRPr="00324C97" w:rsidRDefault="002A0746" w:rsidP="002A0746">
            <w:pPr>
              <w:tabs>
                <w:tab w:val="left" w:pos="360"/>
                <w:tab w:val="left" w:pos="8010"/>
                <w:tab w:val="left" w:pos="8820"/>
                <w:tab w:val="left" w:pos="8910"/>
              </w:tabs>
              <w:spacing w:before="60"/>
              <w:jc w:val="both"/>
              <w:rPr>
                <w:rFonts w:ascii="Times New Roman" w:hAnsi="Times New Roman" w:cs="Times New Roman"/>
                <w:color w:val="000000"/>
                <w:spacing w:val="6"/>
              </w:rPr>
            </w:pPr>
            <w:r w:rsidRPr="00324C97">
              <w:rPr>
                <w:color w:val="000000"/>
                <w:spacing w:val="6"/>
              </w:rPr>
              <w:fldChar w:fldCharType="begin">
                <w:ffData>
                  <w:name w:val=""/>
                  <w:enabled/>
                  <w:calcOnExit w:val="0"/>
                  <w:helpText w:type="text" w:val="Customer satisfaction (must take into account feedback from customers)"/>
                  <w:checkBox>
                    <w:sizeAuto/>
                    <w:default w:val="0"/>
                  </w:checkBox>
                </w:ffData>
              </w:fldChar>
            </w:r>
            <w:r w:rsidRPr="00324C97">
              <w:rPr>
                <w:rFonts w:ascii="Times New Roman" w:hAnsi="Times New Roman" w:cs="Times New Roman"/>
                <w:color w:val="000000"/>
                <w:spacing w:val="6"/>
              </w:rPr>
              <w:instrText xml:space="preserve"> FORMCHECKBOX </w:instrText>
            </w:r>
            <w:r w:rsidR="00BF5623">
              <w:rPr>
                <w:color w:val="000000"/>
                <w:spacing w:val="6"/>
              </w:rPr>
            </w:r>
            <w:r w:rsidR="00BF5623">
              <w:rPr>
                <w:color w:val="000000"/>
                <w:spacing w:val="6"/>
              </w:rPr>
              <w:fldChar w:fldCharType="separate"/>
            </w:r>
            <w:r w:rsidRPr="00324C97">
              <w:rPr>
                <w:color w:val="000000"/>
                <w:spacing w:val="6"/>
              </w:rPr>
              <w:fldChar w:fldCharType="end"/>
            </w:r>
          </w:p>
        </w:tc>
      </w:tr>
    </w:tbl>
    <w:p w14:paraId="069140E0" w14:textId="4B2ADCFF" w:rsidR="002A0746" w:rsidRPr="00324C97" w:rsidRDefault="002A0746" w:rsidP="008B1013">
      <w:pPr>
        <w:numPr>
          <w:ilvl w:val="0"/>
          <w:numId w:val="68"/>
        </w:numPr>
        <w:tabs>
          <w:tab w:val="left" w:pos="360"/>
          <w:tab w:val="left" w:pos="8010"/>
          <w:tab w:val="left" w:pos="8820"/>
          <w:tab w:val="left" w:pos="8910"/>
        </w:tabs>
        <w:spacing w:before="240" w:after="120"/>
        <w:rPr>
          <w:color w:val="000000"/>
          <w:spacing w:val="6"/>
        </w:rPr>
      </w:pPr>
      <w:r w:rsidRPr="00324C97">
        <w:rPr>
          <w:color w:val="000000"/>
          <w:spacing w:val="6"/>
        </w:rPr>
        <w:t xml:space="preserve">Complies with Equal Opportunity (EO) accessibility requirements, in accordance with WIOA §678.800. Please provide a copy of </w:t>
      </w:r>
      <w:r w:rsidR="00A320AC">
        <w:rPr>
          <w:color w:val="000000"/>
          <w:spacing w:val="6"/>
        </w:rPr>
        <w:t>the</w:t>
      </w:r>
      <w:r w:rsidR="000A1B03">
        <w:rPr>
          <w:color w:val="000000"/>
          <w:spacing w:val="6"/>
        </w:rPr>
        <w:t xml:space="preserve"> Board’s</w:t>
      </w:r>
      <w:r w:rsidRPr="00324C97">
        <w:rPr>
          <w:color w:val="000000"/>
          <w:spacing w:val="6"/>
        </w:rPr>
        <w:t xml:space="preserve"> completed </w:t>
      </w:r>
      <w:r w:rsidR="000A1B03">
        <w:rPr>
          <w:color w:val="000000"/>
          <w:spacing w:val="6"/>
        </w:rPr>
        <w:t xml:space="preserve">EO </w:t>
      </w:r>
      <w:r w:rsidRPr="00324C97">
        <w:rPr>
          <w:color w:val="000000"/>
          <w:spacing w:val="6"/>
        </w:rPr>
        <w:t>review</w:t>
      </w:r>
      <w:r w:rsidR="000A1B03">
        <w:rPr>
          <w:color w:val="000000"/>
          <w:spacing w:val="6"/>
        </w:rPr>
        <w:t>.</w:t>
      </w:r>
    </w:p>
    <w:tbl>
      <w:tblPr>
        <w:tblStyle w:val="TableGrid1"/>
        <w:tblW w:w="8455" w:type="dxa"/>
        <w:tblInd w:w="360" w:type="dxa"/>
        <w:tblLook w:val="04A0" w:firstRow="1" w:lastRow="0" w:firstColumn="1" w:lastColumn="0" w:noHBand="0" w:noVBand="1"/>
        <w:tblDescription w:val="Equal Opportunity Accessibility Review Schedule"/>
      </w:tblPr>
      <w:tblGrid>
        <w:gridCol w:w="6835"/>
        <w:gridCol w:w="1620"/>
      </w:tblGrid>
      <w:tr w:rsidR="00324C97" w:rsidRPr="00324C97" w14:paraId="2FED85E2" w14:textId="77777777" w:rsidTr="00804ED9">
        <w:trPr>
          <w:trHeight w:val="80"/>
        </w:trPr>
        <w:tc>
          <w:tcPr>
            <w:tcW w:w="6835" w:type="dxa"/>
            <w:vAlign w:val="center"/>
          </w:tcPr>
          <w:p w14:paraId="0D7287B4" w14:textId="110A2358" w:rsidR="00324C97" w:rsidRPr="00324C97" w:rsidRDefault="00324C97" w:rsidP="002A0746">
            <w:pPr>
              <w:tabs>
                <w:tab w:val="left" w:pos="360"/>
                <w:tab w:val="left" w:pos="8010"/>
                <w:tab w:val="left" w:pos="8820"/>
                <w:tab w:val="left" w:pos="8910"/>
              </w:tabs>
              <w:contextualSpacing/>
              <w:rPr>
                <w:rFonts w:ascii="Times New Roman" w:hAnsi="Times New Roman" w:cs="Times New Roman"/>
                <w:color w:val="FFFFFF" w:themeColor="background1"/>
                <w:spacing w:val="6"/>
              </w:rPr>
            </w:pPr>
            <w:r w:rsidRPr="00324C97">
              <w:rPr>
                <w:rFonts w:ascii="Times New Roman" w:hAnsi="Times New Roman" w:cs="Times New Roman"/>
                <w:color w:val="000000"/>
                <w:spacing w:val="6"/>
              </w:rPr>
              <w:t>Ensures equal opportunity for individuals with disabilities to participate in or benefit from Workforce Solutions Office services</w:t>
            </w:r>
          </w:p>
        </w:tc>
        <w:tc>
          <w:tcPr>
            <w:tcW w:w="1620" w:type="dxa"/>
            <w:vAlign w:val="center"/>
          </w:tcPr>
          <w:p w14:paraId="7DCCABF3" w14:textId="35AE6C26" w:rsidR="00324C97" w:rsidRPr="00FE7EC5" w:rsidRDefault="00324C97" w:rsidP="002A0746">
            <w:pPr>
              <w:tabs>
                <w:tab w:val="left" w:pos="360"/>
                <w:tab w:val="left" w:pos="8010"/>
                <w:tab w:val="left" w:pos="8820"/>
                <w:tab w:val="left" w:pos="8910"/>
              </w:tabs>
              <w:contextualSpacing/>
              <w:rPr>
                <w:rFonts w:ascii="Times New Roman" w:hAnsi="Times New Roman" w:cs="Times New Roman"/>
                <w:color w:val="FFFFFF" w:themeColor="background1"/>
                <w:spacing w:val="6"/>
              </w:rPr>
            </w:pPr>
            <w:r w:rsidRPr="00FE7EC5">
              <w:rPr>
                <w:rFonts w:ascii="Times New Roman" w:hAnsi="Times New Roman" w:cs="Times New Roman"/>
                <w:color w:val="000000"/>
                <w:spacing w:val="6"/>
              </w:rPr>
              <w:t xml:space="preserve">EO Review </w:t>
            </w:r>
            <w:r w:rsidR="00C36A0B" w:rsidRPr="00FE7EC5">
              <w:rPr>
                <w:rFonts w:ascii="Times New Roman" w:hAnsi="Times New Roman" w:cs="Times New Roman"/>
                <w:color w:val="000000"/>
                <w:spacing w:val="6"/>
              </w:rPr>
              <w:t xml:space="preserve"> completed</w:t>
            </w:r>
            <w:r w:rsidR="00C36A0B" w:rsidRPr="00FE7EC5">
              <w:rPr>
                <w:color w:val="000000"/>
                <w:spacing w:val="6"/>
              </w:rPr>
              <w:fldChar w:fldCharType="begin">
                <w:ffData>
                  <w:name w:val=""/>
                  <w:enabled/>
                  <w:calcOnExit w:val="0"/>
                  <w:helpText w:type="text" w:val="Customer satisfaction (must take into account feedback from customers)"/>
                  <w:checkBox>
                    <w:sizeAuto/>
                    <w:default w:val="0"/>
                  </w:checkBox>
                </w:ffData>
              </w:fldChar>
            </w:r>
            <w:r w:rsidR="00C36A0B" w:rsidRPr="00FE7EC5">
              <w:rPr>
                <w:color w:val="000000"/>
                <w:spacing w:val="6"/>
              </w:rPr>
              <w:instrText xml:space="preserve"> FORMCHECKBOX </w:instrText>
            </w:r>
            <w:r w:rsidR="00BF5623">
              <w:rPr>
                <w:color w:val="000000"/>
                <w:spacing w:val="6"/>
              </w:rPr>
            </w:r>
            <w:r w:rsidR="00BF5623">
              <w:rPr>
                <w:color w:val="000000"/>
                <w:spacing w:val="6"/>
              </w:rPr>
              <w:fldChar w:fldCharType="separate"/>
            </w:r>
            <w:r w:rsidR="00C36A0B" w:rsidRPr="00FE7EC5">
              <w:rPr>
                <w:color w:val="000000"/>
                <w:spacing w:val="6"/>
              </w:rPr>
              <w:fldChar w:fldCharType="end"/>
            </w:r>
            <w:r w:rsidR="00C36A0B" w:rsidRPr="00FE7EC5">
              <w:rPr>
                <w:rFonts w:ascii="Times New Roman" w:hAnsi="Times New Roman" w:cs="Times New Roman"/>
                <w:color w:val="000000"/>
                <w:spacing w:val="6"/>
              </w:rPr>
              <w:t xml:space="preserve">  </w:t>
            </w:r>
          </w:p>
        </w:tc>
      </w:tr>
      <w:tr w:rsidR="00324C97" w:rsidRPr="00324C97" w14:paraId="3D916329" w14:textId="77777777" w:rsidTr="002A0746">
        <w:trPr>
          <w:trHeight w:val="980"/>
        </w:trPr>
        <w:tc>
          <w:tcPr>
            <w:tcW w:w="6835" w:type="dxa"/>
            <w:vAlign w:val="center"/>
          </w:tcPr>
          <w:p w14:paraId="46360BA3" w14:textId="4D3A710B" w:rsidR="00324C97" w:rsidRPr="00324C97" w:rsidRDefault="00324C97" w:rsidP="002A0746">
            <w:pPr>
              <w:tabs>
                <w:tab w:val="left" w:pos="360"/>
                <w:tab w:val="left" w:pos="8010"/>
                <w:tab w:val="left" w:pos="8820"/>
                <w:tab w:val="left" w:pos="8910"/>
              </w:tabs>
              <w:spacing w:after="60"/>
              <w:contextualSpacing/>
              <w:rPr>
                <w:rFonts w:ascii="Times New Roman" w:hAnsi="Times New Roman" w:cs="Times New Roman"/>
                <w:color w:val="000000"/>
                <w:spacing w:val="6"/>
              </w:rPr>
            </w:pPr>
            <w:r w:rsidRPr="00324C97">
              <w:rPr>
                <w:rFonts w:ascii="Times New Roman" w:hAnsi="Times New Roman" w:cs="Times New Roman"/>
                <w:color w:val="000000"/>
                <w:spacing w:val="6"/>
              </w:rPr>
              <w:t>Makes reasonable modifications to policies, practices, and procedures when necessary to avoid discrimination against persons with disabilities</w:t>
            </w:r>
          </w:p>
        </w:tc>
        <w:tc>
          <w:tcPr>
            <w:tcW w:w="1620" w:type="dxa"/>
            <w:vAlign w:val="center"/>
          </w:tcPr>
          <w:p w14:paraId="22695292" w14:textId="6EC2C445" w:rsidR="00324C97" w:rsidRPr="00FE7EC5" w:rsidRDefault="00324C97" w:rsidP="002A0746">
            <w:pPr>
              <w:tabs>
                <w:tab w:val="left" w:pos="360"/>
                <w:tab w:val="left" w:pos="8010"/>
                <w:tab w:val="left" w:pos="8820"/>
                <w:tab w:val="left" w:pos="8910"/>
              </w:tabs>
              <w:contextualSpacing/>
              <w:rPr>
                <w:rFonts w:ascii="Times New Roman" w:hAnsi="Times New Roman" w:cs="Times New Roman"/>
                <w:color w:val="000000"/>
                <w:spacing w:val="6"/>
              </w:rPr>
            </w:pPr>
            <w:r w:rsidRPr="00FE7EC5">
              <w:rPr>
                <w:rFonts w:ascii="Times New Roman" w:hAnsi="Times New Roman" w:cs="Times New Roman"/>
                <w:color w:val="000000"/>
                <w:spacing w:val="6"/>
              </w:rPr>
              <w:t xml:space="preserve">EO Review </w:t>
            </w:r>
            <w:r w:rsidR="00C36A0B" w:rsidRPr="00FE7EC5">
              <w:rPr>
                <w:rFonts w:ascii="Times New Roman" w:hAnsi="Times New Roman" w:cs="Times New Roman"/>
                <w:color w:val="000000"/>
                <w:spacing w:val="6"/>
              </w:rPr>
              <w:t xml:space="preserve"> completed</w:t>
            </w:r>
            <w:r w:rsidR="00C36A0B" w:rsidRPr="00FE7EC5">
              <w:rPr>
                <w:color w:val="000000"/>
                <w:spacing w:val="6"/>
              </w:rPr>
              <w:fldChar w:fldCharType="begin">
                <w:ffData>
                  <w:name w:val=""/>
                  <w:enabled/>
                  <w:calcOnExit w:val="0"/>
                  <w:helpText w:type="text" w:val="Customer satisfaction (must take into account feedback from customers)"/>
                  <w:checkBox>
                    <w:sizeAuto/>
                    <w:default w:val="0"/>
                  </w:checkBox>
                </w:ffData>
              </w:fldChar>
            </w:r>
            <w:r w:rsidR="00C36A0B" w:rsidRPr="00FE7EC5">
              <w:rPr>
                <w:color w:val="000000"/>
                <w:spacing w:val="6"/>
              </w:rPr>
              <w:instrText xml:space="preserve"> FORMCHECKBOX </w:instrText>
            </w:r>
            <w:r w:rsidR="00BF5623">
              <w:rPr>
                <w:color w:val="000000"/>
                <w:spacing w:val="6"/>
              </w:rPr>
            </w:r>
            <w:r w:rsidR="00BF5623">
              <w:rPr>
                <w:color w:val="000000"/>
                <w:spacing w:val="6"/>
              </w:rPr>
              <w:fldChar w:fldCharType="separate"/>
            </w:r>
            <w:r w:rsidR="00C36A0B" w:rsidRPr="00FE7EC5">
              <w:rPr>
                <w:color w:val="000000"/>
                <w:spacing w:val="6"/>
              </w:rPr>
              <w:fldChar w:fldCharType="end"/>
            </w:r>
            <w:r w:rsidR="00C36A0B" w:rsidRPr="00FE7EC5">
              <w:rPr>
                <w:rFonts w:ascii="Times New Roman" w:hAnsi="Times New Roman" w:cs="Times New Roman"/>
                <w:color w:val="000000"/>
                <w:spacing w:val="6"/>
              </w:rPr>
              <w:t xml:space="preserve">  </w:t>
            </w:r>
          </w:p>
        </w:tc>
      </w:tr>
      <w:tr w:rsidR="00324C97" w:rsidRPr="000741F5" w14:paraId="7F22A0BF" w14:textId="77777777" w:rsidTr="008B1013">
        <w:trPr>
          <w:trHeight w:val="683"/>
        </w:trPr>
        <w:tc>
          <w:tcPr>
            <w:tcW w:w="6835" w:type="dxa"/>
            <w:vAlign w:val="center"/>
          </w:tcPr>
          <w:p w14:paraId="0D95F79C" w14:textId="0AE6503A" w:rsidR="00324C97" w:rsidRPr="00324C97" w:rsidRDefault="00324C97" w:rsidP="002A0746">
            <w:pPr>
              <w:tabs>
                <w:tab w:val="left" w:pos="360"/>
                <w:tab w:val="left" w:pos="8010"/>
                <w:tab w:val="left" w:pos="8820"/>
                <w:tab w:val="left" w:pos="8910"/>
              </w:tabs>
              <w:spacing w:after="60"/>
              <w:contextualSpacing/>
              <w:rPr>
                <w:rFonts w:ascii="Times New Roman" w:hAnsi="Times New Roman" w:cs="Times New Roman"/>
                <w:color w:val="000000"/>
                <w:spacing w:val="6"/>
              </w:rPr>
            </w:pPr>
            <w:r w:rsidRPr="00324C97">
              <w:rPr>
                <w:rFonts w:ascii="Times New Roman" w:hAnsi="Times New Roman" w:cs="Times New Roman"/>
                <w:color w:val="000000"/>
                <w:spacing w:val="6"/>
              </w:rPr>
              <w:t>Provides reasonable accommodations for individuals with disabilities</w:t>
            </w:r>
          </w:p>
        </w:tc>
        <w:tc>
          <w:tcPr>
            <w:tcW w:w="1620" w:type="dxa"/>
            <w:vAlign w:val="center"/>
          </w:tcPr>
          <w:p w14:paraId="4D48DBBC" w14:textId="40F08619" w:rsidR="00324C97" w:rsidRPr="00FE7EC5" w:rsidRDefault="00324C97" w:rsidP="002A0746">
            <w:pPr>
              <w:tabs>
                <w:tab w:val="left" w:pos="360"/>
                <w:tab w:val="left" w:pos="8010"/>
                <w:tab w:val="left" w:pos="8820"/>
                <w:tab w:val="left" w:pos="8910"/>
              </w:tabs>
              <w:contextualSpacing/>
              <w:rPr>
                <w:rFonts w:ascii="Times New Roman" w:hAnsi="Times New Roman" w:cs="Times New Roman"/>
                <w:color w:val="000000"/>
                <w:spacing w:val="6"/>
              </w:rPr>
            </w:pPr>
            <w:r w:rsidRPr="00FE7EC5">
              <w:rPr>
                <w:rFonts w:ascii="Times New Roman" w:hAnsi="Times New Roman" w:cs="Times New Roman"/>
                <w:color w:val="000000"/>
                <w:spacing w:val="6"/>
              </w:rPr>
              <w:t xml:space="preserve">EO Review </w:t>
            </w:r>
            <w:r w:rsidR="00C36A0B" w:rsidRPr="00FE7EC5">
              <w:rPr>
                <w:rFonts w:ascii="Times New Roman" w:hAnsi="Times New Roman" w:cs="Times New Roman"/>
                <w:color w:val="000000"/>
                <w:spacing w:val="6"/>
              </w:rPr>
              <w:t xml:space="preserve"> completed</w:t>
            </w:r>
            <w:r w:rsidR="00C36A0B" w:rsidRPr="00FE7EC5">
              <w:rPr>
                <w:color w:val="000000"/>
                <w:spacing w:val="6"/>
              </w:rPr>
              <w:fldChar w:fldCharType="begin">
                <w:ffData>
                  <w:name w:val=""/>
                  <w:enabled/>
                  <w:calcOnExit w:val="0"/>
                  <w:helpText w:type="text" w:val="Customer satisfaction (must take into account feedback from customers)"/>
                  <w:checkBox>
                    <w:sizeAuto/>
                    <w:default w:val="0"/>
                  </w:checkBox>
                </w:ffData>
              </w:fldChar>
            </w:r>
            <w:r w:rsidR="00C36A0B" w:rsidRPr="00FE7EC5">
              <w:rPr>
                <w:color w:val="000000"/>
                <w:spacing w:val="6"/>
              </w:rPr>
              <w:instrText xml:space="preserve"> FORMCHECKBOX </w:instrText>
            </w:r>
            <w:r w:rsidR="00BF5623">
              <w:rPr>
                <w:color w:val="000000"/>
                <w:spacing w:val="6"/>
              </w:rPr>
            </w:r>
            <w:r w:rsidR="00BF5623">
              <w:rPr>
                <w:color w:val="000000"/>
                <w:spacing w:val="6"/>
              </w:rPr>
              <w:fldChar w:fldCharType="separate"/>
            </w:r>
            <w:r w:rsidR="00C36A0B" w:rsidRPr="00FE7EC5">
              <w:rPr>
                <w:color w:val="000000"/>
                <w:spacing w:val="6"/>
              </w:rPr>
              <w:fldChar w:fldCharType="end"/>
            </w:r>
            <w:r w:rsidR="00C36A0B" w:rsidRPr="00FE7EC5">
              <w:rPr>
                <w:rFonts w:ascii="Times New Roman" w:hAnsi="Times New Roman" w:cs="Times New Roman"/>
                <w:color w:val="000000"/>
                <w:spacing w:val="6"/>
              </w:rPr>
              <w:t xml:space="preserve"> </w:t>
            </w:r>
          </w:p>
        </w:tc>
      </w:tr>
      <w:tr w:rsidR="00324C97" w:rsidRPr="000741F5" w14:paraId="656DECA8" w14:textId="77777777" w:rsidTr="008B1013">
        <w:trPr>
          <w:trHeight w:val="440"/>
        </w:trPr>
        <w:tc>
          <w:tcPr>
            <w:tcW w:w="6835" w:type="dxa"/>
            <w:vAlign w:val="center"/>
          </w:tcPr>
          <w:p w14:paraId="6E7DBD57" w14:textId="302F4458" w:rsidR="00324C97" w:rsidRPr="00324C97" w:rsidRDefault="00324C97" w:rsidP="002A0746">
            <w:pPr>
              <w:tabs>
                <w:tab w:val="left" w:pos="360"/>
                <w:tab w:val="left" w:pos="8010"/>
                <w:tab w:val="left" w:pos="8820"/>
                <w:tab w:val="left" w:pos="8910"/>
              </w:tabs>
              <w:spacing w:after="60"/>
              <w:rPr>
                <w:rFonts w:ascii="Times New Roman" w:hAnsi="Times New Roman" w:cs="Times New Roman"/>
                <w:color w:val="000000"/>
                <w:spacing w:val="6"/>
              </w:rPr>
            </w:pPr>
            <w:r w:rsidRPr="00324C97">
              <w:rPr>
                <w:rFonts w:ascii="Times New Roman" w:hAnsi="Times New Roman" w:cs="Times New Roman"/>
                <w:color w:val="000000"/>
                <w:spacing w:val="6"/>
              </w:rPr>
              <w:t>Administers programs in the most integrated setting appropriate</w:t>
            </w:r>
          </w:p>
        </w:tc>
        <w:tc>
          <w:tcPr>
            <w:tcW w:w="1620" w:type="dxa"/>
            <w:vAlign w:val="center"/>
          </w:tcPr>
          <w:p w14:paraId="68D5997B" w14:textId="665550CF" w:rsidR="00324C97" w:rsidRPr="00FE7EC5" w:rsidRDefault="00324C97" w:rsidP="002A0746">
            <w:pPr>
              <w:tabs>
                <w:tab w:val="left" w:pos="360"/>
                <w:tab w:val="left" w:pos="8010"/>
                <w:tab w:val="left" w:pos="8820"/>
                <w:tab w:val="left" w:pos="8910"/>
              </w:tabs>
              <w:contextualSpacing/>
              <w:rPr>
                <w:rFonts w:ascii="Times New Roman" w:hAnsi="Times New Roman" w:cs="Times New Roman"/>
                <w:color w:val="000000"/>
                <w:spacing w:val="6"/>
              </w:rPr>
            </w:pPr>
            <w:r w:rsidRPr="00FE7EC5">
              <w:rPr>
                <w:rFonts w:ascii="Times New Roman" w:hAnsi="Times New Roman" w:cs="Times New Roman"/>
                <w:color w:val="000000"/>
                <w:spacing w:val="6"/>
              </w:rPr>
              <w:t xml:space="preserve">EO Review </w:t>
            </w:r>
            <w:r w:rsidR="00C36A0B" w:rsidRPr="00FE7EC5">
              <w:rPr>
                <w:rFonts w:ascii="Times New Roman" w:hAnsi="Times New Roman" w:cs="Times New Roman"/>
                <w:color w:val="000000"/>
                <w:spacing w:val="6"/>
              </w:rPr>
              <w:t xml:space="preserve"> completed</w:t>
            </w:r>
            <w:r w:rsidR="00C36A0B" w:rsidRPr="00FE7EC5">
              <w:rPr>
                <w:color w:val="000000"/>
                <w:spacing w:val="6"/>
              </w:rPr>
              <w:fldChar w:fldCharType="begin">
                <w:ffData>
                  <w:name w:val=""/>
                  <w:enabled/>
                  <w:calcOnExit w:val="0"/>
                  <w:helpText w:type="text" w:val="Customer satisfaction (must take into account feedback from customers)"/>
                  <w:checkBox>
                    <w:sizeAuto/>
                    <w:default w:val="0"/>
                  </w:checkBox>
                </w:ffData>
              </w:fldChar>
            </w:r>
            <w:r w:rsidR="00C36A0B" w:rsidRPr="00FE7EC5">
              <w:rPr>
                <w:color w:val="000000"/>
                <w:spacing w:val="6"/>
              </w:rPr>
              <w:instrText xml:space="preserve"> FORMCHECKBOX </w:instrText>
            </w:r>
            <w:r w:rsidR="00BF5623">
              <w:rPr>
                <w:color w:val="000000"/>
                <w:spacing w:val="6"/>
              </w:rPr>
            </w:r>
            <w:r w:rsidR="00BF5623">
              <w:rPr>
                <w:color w:val="000000"/>
                <w:spacing w:val="6"/>
              </w:rPr>
              <w:fldChar w:fldCharType="separate"/>
            </w:r>
            <w:r w:rsidR="00C36A0B" w:rsidRPr="00FE7EC5">
              <w:rPr>
                <w:color w:val="000000"/>
                <w:spacing w:val="6"/>
              </w:rPr>
              <w:fldChar w:fldCharType="end"/>
            </w:r>
          </w:p>
        </w:tc>
      </w:tr>
      <w:tr w:rsidR="00324C97" w:rsidRPr="000741F5" w14:paraId="1E0C882E" w14:textId="77777777" w:rsidTr="002A0746">
        <w:trPr>
          <w:trHeight w:val="638"/>
        </w:trPr>
        <w:tc>
          <w:tcPr>
            <w:tcW w:w="6835" w:type="dxa"/>
            <w:vAlign w:val="center"/>
          </w:tcPr>
          <w:p w14:paraId="451CD53A" w14:textId="6623171C" w:rsidR="00324C97" w:rsidRPr="00324C97" w:rsidRDefault="00324C97" w:rsidP="002A0746">
            <w:pPr>
              <w:tabs>
                <w:tab w:val="left" w:pos="360"/>
                <w:tab w:val="left" w:pos="8010"/>
                <w:tab w:val="left" w:pos="8820"/>
                <w:tab w:val="left" w:pos="8910"/>
              </w:tabs>
              <w:spacing w:after="60"/>
              <w:contextualSpacing/>
              <w:rPr>
                <w:rFonts w:ascii="Times New Roman" w:hAnsi="Times New Roman" w:cs="Times New Roman"/>
                <w:color w:val="000000"/>
                <w:spacing w:val="6"/>
              </w:rPr>
            </w:pPr>
            <w:r w:rsidRPr="00324C97">
              <w:rPr>
                <w:rFonts w:ascii="Times New Roman" w:hAnsi="Times New Roman" w:cs="Times New Roman"/>
                <w:color w:val="000000"/>
                <w:spacing w:val="6"/>
              </w:rPr>
              <w:lastRenderedPageBreak/>
              <w:t xml:space="preserve">Communicates with </w:t>
            </w:r>
            <w:r w:rsidR="00F540D9">
              <w:rPr>
                <w:rFonts w:ascii="Times New Roman" w:hAnsi="Times New Roman" w:cs="Times New Roman"/>
                <w:color w:val="000000"/>
                <w:spacing w:val="6"/>
              </w:rPr>
              <w:t>individuals</w:t>
            </w:r>
            <w:r w:rsidR="00F540D9" w:rsidRPr="00324C97">
              <w:rPr>
                <w:rFonts w:ascii="Times New Roman" w:hAnsi="Times New Roman" w:cs="Times New Roman"/>
                <w:color w:val="000000"/>
                <w:spacing w:val="6"/>
              </w:rPr>
              <w:t xml:space="preserve"> </w:t>
            </w:r>
            <w:r w:rsidR="00F540D9">
              <w:rPr>
                <w:rFonts w:ascii="Times New Roman" w:hAnsi="Times New Roman" w:cs="Times New Roman"/>
                <w:color w:val="000000"/>
                <w:spacing w:val="6"/>
              </w:rPr>
              <w:t>with</w:t>
            </w:r>
            <w:r w:rsidRPr="00324C97">
              <w:rPr>
                <w:rFonts w:ascii="Times New Roman" w:hAnsi="Times New Roman" w:cs="Times New Roman"/>
                <w:color w:val="000000"/>
                <w:spacing w:val="6"/>
              </w:rPr>
              <w:t xml:space="preserve"> disabilities as effectively as with </w:t>
            </w:r>
            <w:r w:rsidR="00F540D9">
              <w:rPr>
                <w:rFonts w:ascii="Times New Roman" w:hAnsi="Times New Roman" w:cs="Times New Roman"/>
                <w:color w:val="000000"/>
                <w:spacing w:val="6"/>
              </w:rPr>
              <w:t>individuals without disabilities</w:t>
            </w:r>
          </w:p>
        </w:tc>
        <w:tc>
          <w:tcPr>
            <w:tcW w:w="1620" w:type="dxa"/>
            <w:vAlign w:val="center"/>
          </w:tcPr>
          <w:p w14:paraId="7E2CF6FF" w14:textId="720A0C55" w:rsidR="00324C97" w:rsidRPr="00FE7EC5" w:rsidRDefault="00324C97" w:rsidP="002A0746">
            <w:pPr>
              <w:tabs>
                <w:tab w:val="left" w:pos="360"/>
                <w:tab w:val="left" w:pos="8010"/>
                <w:tab w:val="left" w:pos="8820"/>
                <w:tab w:val="left" w:pos="8910"/>
              </w:tabs>
              <w:contextualSpacing/>
              <w:rPr>
                <w:rFonts w:ascii="Times New Roman" w:hAnsi="Times New Roman" w:cs="Times New Roman"/>
                <w:color w:val="000000"/>
                <w:spacing w:val="6"/>
              </w:rPr>
            </w:pPr>
            <w:r w:rsidRPr="00FE7EC5">
              <w:rPr>
                <w:rFonts w:ascii="Times New Roman" w:hAnsi="Times New Roman" w:cs="Times New Roman"/>
                <w:color w:val="000000"/>
                <w:spacing w:val="6"/>
              </w:rPr>
              <w:t xml:space="preserve">EO Review </w:t>
            </w:r>
            <w:r w:rsidR="00C36A0B" w:rsidRPr="00FE7EC5">
              <w:rPr>
                <w:rFonts w:ascii="Times New Roman" w:hAnsi="Times New Roman" w:cs="Times New Roman"/>
                <w:color w:val="000000"/>
                <w:spacing w:val="6"/>
              </w:rPr>
              <w:t xml:space="preserve"> completed</w:t>
            </w:r>
            <w:r w:rsidR="00C36A0B" w:rsidRPr="00FE7EC5">
              <w:rPr>
                <w:color w:val="000000"/>
                <w:spacing w:val="6"/>
              </w:rPr>
              <w:fldChar w:fldCharType="begin">
                <w:ffData>
                  <w:name w:val=""/>
                  <w:enabled/>
                  <w:calcOnExit w:val="0"/>
                  <w:helpText w:type="text" w:val="Customer satisfaction (must take into account feedback from customers)"/>
                  <w:checkBox>
                    <w:sizeAuto/>
                    <w:default w:val="0"/>
                  </w:checkBox>
                </w:ffData>
              </w:fldChar>
            </w:r>
            <w:r w:rsidR="00C36A0B" w:rsidRPr="00FE7EC5">
              <w:rPr>
                <w:color w:val="000000"/>
                <w:spacing w:val="6"/>
              </w:rPr>
              <w:instrText xml:space="preserve"> FORMCHECKBOX </w:instrText>
            </w:r>
            <w:r w:rsidR="00BF5623">
              <w:rPr>
                <w:color w:val="000000"/>
                <w:spacing w:val="6"/>
              </w:rPr>
            </w:r>
            <w:r w:rsidR="00BF5623">
              <w:rPr>
                <w:color w:val="000000"/>
                <w:spacing w:val="6"/>
              </w:rPr>
              <w:fldChar w:fldCharType="separate"/>
            </w:r>
            <w:r w:rsidR="00C36A0B" w:rsidRPr="00FE7EC5">
              <w:rPr>
                <w:color w:val="000000"/>
                <w:spacing w:val="6"/>
              </w:rPr>
              <w:fldChar w:fldCharType="end"/>
            </w:r>
          </w:p>
        </w:tc>
      </w:tr>
      <w:tr w:rsidR="00324C97" w:rsidRPr="000741F5" w14:paraId="3114FD50" w14:textId="77777777" w:rsidTr="002A0746">
        <w:trPr>
          <w:trHeight w:val="710"/>
        </w:trPr>
        <w:tc>
          <w:tcPr>
            <w:tcW w:w="6835" w:type="dxa"/>
            <w:vAlign w:val="center"/>
          </w:tcPr>
          <w:p w14:paraId="61D103C8" w14:textId="4B49F0B8" w:rsidR="00324C97" w:rsidRPr="00324C97" w:rsidRDefault="00324C97" w:rsidP="002A0746">
            <w:pPr>
              <w:tabs>
                <w:tab w:val="left" w:pos="360"/>
                <w:tab w:val="left" w:pos="8010"/>
                <w:tab w:val="left" w:pos="8820"/>
                <w:tab w:val="left" w:pos="8910"/>
              </w:tabs>
              <w:contextualSpacing/>
              <w:rPr>
                <w:rFonts w:ascii="Times New Roman" w:hAnsi="Times New Roman" w:cs="Times New Roman"/>
                <w:color w:val="000000"/>
                <w:spacing w:val="6"/>
              </w:rPr>
            </w:pPr>
            <w:r w:rsidRPr="00324C97">
              <w:rPr>
                <w:rFonts w:ascii="Times New Roman" w:hAnsi="Times New Roman" w:cs="Times New Roman"/>
                <w:color w:val="000000"/>
                <w:spacing w:val="6"/>
              </w:rPr>
              <w:t>Provides appropriate auxiliary aids and services, including assistive technology devices and services, when necessary to give individuals with disabilities an equal opportunity to participate in, and enjoy the benefits of, the program or activity</w:t>
            </w:r>
          </w:p>
        </w:tc>
        <w:tc>
          <w:tcPr>
            <w:tcW w:w="1620" w:type="dxa"/>
            <w:vAlign w:val="center"/>
          </w:tcPr>
          <w:p w14:paraId="2A8AFCE7" w14:textId="068811BE" w:rsidR="00324C97" w:rsidRPr="00FE7EC5" w:rsidRDefault="00324C97" w:rsidP="002A0746">
            <w:pPr>
              <w:tabs>
                <w:tab w:val="left" w:pos="360"/>
                <w:tab w:val="left" w:pos="8010"/>
                <w:tab w:val="left" w:pos="8820"/>
                <w:tab w:val="left" w:pos="8910"/>
              </w:tabs>
              <w:contextualSpacing/>
              <w:rPr>
                <w:rFonts w:ascii="Times New Roman" w:hAnsi="Times New Roman" w:cs="Times New Roman"/>
                <w:color w:val="000000"/>
                <w:spacing w:val="6"/>
              </w:rPr>
            </w:pPr>
            <w:r w:rsidRPr="00FE7EC5">
              <w:rPr>
                <w:rFonts w:ascii="Times New Roman" w:hAnsi="Times New Roman" w:cs="Times New Roman"/>
                <w:color w:val="000000"/>
                <w:spacing w:val="6"/>
              </w:rPr>
              <w:t xml:space="preserve">EO Review </w:t>
            </w:r>
            <w:r w:rsidR="00C36A0B" w:rsidRPr="00FE7EC5">
              <w:rPr>
                <w:rFonts w:ascii="Times New Roman" w:hAnsi="Times New Roman" w:cs="Times New Roman"/>
                <w:color w:val="000000"/>
                <w:spacing w:val="6"/>
              </w:rPr>
              <w:t xml:space="preserve"> completed</w:t>
            </w:r>
            <w:r w:rsidR="00C36A0B" w:rsidRPr="00FE7EC5">
              <w:rPr>
                <w:color w:val="000000"/>
                <w:spacing w:val="6"/>
              </w:rPr>
              <w:fldChar w:fldCharType="begin">
                <w:ffData>
                  <w:name w:val=""/>
                  <w:enabled/>
                  <w:calcOnExit w:val="0"/>
                  <w:helpText w:type="text" w:val="Customer satisfaction (must take into account feedback from customers)"/>
                  <w:checkBox>
                    <w:sizeAuto/>
                    <w:default w:val="0"/>
                  </w:checkBox>
                </w:ffData>
              </w:fldChar>
            </w:r>
            <w:r w:rsidR="00C36A0B" w:rsidRPr="00FE7EC5">
              <w:rPr>
                <w:color w:val="000000"/>
                <w:spacing w:val="6"/>
              </w:rPr>
              <w:instrText xml:space="preserve"> FORMCHECKBOX </w:instrText>
            </w:r>
            <w:r w:rsidR="00BF5623">
              <w:rPr>
                <w:color w:val="000000"/>
                <w:spacing w:val="6"/>
              </w:rPr>
            </w:r>
            <w:r w:rsidR="00BF5623">
              <w:rPr>
                <w:color w:val="000000"/>
                <w:spacing w:val="6"/>
              </w:rPr>
              <w:fldChar w:fldCharType="separate"/>
            </w:r>
            <w:r w:rsidR="00C36A0B" w:rsidRPr="00FE7EC5">
              <w:rPr>
                <w:color w:val="000000"/>
                <w:spacing w:val="6"/>
              </w:rPr>
              <w:fldChar w:fldCharType="end"/>
            </w:r>
          </w:p>
        </w:tc>
      </w:tr>
      <w:tr w:rsidR="00324C97" w:rsidRPr="000741F5" w14:paraId="4BC8ECF3" w14:textId="77777777" w:rsidTr="008B1013">
        <w:trPr>
          <w:trHeight w:val="728"/>
        </w:trPr>
        <w:tc>
          <w:tcPr>
            <w:tcW w:w="6835" w:type="dxa"/>
            <w:vAlign w:val="center"/>
          </w:tcPr>
          <w:p w14:paraId="0D46C646" w14:textId="5E3C8F41" w:rsidR="00324C97" w:rsidRPr="00324C97" w:rsidRDefault="00324C97" w:rsidP="002A0746">
            <w:pPr>
              <w:tabs>
                <w:tab w:val="left" w:pos="360"/>
                <w:tab w:val="left" w:pos="8010"/>
                <w:tab w:val="left" w:pos="8820"/>
                <w:tab w:val="left" w:pos="8910"/>
              </w:tabs>
              <w:contextualSpacing/>
              <w:rPr>
                <w:rFonts w:ascii="Times New Roman" w:hAnsi="Times New Roman" w:cs="Times New Roman"/>
                <w:color w:val="000000"/>
                <w:spacing w:val="6"/>
              </w:rPr>
            </w:pPr>
            <w:r w:rsidRPr="00324C97">
              <w:rPr>
                <w:rFonts w:ascii="Times New Roman" w:hAnsi="Times New Roman" w:cs="Times New Roman"/>
                <w:color w:val="000000"/>
                <w:spacing w:val="6"/>
              </w:rPr>
              <w:t>Makes available screen magnifier software (</w:t>
            </w:r>
            <w:r w:rsidR="00A82A67">
              <w:rPr>
                <w:rFonts w:ascii="Times New Roman" w:hAnsi="Times New Roman" w:cs="Times New Roman"/>
                <w:color w:val="000000"/>
                <w:spacing w:val="6"/>
              </w:rPr>
              <w:t>for example,</w:t>
            </w:r>
            <w:r w:rsidRPr="00324C97">
              <w:rPr>
                <w:rFonts w:ascii="Times New Roman" w:hAnsi="Times New Roman" w:cs="Times New Roman"/>
                <w:color w:val="000000"/>
                <w:spacing w:val="6"/>
              </w:rPr>
              <w:t xml:space="preserve"> </w:t>
            </w:r>
            <w:proofErr w:type="spellStart"/>
            <w:r w:rsidRPr="00324C97">
              <w:rPr>
                <w:rFonts w:ascii="Times New Roman" w:hAnsi="Times New Roman" w:cs="Times New Roman"/>
                <w:color w:val="000000"/>
                <w:spacing w:val="6"/>
              </w:rPr>
              <w:t>MAGic</w:t>
            </w:r>
            <w:proofErr w:type="spellEnd"/>
            <w:r w:rsidRPr="00324C97">
              <w:rPr>
                <w:rFonts w:ascii="Times New Roman" w:hAnsi="Times New Roman" w:cs="Times New Roman"/>
                <w:color w:val="000000"/>
                <w:spacing w:val="6"/>
              </w:rPr>
              <w:t xml:space="preserve">, ZoomText, </w:t>
            </w:r>
            <w:proofErr w:type="spellStart"/>
            <w:r w:rsidRPr="00324C97">
              <w:rPr>
                <w:rFonts w:ascii="Times New Roman" w:hAnsi="Times New Roman" w:cs="Times New Roman"/>
                <w:color w:val="000000"/>
                <w:spacing w:val="6"/>
              </w:rPr>
              <w:t>CDesk</w:t>
            </w:r>
            <w:proofErr w:type="spellEnd"/>
            <w:r w:rsidRPr="00324C97">
              <w:rPr>
                <w:rFonts w:ascii="Times New Roman" w:hAnsi="Times New Roman" w:cs="Times New Roman"/>
                <w:color w:val="000000"/>
                <w:spacing w:val="6"/>
              </w:rPr>
              <w:t>, Dolphin Guide, Supernova)</w:t>
            </w:r>
          </w:p>
        </w:tc>
        <w:tc>
          <w:tcPr>
            <w:tcW w:w="1620" w:type="dxa"/>
            <w:vAlign w:val="center"/>
          </w:tcPr>
          <w:p w14:paraId="6F312798" w14:textId="46995628" w:rsidR="00324C97" w:rsidRPr="00FE7EC5" w:rsidRDefault="00324C97" w:rsidP="002A0746">
            <w:pPr>
              <w:tabs>
                <w:tab w:val="left" w:pos="360"/>
                <w:tab w:val="left" w:pos="8010"/>
                <w:tab w:val="left" w:pos="8820"/>
                <w:tab w:val="left" w:pos="8910"/>
              </w:tabs>
              <w:contextualSpacing/>
              <w:rPr>
                <w:rFonts w:ascii="Times New Roman" w:hAnsi="Times New Roman" w:cs="Times New Roman"/>
                <w:color w:val="000000"/>
                <w:spacing w:val="6"/>
              </w:rPr>
            </w:pPr>
            <w:r w:rsidRPr="00FE7EC5">
              <w:rPr>
                <w:color w:val="000000"/>
                <w:spacing w:val="6"/>
              </w:rPr>
              <w:fldChar w:fldCharType="begin">
                <w:ffData>
                  <w:name w:val=""/>
                  <w:enabled/>
                  <w:calcOnExit w:val="0"/>
                  <w:helpText w:type="text" w:val="Provides access to partner program services to the maximum extent practicable, including providing services outside of regular business hours, when there is a workforce need identified by the Local Workforce Development Board (Board)"/>
                  <w:checkBox>
                    <w:sizeAuto/>
                    <w:default w:val="0"/>
                  </w:checkBox>
                </w:ffData>
              </w:fldChar>
            </w:r>
            <w:r w:rsidRPr="00FE7EC5">
              <w:rPr>
                <w:color w:val="000000"/>
                <w:spacing w:val="6"/>
              </w:rPr>
              <w:instrText xml:space="preserve"> FORMCHECKBOX </w:instrText>
            </w:r>
            <w:r w:rsidR="00BF5623">
              <w:rPr>
                <w:color w:val="000000"/>
                <w:spacing w:val="6"/>
              </w:rPr>
            </w:r>
            <w:r w:rsidR="00BF5623">
              <w:rPr>
                <w:color w:val="000000"/>
                <w:spacing w:val="6"/>
              </w:rPr>
              <w:fldChar w:fldCharType="separate"/>
            </w:r>
            <w:r w:rsidRPr="00FE7EC5">
              <w:rPr>
                <w:color w:val="000000"/>
                <w:spacing w:val="6"/>
              </w:rPr>
              <w:fldChar w:fldCharType="end"/>
            </w:r>
          </w:p>
        </w:tc>
      </w:tr>
      <w:tr w:rsidR="00324C97" w:rsidRPr="000741F5" w14:paraId="194C4CD7" w14:textId="77777777" w:rsidTr="002A0746">
        <w:trPr>
          <w:trHeight w:val="665"/>
        </w:trPr>
        <w:tc>
          <w:tcPr>
            <w:tcW w:w="6835" w:type="dxa"/>
            <w:vAlign w:val="center"/>
          </w:tcPr>
          <w:p w14:paraId="7637147E" w14:textId="33244A51" w:rsidR="00324C97" w:rsidRPr="00324C97" w:rsidRDefault="00324C97" w:rsidP="002A0746">
            <w:pPr>
              <w:tabs>
                <w:tab w:val="left" w:pos="360"/>
                <w:tab w:val="left" w:pos="8010"/>
                <w:tab w:val="left" w:pos="8820"/>
                <w:tab w:val="left" w:pos="8910"/>
              </w:tabs>
              <w:contextualSpacing/>
              <w:rPr>
                <w:rFonts w:ascii="Times New Roman" w:hAnsi="Times New Roman" w:cs="Times New Roman"/>
                <w:color w:val="000000"/>
                <w:spacing w:val="6"/>
              </w:rPr>
            </w:pPr>
            <w:r w:rsidRPr="00324C97">
              <w:rPr>
                <w:rFonts w:ascii="Times New Roman" w:hAnsi="Times New Roman" w:cs="Times New Roman"/>
                <w:color w:val="000000"/>
                <w:spacing w:val="6"/>
              </w:rPr>
              <w:t>Makes available screen reader software (</w:t>
            </w:r>
            <w:r w:rsidR="00A82A67">
              <w:rPr>
                <w:rFonts w:ascii="Times New Roman" w:hAnsi="Times New Roman" w:cs="Times New Roman"/>
                <w:color w:val="000000"/>
                <w:spacing w:val="6"/>
              </w:rPr>
              <w:t>for example,</w:t>
            </w:r>
            <w:r w:rsidR="0096110A">
              <w:rPr>
                <w:rFonts w:ascii="Times New Roman" w:hAnsi="Times New Roman" w:cs="Times New Roman"/>
                <w:color w:val="000000"/>
                <w:spacing w:val="6"/>
              </w:rPr>
              <w:t xml:space="preserve"> </w:t>
            </w:r>
            <w:r w:rsidRPr="00324C97">
              <w:rPr>
                <w:rFonts w:ascii="Times New Roman" w:hAnsi="Times New Roman" w:cs="Times New Roman"/>
                <w:color w:val="000000"/>
                <w:spacing w:val="6"/>
              </w:rPr>
              <w:t>NVDA, JAWS, ZoomText)</w:t>
            </w:r>
          </w:p>
        </w:tc>
        <w:tc>
          <w:tcPr>
            <w:tcW w:w="1620" w:type="dxa"/>
            <w:vAlign w:val="center"/>
          </w:tcPr>
          <w:p w14:paraId="3A1A2D65" w14:textId="279995BE" w:rsidR="00324C97" w:rsidRPr="000741F5" w:rsidRDefault="00324C97" w:rsidP="002A0746">
            <w:pPr>
              <w:tabs>
                <w:tab w:val="left" w:pos="360"/>
                <w:tab w:val="left" w:pos="8010"/>
                <w:tab w:val="left" w:pos="8820"/>
                <w:tab w:val="left" w:pos="8910"/>
              </w:tabs>
              <w:contextualSpacing/>
              <w:rPr>
                <w:color w:val="000000"/>
                <w:spacing w:val="6"/>
              </w:rPr>
            </w:pPr>
            <w:r>
              <w:rPr>
                <w:color w:val="000000"/>
                <w:spacing w:val="6"/>
              </w:rPr>
              <w:fldChar w:fldCharType="begin">
                <w:ffData>
                  <w:name w:val=""/>
                  <w:enabled/>
                  <w:calcOnExit w:val="0"/>
                  <w:helpText w:type="text" w:val="Provides access to partner program services to the maximum extent practicable, including providing services outside of regular business hours, when there is a workforce need identified by the Local Workforce Development Board (Board)"/>
                  <w:checkBox>
                    <w:sizeAuto/>
                    <w:default w:val="0"/>
                  </w:checkBox>
                </w:ffData>
              </w:fldChar>
            </w:r>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p>
        </w:tc>
      </w:tr>
      <w:tr w:rsidR="00324C97" w:rsidRPr="000741F5" w14:paraId="5800CFBC" w14:textId="77777777" w:rsidTr="002A0746">
        <w:trPr>
          <w:trHeight w:val="620"/>
        </w:trPr>
        <w:tc>
          <w:tcPr>
            <w:tcW w:w="6835" w:type="dxa"/>
            <w:vAlign w:val="center"/>
          </w:tcPr>
          <w:p w14:paraId="1F2CA315" w14:textId="575E968E" w:rsidR="00324C97" w:rsidRPr="00324C97" w:rsidRDefault="00324C97" w:rsidP="002A0746">
            <w:pPr>
              <w:tabs>
                <w:tab w:val="left" w:pos="360"/>
                <w:tab w:val="left" w:pos="8010"/>
                <w:tab w:val="left" w:pos="8820"/>
                <w:tab w:val="left" w:pos="8910"/>
              </w:tabs>
              <w:contextualSpacing/>
              <w:rPr>
                <w:rFonts w:ascii="Times New Roman" w:hAnsi="Times New Roman" w:cs="Times New Roman"/>
                <w:color w:val="000000"/>
                <w:spacing w:val="6"/>
              </w:rPr>
            </w:pPr>
            <w:r w:rsidRPr="00324C97">
              <w:rPr>
                <w:rFonts w:ascii="Times New Roman" w:hAnsi="Times New Roman" w:cs="Times New Roman"/>
                <w:color w:val="000000"/>
                <w:spacing w:val="6"/>
              </w:rPr>
              <w:t xml:space="preserve">Provides headphones and/or speakers </w:t>
            </w:r>
            <w:r w:rsidR="00A82A67">
              <w:rPr>
                <w:rFonts w:ascii="Times New Roman" w:hAnsi="Times New Roman" w:cs="Times New Roman"/>
                <w:color w:val="000000"/>
                <w:spacing w:val="6"/>
              </w:rPr>
              <w:t>that are of</w:t>
            </w:r>
            <w:r w:rsidRPr="00324C97">
              <w:rPr>
                <w:rFonts w:ascii="Times New Roman" w:hAnsi="Times New Roman" w:cs="Times New Roman"/>
                <w:color w:val="000000"/>
                <w:spacing w:val="6"/>
              </w:rPr>
              <w:t xml:space="preserve"> g</w:t>
            </w:r>
            <w:r w:rsidRPr="00324C97">
              <w:rPr>
                <w:rFonts w:ascii="Times New Roman" w:hAnsi="Times New Roman" w:cs="Times New Roman"/>
              </w:rPr>
              <w:t>ood quality</w:t>
            </w:r>
            <w:r w:rsidR="0096110A">
              <w:rPr>
                <w:rFonts w:ascii="Times New Roman" w:hAnsi="Times New Roman" w:cs="Times New Roman"/>
              </w:rPr>
              <w:t xml:space="preserve">, </w:t>
            </w:r>
            <w:r w:rsidRPr="00324C97">
              <w:rPr>
                <w:rFonts w:ascii="Times New Roman" w:hAnsi="Times New Roman" w:cs="Times New Roman"/>
              </w:rPr>
              <w:t>any brand that supports a 3.5 mm connection so that headphones or personal earbuds can be used)</w:t>
            </w:r>
          </w:p>
        </w:tc>
        <w:tc>
          <w:tcPr>
            <w:tcW w:w="1620" w:type="dxa"/>
            <w:vAlign w:val="center"/>
          </w:tcPr>
          <w:p w14:paraId="0E792157" w14:textId="2DEFD921" w:rsidR="00324C97" w:rsidRPr="000741F5" w:rsidRDefault="00324C97" w:rsidP="002A0746">
            <w:pPr>
              <w:tabs>
                <w:tab w:val="left" w:pos="360"/>
                <w:tab w:val="left" w:pos="8010"/>
                <w:tab w:val="left" w:pos="8820"/>
                <w:tab w:val="left" w:pos="8910"/>
              </w:tabs>
              <w:contextualSpacing/>
              <w:rPr>
                <w:color w:val="000000"/>
                <w:spacing w:val="6"/>
              </w:rPr>
            </w:pPr>
            <w:r>
              <w:rPr>
                <w:color w:val="000000"/>
                <w:spacing w:val="6"/>
              </w:rPr>
              <w:fldChar w:fldCharType="begin">
                <w:ffData>
                  <w:name w:val=""/>
                  <w:enabled/>
                  <w:calcOnExit w:val="0"/>
                  <w:helpText w:type="text" w:val="Provides access to partner program services to the maximum extent practicable, including providing services outside of regular business hours, when there is a workforce need identified by the Local Workforce Development Board (Board)"/>
                  <w:checkBox>
                    <w:sizeAuto/>
                    <w:default w:val="0"/>
                  </w:checkBox>
                </w:ffData>
              </w:fldChar>
            </w:r>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p>
        </w:tc>
      </w:tr>
      <w:tr w:rsidR="00324C97" w:rsidRPr="000741F5" w14:paraId="3406D09C" w14:textId="77777777" w:rsidTr="002A0746">
        <w:trPr>
          <w:trHeight w:val="980"/>
        </w:trPr>
        <w:tc>
          <w:tcPr>
            <w:tcW w:w="6835" w:type="dxa"/>
            <w:vAlign w:val="center"/>
          </w:tcPr>
          <w:p w14:paraId="322E43ED" w14:textId="55A15BC3" w:rsidR="00324C97" w:rsidRPr="00324C97" w:rsidRDefault="00324C97" w:rsidP="002A0746">
            <w:pPr>
              <w:tabs>
                <w:tab w:val="left" w:pos="360"/>
                <w:tab w:val="left" w:pos="8010"/>
                <w:tab w:val="left" w:pos="8820"/>
                <w:tab w:val="left" w:pos="8910"/>
              </w:tabs>
              <w:contextualSpacing/>
              <w:rPr>
                <w:rFonts w:ascii="Times New Roman" w:hAnsi="Times New Roman" w:cs="Times New Roman"/>
                <w:color w:val="000000"/>
                <w:spacing w:val="6"/>
              </w:rPr>
            </w:pPr>
            <w:r w:rsidRPr="00324C97">
              <w:rPr>
                <w:rFonts w:ascii="Times New Roman" w:hAnsi="Times New Roman" w:cs="Times New Roman"/>
                <w:color w:val="000000"/>
                <w:spacing w:val="6"/>
              </w:rPr>
              <w:t>Makes available qualified staff readers (</w:t>
            </w:r>
            <w:r w:rsidR="00A82A67">
              <w:rPr>
                <w:rFonts w:ascii="Times New Roman" w:hAnsi="Times New Roman" w:cs="Times New Roman"/>
                <w:color w:val="000000"/>
                <w:spacing w:val="6"/>
              </w:rPr>
              <w:t>A</w:t>
            </w:r>
            <w:r w:rsidRPr="00324C97">
              <w:rPr>
                <w:rFonts w:ascii="Times New Roman" w:hAnsi="Times New Roman" w:cs="Times New Roman"/>
                <w:color w:val="000000"/>
                <w:spacing w:val="6"/>
              </w:rPr>
              <w:t>ny staff member may accommodate upon request</w:t>
            </w:r>
            <w:r w:rsidR="00A82A67">
              <w:rPr>
                <w:rFonts w:ascii="Times New Roman" w:hAnsi="Times New Roman" w:cs="Times New Roman"/>
                <w:color w:val="000000"/>
                <w:spacing w:val="6"/>
              </w:rPr>
              <w:t>.</w:t>
            </w:r>
            <w:r w:rsidRPr="00324C97">
              <w:rPr>
                <w:rFonts w:ascii="Times New Roman" w:hAnsi="Times New Roman" w:cs="Times New Roman"/>
                <w:color w:val="000000"/>
                <w:spacing w:val="6"/>
              </w:rPr>
              <w:t xml:space="preserve">) </w:t>
            </w:r>
          </w:p>
        </w:tc>
        <w:tc>
          <w:tcPr>
            <w:tcW w:w="1620" w:type="dxa"/>
            <w:vAlign w:val="center"/>
          </w:tcPr>
          <w:p w14:paraId="33F0B2C4" w14:textId="028AF2C5" w:rsidR="00324C97" w:rsidRPr="000741F5" w:rsidRDefault="00324C97" w:rsidP="002A0746">
            <w:pPr>
              <w:tabs>
                <w:tab w:val="left" w:pos="360"/>
                <w:tab w:val="left" w:pos="8010"/>
                <w:tab w:val="left" w:pos="8820"/>
                <w:tab w:val="left" w:pos="8910"/>
              </w:tabs>
              <w:contextualSpacing/>
              <w:rPr>
                <w:color w:val="000000"/>
                <w:spacing w:val="6"/>
              </w:rPr>
            </w:pPr>
            <w:r>
              <w:rPr>
                <w:color w:val="000000"/>
                <w:spacing w:val="6"/>
              </w:rPr>
              <w:fldChar w:fldCharType="begin">
                <w:ffData>
                  <w:name w:val=""/>
                  <w:enabled/>
                  <w:calcOnExit w:val="0"/>
                  <w:helpText w:type="text" w:val="Provides access to partner program services to the maximum extent practicable, including providing services outside of regular business hours, when there is a workforce need identified by the Local Workforce Development Board (Board)"/>
                  <w:checkBox>
                    <w:sizeAuto/>
                    <w:default w:val="0"/>
                  </w:checkBox>
                </w:ffData>
              </w:fldChar>
            </w:r>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p>
        </w:tc>
      </w:tr>
      <w:tr w:rsidR="00324C97" w:rsidRPr="000741F5" w14:paraId="366C30EF" w14:textId="77777777" w:rsidTr="002A0746">
        <w:trPr>
          <w:trHeight w:val="620"/>
        </w:trPr>
        <w:tc>
          <w:tcPr>
            <w:tcW w:w="6835" w:type="dxa"/>
            <w:vAlign w:val="center"/>
          </w:tcPr>
          <w:p w14:paraId="047DCE7C" w14:textId="7D6B8F9F" w:rsidR="00324C97" w:rsidRPr="00324C97" w:rsidRDefault="00324C97" w:rsidP="002A0746">
            <w:pPr>
              <w:tabs>
                <w:tab w:val="left" w:pos="360"/>
                <w:tab w:val="left" w:pos="8010"/>
                <w:tab w:val="left" w:pos="8820"/>
                <w:tab w:val="left" w:pos="8910"/>
              </w:tabs>
              <w:contextualSpacing/>
              <w:rPr>
                <w:rFonts w:ascii="Times New Roman" w:hAnsi="Times New Roman" w:cs="Times New Roman"/>
                <w:color w:val="000000"/>
                <w:spacing w:val="6"/>
              </w:rPr>
            </w:pPr>
            <w:r w:rsidRPr="00324C97">
              <w:rPr>
                <w:rFonts w:ascii="Times New Roman" w:hAnsi="Times New Roman" w:cs="Times New Roman"/>
                <w:color w:val="000000"/>
                <w:spacing w:val="6"/>
              </w:rPr>
              <w:t>Makes available a large</w:t>
            </w:r>
            <w:r w:rsidR="00C07CB3">
              <w:rPr>
                <w:rFonts w:ascii="Times New Roman" w:hAnsi="Times New Roman" w:cs="Times New Roman"/>
                <w:color w:val="000000"/>
                <w:spacing w:val="6"/>
              </w:rPr>
              <w:t>-</w:t>
            </w:r>
            <w:r w:rsidRPr="00324C97">
              <w:rPr>
                <w:rFonts w:ascii="Times New Roman" w:hAnsi="Times New Roman" w:cs="Times New Roman"/>
                <w:color w:val="000000"/>
                <w:spacing w:val="6"/>
              </w:rPr>
              <w:t>print computer keyboard (</w:t>
            </w:r>
            <w:r w:rsidR="00A82A67">
              <w:rPr>
                <w:rFonts w:ascii="Times New Roman" w:hAnsi="Times New Roman" w:cs="Times New Roman"/>
                <w:color w:val="000000"/>
                <w:spacing w:val="6"/>
              </w:rPr>
              <w:t>for example,</w:t>
            </w:r>
            <w:r w:rsidRPr="00324C97">
              <w:rPr>
                <w:rFonts w:ascii="Times New Roman" w:hAnsi="Times New Roman" w:cs="Times New Roman"/>
                <w:color w:val="000000"/>
                <w:spacing w:val="6"/>
              </w:rPr>
              <w:t xml:space="preserve"> </w:t>
            </w:r>
            <w:proofErr w:type="spellStart"/>
            <w:r w:rsidRPr="00324C97">
              <w:rPr>
                <w:rFonts w:ascii="Times New Roman" w:hAnsi="Times New Roman" w:cs="Times New Roman"/>
                <w:color w:val="000000"/>
                <w:spacing w:val="6"/>
              </w:rPr>
              <w:t>MAGic</w:t>
            </w:r>
            <w:proofErr w:type="spellEnd"/>
            <w:r w:rsidRPr="00324C97">
              <w:rPr>
                <w:rFonts w:ascii="Times New Roman" w:hAnsi="Times New Roman" w:cs="Times New Roman"/>
                <w:color w:val="000000"/>
                <w:spacing w:val="6"/>
              </w:rPr>
              <w:t xml:space="preserve"> </w:t>
            </w:r>
            <w:r w:rsidR="00A82A67">
              <w:rPr>
                <w:rFonts w:ascii="Times New Roman" w:hAnsi="Times New Roman" w:cs="Times New Roman"/>
                <w:color w:val="000000"/>
                <w:spacing w:val="6"/>
              </w:rPr>
              <w:t>l</w:t>
            </w:r>
            <w:r w:rsidRPr="00324C97">
              <w:rPr>
                <w:rFonts w:ascii="Times New Roman" w:hAnsi="Times New Roman" w:cs="Times New Roman"/>
                <w:color w:val="000000"/>
                <w:spacing w:val="6"/>
              </w:rPr>
              <w:t>arge</w:t>
            </w:r>
            <w:r w:rsidR="00C07CB3">
              <w:rPr>
                <w:rFonts w:ascii="Times New Roman" w:hAnsi="Times New Roman" w:cs="Times New Roman"/>
                <w:color w:val="000000"/>
                <w:spacing w:val="6"/>
              </w:rPr>
              <w:t>-</w:t>
            </w:r>
            <w:r w:rsidR="00A82A67">
              <w:rPr>
                <w:rFonts w:ascii="Times New Roman" w:hAnsi="Times New Roman" w:cs="Times New Roman"/>
                <w:color w:val="000000"/>
                <w:spacing w:val="6"/>
              </w:rPr>
              <w:t>p</w:t>
            </w:r>
            <w:r w:rsidRPr="00324C97">
              <w:rPr>
                <w:rFonts w:ascii="Times New Roman" w:hAnsi="Times New Roman" w:cs="Times New Roman"/>
                <w:color w:val="000000"/>
                <w:spacing w:val="6"/>
              </w:rPr>
              <w:t xml:space="preserve">rint </w:t>
            </w:r>
            <w:r w:rsidR="00A82A67">
              <w:rPr>
                <w:rFonts w:ascii="Times New Roman" w:hAnsi="Times New Roman" w:cs="Times New Roman"/>
                <w:color w:val="000000"/>
                <w:spacing w:val="6"/>
              </w:rPr>
              <w:t>k</w:t>
            </w:r>
            <w:r w:rsidRPr="00324C97">
              <w:rPr>
                <w:rFonts w:ascii="Times New Roman" w:hAnsi="Times New Roman" w:cs="Times New Roman"/>
                <w:color w:val="000000"/>
                <w:spacing w:val="6"/>
              </w:rPr>
              <w:t>eyboard or other quality keyboard with large</w:t>
            </w:r>
            <w:r w:rsidR="00C07CB3">
              <w:rPr>
                <w:rFonts w:ascii="Times New Roman" w:hAnsi="Times New Roman" w:cs="Times New Roman"/>
                <w:color w:val="000000"/>
                <w:spacing w:val="6"/>
              </w:rPr>
              <w:t>-</w:t>
            </w:r>
            <w:r w:rsidRPr="00324C97">
              <w:rPr>
                <w:rFonts w:ascii="Times New Roman" w:hAnsi="Times New Roman" w:cs="Times New Roman"/>
                <w:color w:val="000000"/>
                <w:spacing w:val="6"/>
              </w:rPr>
              <w:t>print keys)</w:t>
            </w:r>
          </w:p>
        </w:tc>
        <w:tc>
          <w:tcPr>
            <w:tcW w:w="1620" w:type="dxa"/>
            <w:vAlign w:val="center"/>
          </w:tcPr>
          <w:p w14:paraId="69672E68" w14:textId="15DC9B8F" w:rsidR="00324C97" w:rsidRPr="000741F5" w:rsidRDefault="00324C97" w:rsidP="002A0746">
            <w:pPr>
              <w:tabs>
                <w:tab w:val="left" w:pos="360"/>
                <w:tab w:val="left" w:pos="8010"/>
                <w:tab w:val="left" w:pos="8820"/>
                <w:tab w:val="left" w:pos="8910"/>
              </w:tabs>
              <w:contextualSpacing/>
              <w:rPr>
                <w:color w:val="000000"/>
                <w:spacing w:val="6"/>
              </w:rPr>
            </w:pPr>
            <w:r>
              <w:rPr>
                <w:color w:val="000000"/>
                <w:spacing w:val="6"/>
              </w:rPr>
              <w:fldChar w:fldCharType="begin">
                <w:ffData>
                  <w:name w:val=""/>
                  <w:enabled/>
                  <w:calcOnExit w:val="0"/>
                  <w:helpText w:type="text" w:val="Provides access to partner program services to the maximum extent practicable, including providing services outside of regular business hours, when there is a workforce need identified by the Local Workforce Development Board (Board)"/>
                  <w:checkBox>
                    <w:sizeAuto/>
                    <w:default w:val="0"/>
                  </w:checkBox>
                </w:ffData>
              </w:fldChar>
            </w:r>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p>
        </w:tc>
      </w:tr>
      <w:tr w:rsidR="00324C97" w:rsidRPr="000741F5" w14:paraId="4BBE7E53" w14:textId="77777777" w:rsidTr="002A0746">
        <w:trPr>
          <w:trHeight w:val="890"/>
        </w:trPr>
        <w:tc>
          <w:tcPr>
            <w:tcW w:w="6835" w:type="dxa"/>
            <w:vAlign w:val="center"/>
          </w:tcPr>
          <w:p w14:paraId="6F9E22E7" w14:textId="7D8A12F5" w:rsidR="00324C97" w:rsidRPr="00324C97" w:rsidRDefault="00324C97" w:rsidP="002A0746">
            <w:pPr>
              <w:tabs>
                <w:tab w:val="left" w:pos="360"/>
                <w:tab w:val="left" w:pos="8010"/>
                <w:tab w:val="left" w:pos="8820"/>
                <w:tab w:val="left" w:pos="8910"/>
              </w:tabs>
              <w:contextualSpacing/>
              <w:rPr>
                <w:rFonts w:ascii="Times New Roman" w:hAnsi="Times New Roman" w:cs="Times New Roman"/>
                <w:color w:val="000000"/>
                <w:spacing w:val="6"/>
              </w:rPr>
            </w:pPr>
            <w:r w:rsidRPr="00324C97">
              <w:rPr>
                <w:rFonts w:ascii="Times New Roman" w:hAnsi="Times New Roman" w:cs="Times New Roman"/>
                <w:color w:val="000000"/>
                <w:spacing w:val="6"/>
              </w:rPr>
              <w:t>Makes available speech amplification systems (</w:t>
            </w:r>
            <w:r w:rsidR="00A82A67">
              <w:rPr>
                <w:rFonts w:ascii="Times New Roman" w:hAnsi="Times New Roman" w:cs="Times New Roman"/>
                <w:color w:val="000000"/>
                <w:spacing w:val="6"/>
              </w:rPr>
              <w:t>for example,</w:t>
            </w:r>
            <w:r w:rsidRPr="00324C97">
              <w:rPr>
                <w:rFonts w:ascii="Times New Roman" w:hAnsi="Times New Roman" w:cs="Times New Roman"/>
                <w:color w:val="000000"/>
                <w:spacing w:val="6"/>
              </w:rPr>
              <w:t xml:space="preserve"> m</w:t>
            </w:r>
            <w:r w:rsidRPr="00324C97">
              <w:rPr>
                <w:rFonts w:ascii="Times New Roman" w:hAnsi="Times New Roman" w:cs="Times New Roman"/>
              </w:rPr>
              <w:t xml:space="preserve">icrophones and headphones or wireless headset microphones, </w:t>
            </w:r>
            <w:proofErr w:type="spellStart"/>
            <w:r w:rsidRPr="00324C97">
              <w:rPr>
                <w:rFonts w:ascii="Times New Roman" w:hAnsi="Times New Roman" w:cs="Times New Roman"/>
              </w:rPr>
              <w:t>ChatterVox</w:t>
            </w:r>
            <w:proofErr w:type="spellEnd"/>
            <w:r w:rsidRPr="00324C97">
              <w:rPr>
                <w:rFonts w:ascii="Times New Roman" w:hAnsi="Times New Roman" w:cs="Times New Roman"/>
              </w:rPr>
              <w:t xml:space="preserve"> </w:t>
            </w:r>
            <w:r w:rsidR="00A82A67">
              <w:rPr>
                <w:rFonts w:ascii="Times New Roman" w:hAnsi="Times New Roman" w:cs="Times New Roman"/>
              </w:rPr>
              <w:t>v</w:t>
            </w:r>
            <w:r w:rsidRPr="00324C97">
              <w:rPr>
                <w:rFonts w:ascii="Times New Roman" w:hAnsi="Times New Roman" w:cs="Times New Roman"/>
              </w:rPr>
              <w:t xml:space="preserve">oice </w:t>
            </w:r>
            <w:r w:rsidR="00A82A67">
              <w:rPr>
                <w:rFonts w:ascii="Times New Roman" w:hAnsi="Times New Roman" w:cs="Times New Roman"/>
              </w:rPr>
              <w:t>a</w:t>
            </w:r>
            <w:r w:rsidRPr="00324C97">
              <w:rPr>
                <w:rFonts w:ascii="Times New Roman" w:hAnsi="Times New Roman" w:cs="Times New Roman"/>
              </w:rPr>
              <w:t>mplifier,</w:t>
            </w:r>
            <w:r w:rsidR="003950D4">
              <w:rPr>
                <w:rFonts w:ascii="Times New Roman" w:hAnsi="Times New Roman" w:cs="Times New Roman"/>
              </w:rPr>
              <w:t xml:space="preserve"> </w:t>
            </w:r>
            <w:r w:rsidR="00A82A67">
              <w:rPr>
                <w:rFonts w:ascii="Times New Roman" w:hAnsi="Times New Roman" w:cs="Times New Roman"/>
              </w:rPr>
              <w:t>pocket talkers</w:t>
            </w:r>
            <w:r w:rsidRPr="00324C97">
              <w:rPr>
                <w:rFonts w:ascii="Times New Roman" w:hAnsi="Times New Roman" w:cs="Times New Roman"/>
              </w:rPr>
              <w:t>)</w:t>
            </w:r>
          </w:p>
        </w:tc>
        <w:tc>
          <w:tcPr>
            <w:tcW w:w="1620" w:type="dxa"/>
            <w:vAlign w:val="center"/>
          </w:tcPr>
          <w:p w14:paraId="20ADEF35" w14:textId="6D43308C" w:rsidR="00324C97" w:rsidRPr="000741F5" w:rsidRDefault="00324C97" w:rsidP="002A0746">
            <w:pPr>
              <w:tabs>
                <w:tab w:val="left" w:pos="360"/>
                <w:tab w:val="left" w:pos="8010"/>
                <w:tab w:val="left" w:pos="8820"/>
                <w:tab w:val="left" w:pos="8910"/>
              </w:tabs>
              <w:contextualSpacing/>
              <w:rPr>
                <w:color w:val="000000"/>
                <w:spacing w:val="6"/>
              </w:rPr>
            </w:pPr>
            <w:r>
              <w:rPr>
                <w:color w:val="000000"/>
                <w:spacing w:val="6"/>
              </w:rPr>
              <w:fldChar w:fldCharType="begin">
                <w:ffData>
                  <w:name w:val=""/>
                  <w:enabled/>
                  <w:calcOnExit w:val="0"/>
                  <w:helpText w:type="text" w:val="Provides access to partner program services to the maximum extent practicable, including providing services outside of regular business hours, when there is a workforce need identified by the Local Workforce Development Board (Board)"/>
                  <w:checkBox>
                    <w:sizeAuto/>
                    <w:default w:val="0"/>
                  </w:checkBox>
                </w:ffData>
              </w:fldChar>
            </w:r>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p>
        </w:tc>
      </w:tr>
      <w:tr w:rsidR="00324C97" w:rsidRPr="000741F5" w14:paraId="33CC3C19" w14:textId="77777777" w:rsidTr="002A0746">
        <w:trPr>
          <w:trHeight w:val="890"/>
        </w:trPr>
        <w:tc>
          <w:tcPr>
            <w:tcW w:w="6835" w:type="dxa"/>
            <w:vAlign w:val="center"/>
          </w:tcPr>
          <w:p w14:paraId="66010739" w14:textId="2271C7DE" w:rsidR="00324C97" w:rsidRPr="00324C97" w:rsidRDefault="00324C97" w:rsidP="002A0746">
            <w:pPr>
              <w:tabs>
                <w:tab w:val="left" w:pos="360"/>
                <w:tab w:val="left" w:pos="8010"/>
                <w:tab w:val="left" w:pos="8820"/>
                <w:tab w:val="left" w:pos="8910"/>
              </w:tabs>
              <w:contextualSpacing/>
              <w:rPr>
                <w:rFonts w:ascii="Times New Roman" w:hAnsi="Times New Roman" w:cs="Times New Roman"/>
                <w:color w:val="000000"/>
                <w:spacing w:val="6"/>
              </w:rPr>
            </w:pPr>
            <w:r w:rsidRPr="00324C97">
              <w:rPr>
                <w:rFonts w:ascii="Times New Roman" w:hAnsi="Times New Roman" w:cs="Times New Roman"/>
                <w:color w:val="000000"/>
                <w:spacing w:val="6"/>
              </w:rPr>
              <w:t>Makes available t</w:t>
            </w:r>
            <w:r w:rsidRPr="00324C97">
              <w:rPr>
                <w:rFonts w:ascii="Times New Roman" w:eastAsia="Arial" w:hAnsi="Times New Roman" w:cs="Times New Roman"/>
                <w:color w:val="2D3134"/>
              </w:rPr>
              <w:t>elephones</w:t>
            </w:r>
            <w:r w:rsidRPr="00324C97">
              <w:rPr>
                <w:rFonts w:ascii="Times New Roman" w:eastAsia="Arial" w:hAnsi="Times New Roman" w:cs="Times New Roman"/>
                <w:color w:val="2D3134"/>
                <w:spacing w:val="-11"/>
              </w:rPr>
              <w:t xml:space="preserve"> </w:t>
            </w:r>
            <w:r w:rsidRPr="00324C97">
              <w:rPr>
                <w:rFonts w:ascii="Times New Roman" w:eastAsia="Arial" w:hAnsi="Times New Roman" w:cs="Times New Roman"/>
                <w:color w:val="2D3134"/>
              </w:rPr>
              <w:t>with</w:t>
            </w:r>
            <w:r w:rsidRPr="00324C97">
              <w:rPr>
                <w:rFonts w:ascii="Times New Roman" w:eastAsia="Arial" w:hAnsi="Times New Roman" w:cs="Times New Roman"/>
                <w:color w:val="2D3134"/>
                <w:spacing w:val="22"/>
              </w:rPr>
              <w:t xml:space="preserve"> v</w:t>
            </w:r>
            <w:r w:rsidRPr="00324C97">
              <w:rPr>
                <w:rFonts w:ascii="Times New Roman" w:eastAsia="Arial" w:hAnsi="Times New Roman" w:cs="Times New Roman"/>
                <w:color w:val="2D3134"/>
              </w:rPr>
              <w:t>olume</w:t>
            </w:r>
            <w:r w:rsidRPr="00324C97">
              <w:rPr>
                <w:rFonts w:ascii="Times New Roman" w:eastAsia="Arial" w:hAnsi="Times New Roman" w:cs="Times New Roman"/>
                <w:color w:val="2D3134"/>
                <w:spacing w:val="3"/>
              </w:rPr>
              <w:t xml:space="preserve"> c</w:t>
            </w:r>
            <w:r w:rsidRPr="00324C97">
              <w:rPr>
                <w:rFonts w:ascii="Times New Roman" w:eastAsia="Arial" w:hAnsi="Times New Roman" w:cs="Times New Roman"/>
                <w:color w:val="2D3134"/>
              </w:rPr>
              <w:t>ontro</w:t>
            </w:r>
            <w:r w:rsidRPr="00324C97">
              <w:rPr>
                <w:rFonts w:ascii="Times New Roman" w:eastAsia="Arial" w:hAnsi="Times New Roman" w:cs="Times New Roman"/>
                <w:color w:val="2D3134"/>
                <w:spacing w:val="9"/>
              </w:rPr>
              <w:t xml:space="preserve">l </w:t>
            </w:r>
            <w:r w:rsidRPr="00324C97">
              <w:rPr>
                <w:rFonts w:ascii="Times New Roman" w:eastAsia="Arial" w:hAnsi="Times New Roman" w:cs="Times New Roman"/>
                <w:color w:val="2D3134"/>
              </w:rPr>
              <w:t>and/or amplification devices</w:t>
            </w:r>
            <w:r w:rsidRPr="00324C97">
              <w:rPr>
                <w:rFonts w:ascii="Times New Roman" w:eastAsia="Arial" w:hAnsi="Times New Roman" w:cs="Times New Roman"/>
                <w:color w:val="2D3134"/>
                <w:spacing w:val="12"/>
              </w:rPr>
              <w:t xml:space="preserve"> </w:t>
            </w:r>
            <w:r w:rsidRPr="00324C97">
              <w:rPr>
                <w:rFonts w:ascii="Times New Roman" w:eastAsia="Arial" w:hAnsi="Times New Roman" w:cs="Times New Roman"/>
                <w:color w:val="2D3134"/>
                <w:w w:val="115"/>
              </w:rPr>
              <w:t xml:space="preserve">to </w:t>
            </w:r>
            <w:r w:rsidRPr="00324C97">
              <w:rPr>
                <w:rFonts w:ascii="Times New Roman" w:eastAsia="Arial" w:hAnsi="Times New Roman" w:cs="Times New Roman"/>
                <w:color w:val="2D3134"/>
              </w:rPr>
              <w:t>include handset amplifiers, large-button</w:t>
            </w:r>
            <w:r w:rsidR="00647B15">
              <w:rPr>
                <w:rFonts w:ascii="Times New Roman" w:eastAsia="Arial" w:hAnsi="Times New Roman" w:cs="Times New Roman"/>
                <w:color w:val="2D3134"/>
              </w:rPr>
              <w:t>,</w:t>
            </w:r>
            <w:r w:rsidRPr="00324C97">
              <w:rPr>
                <w:rFonts w:ascii="Times New Roman" w:eastAsia="Arial" w:hAnsi="Times New Roman" w:cs="Times New Roman"/>
                <w:color w:val="2D3134"/>
              </w:rPr>
              <w:t xml:space="preserve"> hearing-aid compatible (HAC) (</w:t>
            </w:r>
            <w:r w:rsidR="00A82A67">
              <w:rPr>
                <w:rFonts w:ascii="Times New Roman" w:eastAsia="Arial" w:hAnsi="Times New Roman" w:cs="Times New Roman"/>
                <w:color w:val="2D3134"/>
              </w:rPr>
              <w:t>P</w:t>
            </w:r>
            <w:r w:rsidRPr="00324C97">
              <w:rPr>
                <w:rFonts w:ascii="Times New Roman" w:eastAsia="Arial" w:hAnsi="Times New Roman" w:cs="Times New Roman"/>
                <w:color w:val="2D3134"/>
              </w:rPr>
              <w:t xml:space="preserve">hone system specific </w:t>
            </w:r>
            <w:r w:rsidR="00647B15">
              <w:rPr>
                <w:rFonts w:ascii="Times New Roman" w:eastAsia="Arial" w:hAnsi="Times New Roman" w:cs="Times New Roman"/>
                <w:color w:val="2D3134"/>
              </w:rPr>
              <w:t>and</w:t>
            </w:r>
            <w:r w:rsidRPr="00324C97">
              <w:rPr>
                <w:rFonts w:ascii="Times New Roman" w:eastAsia="Arial" w:hAnsi="Times New Roman" w:cs="Times New Roman"/>
                <w:color w:val="2D3134"/>
              </w:rPr>
              <w:t xml:space="preserve"> at least one </w:t>
            </w:r>
            <w:proofErr w:type="gramStart"/>
            <w:r w:rsidRPr="00324C97">
              <w:rPr>
                <w:rFonts w:ascii="Times New Roman" w:eastAsia="Arial" w:hAnsi="Times New Roman" w:cs="Times New Roman"/>
                <w:color w:val="2D3134"/>
              </w:rPr>
              <w:t>public</w:t>
            </w:r>
            <w:proofErr w:type="gramEnd"/>
            <w:r w:rsidRPr="00324C97">
              <w:rPr>
                <w:rFonts w:ascii="Times New Roman" w:eastAsia="Arial" w:hAnsi="Times New Roman" w:cs="Times New Roman"/>
                <w:color w:val="2D3134"/>
              </w:rPr>
              <w:t xml:space="preserve"> accessible phone must be HAC compatible</w:t>
            </w:r>
            <w:r w:rsidR="00A82A67">
              <w:rPr>
                <w:rFonts w:ascii="Times New Roman" w:eastAsia="Arial" w:hAnsi="Times New Roman" w:cs="Times New Roman"/>
                <w:color w:val="2D3134"/>
              </w:rPr>
              <w:t>.</w:t>
            </w:r>
            <w:r w:rsidRPr="00324C97">
              <w:rPr>
                <w:rFonts w:ascii="Times New Roman" w:eastAsia="Arial" w:hAnsi="Times New Roman" w:cs="Times New Roman"/>
                <w:color w:val="2D3134"/>
              </w:rPr>
              <w:t xml:space="preserve">) </w:t>
            </w:r>
          </w:p>
        </w:tc>
        <w:tc>
          <w:tcPr>
            <w:tcW w:w="1620" w:type="dxa"/>
            <w:vAlign w:val="center"/>
          </w:tcPr>
          <w:p w14:paraId="507F0413" w14:textId="3EAB49F9" w:rsidR="00324C97" w:rsidRPr="000741F5" w:rsidRDefault="00324C97" w:rsidP="002A0746">
            <w:pPr>
              <w:tabs>
                <w:tab w:val="left" w:pos="360"/>
                <w:tab w:val="left" w:pos="8010"/>
                <w:tab w:val="left" w:pos="8820"/>
                <w:tab w:val="left" w:pos="8910"/>
              </w:tabs>
              <w:contextualSpacing/>
              <w:rPr>
                <w:color w:val="000000"/>
                <w:spacing w:val="6"/>
              </w:rPr>
            </w:pPr>
            <w:r>
              <w:rPr>
                <w:color w:val="000000"/>
                <w:spacing w:val="6"/>
              </w:rPr>
              <w:fldChar w:fldCharType="begin">
                <w:ffData>
                  <w:name w:val=""/>
                  <w:enabled/>
                  <w:calcOnExit w:val="0"/>
                  <w:helpText w:type="text" w:val="Provides access to partner program services to the maximum extent practicable, including providing services outside of regular business hours, when there is a workforce need identified by the Local Workforce Development Board (Board)"/>
                  <w:checkBox>
                    <w:sizeAuto/>
                    <w:default w:val="0"/>
                  </w:checkBox>
                </w:ffData>
              </w:fldChar>
            </w:r>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p>
        </w:tc>
      </w:tr>
      <w:tr w:rsidR="00324C97" w:rsidRPr="000741F5" w14:paraId="59FDB719" w14:textId="77777777" w:rsidTr="002A0746">
        <w:trPr>
          <w:trHeight w:val="1250"/>
        </w:trPr>
        <w:tc>
          <w:tcPr>
            <w:tcW w:w="6835" w:type="dxa"/>
            <w:vAlign w:val="center"/>
          </w:tcPr>
          <w:p w14:paraId="3D2A53D7" w14:textId="1AC1ACD4" w:rsidR="00324C97" w:rsidRPr="00324C97" w:rsidRDefault="00324C97" w:rsidP="002A0746">
            <w:pPr>
              <w:tabs>
                <w:tab w:val="left" w:pos="360"/>
                <w:tab w:val="left" w:pos="8010"/>
                <w:tab w:val="left" w:pos="8820"/>
                <w:tab w:val="left" w:pos="8910"/>
              </w:tabs>
              <w:contextualSpacing/>
              <w:rPr>
                <w:rFonts w:ascii="Times New Roman" w:hAnsi="Times New Roman" w:cs="Times New Roman"/>
                <w:color w:val="000000"/>
                <w:spacing w:val="6"/>
              </w:rPr>
            </w:pPr>
            <w:r w:rsidRPr="00324C97">
              <w:rPr>
                <w:rFonts w:ascii="Times New Roman" w:eastAsia="Arial" w:hAnsi="Times New Roman" w:cs="Times New Roman"/>
                <w:color w:val="2D3134"/>
                <w:position w:val="1"/>
              </w:rPr>
              <w:t xml:space="preserve">Makes available video text display phones, </w:t>
            </w:r>
            <w:r w:rsidRPr="00324C97">
              <w:rPr>
                <w:rFonts w:ascii="Times New Roman" w:eastAsia="Arial" w:hAnsi="Times New Roman" w:cs="Times New Roman"/>
                <w:color w:val="2D3134"/>
                <w:w w:val="105"/>
              </w:rPr>
              <w:t>Video Relay</w:t>
            </w:r>
            <w:r w:rsidRPr="00324C97">
              <w:rPr>
                <w:rFonts w:ascii="Times New Roman" w:eastAsia="Arial" w:hAnsi="Times New Roman" w:cs="Times New Roman"/>
                <w:color w:val="2D3134"/>
                <w:spacing w:val="-16"/>
              </w:rPr>
              <w:t xml:space="preserve"> </w:t>
            </w:r>
            <w:r w:rsidRPr="00324C97">
              <w:rPr>
                <w:rFonts w:ascii="Times New Roman" w:eastAsia="Arial" w:hAnsi="Times New Roman" w:cs="Times New Roman"/>
                <w:color w:val="2D3134"/>
                <w:w w:val="107"/>
              </w:rPr>
              <w:t>Interpreting</w:t>
            </w:r>
            <w:r w:rsidRPr="00324C97">
              <w:rPr>
                <w:rFonts w:ascii="Times New Roman" w:eastAsia="Arial" w:hAnsi="Times New Roman" w:cs="Times New Roman"/>
                <w:color w:val="2D3134"/>
                <w:spacing w:val="-17"/>
                <w:w w:val="107"/>
              </w:rPr>
              <w:t xml:space="preserve"> </w:t>
            </w:r>
            <w:r w:rsidRPr="00324C97">
              <w:rPr>
                <w:rFonts w:ascii="Times New Roman" w:eastAsia="Arial" w:hAnsi="Times New Roman" w:cs="Times New Roman"/>
                <w:color w:val="2D3134"/>
              </w:rPr>
              <w:t>Services (VRIS)</w:t>
            </w:r>
            <w:r w:rsidRPr="00324C97">
              <w:rPr>
                <w:rFonts w:ascii="Times New Roman" w:eastAsia="Arial" w:hAnsi="Times New Roman" w:cs="Times New Roman"/>
                <w:color w:val="2D3134"/>
                <w:w w:val="107"/>
                <w:position w:val="1"/>
              </w:rPr>
              <w:t xml:space="preserve">, </w:t>
            </w:r>
            <w:r w:rsidRPr="00324C97">
              <w:rPr>
                <w:rFonts w:ascii="Times New Roman" w:eastAsia="Arial" w:hAnsi="Times New Roman" w:cs="Times New Roman"/>
                <w:color w:val="2D3134"/>
              </w:rPr>
              <w:t>Video Relay Services</w:t>
            </w:r>
            <w:r w:rsidR="00FE7EC5">
              <w:rPr>
                <w:rFonts w:ascii="Times New Roman" w:eastAsia="Arial" w:hAnsi="Times New Roman" w:cs="Times New Roman"/>
                <w:color w:val="2D3134"/>
              </w:rPr>
              <w:t xml:space="preserve"> </w:t>
            </w:r>
            <w:r w:rsidRPr="00324C97">
              <w:rPr>
                <w:rFonts w:ascii="Times New Roman" w:eastAsia="Arial" w:hAnsi="Times New Roman" w:cs="Times New Roman"/>
                <w:color w:val="2D3134"/>
              </w:rPr>
              <w:t>(VRS) (</w:t>
            </w:r>
            <w:r w:rsidR="0091148F">
              <w:rPr>
                <w:rFonts w:ascii="Times New Roman" w:eastAsia="Arial" w:hAnsi="Times New Roman" w:cs="Times New Roman"/>
                <w:color w:val="2D3134"/>
              </w:rPr>
              <w:t>for example,</w:t>
            </w:r>
            <w:r w:rsidRPr="00324C97">
              <w:rPr>
                <w:rFonts w:ascii="Times New Roman" w:eastAsia="Arial" w:hAnsi="Times New Roman" w:cs="Times New Roman"/>
                <w:color w:val="2D3134"/>
              </w:rPr>
              <w:t xml:space="preserve"> </w:t>
            </w:r>
            <w:r w:rsidRPr="00324C97">
              <w:rPr>
                <w:rFonts w:ascii="Times New Roman" w:hAnsi="Times New Roman" w:cs="Times New Roman"/>
              </w:rPr>
              <w:t xml:space="preserve">P3-Purple, Sorenson Video Relay Service, Cisco </w:t>
            </w:r>
            <w:proofErr w:type="spellStart"/>
            <w:r w:rsidRPr="00324C97">
              <w:rPr>
                <w:rFonts w:ascii="Times New Roman" w:hAnsi="Times New Roman" w:cs="Times New Roman"/>
              </w:rPr>
              <w:t>ClearCaption</w:t>
            </w:r>
            <w:proofErr w:type="spellEnd"/>
            <w:r w:rsidR="0091148F">
              <w:rPr>
                <w:rFonts w:ascii="Times New Roman" w:hAnsi="Times New Roman" w:cs="Times New Roman"/>
              </w:rPr>
              <w:t>,</w:t>
            </w:r>
            <w:r w:rsidRPr="00324C97">
              <w:rPr>
                <w:rFonts w:ascii="Times New Roman" w:hAnsi="Times New Roman" w:cs="Times New Roman"/>
              </w:rPr>
              <w:t xml:space="preserve"> existing TTY/TTD </w:t>
            </w:r>
            <w:r w:rsidR="0091148F">
              <w:rPr>
                <w:rFonts w:ascii="Times New Roman" w:hAnsi="Times New Roman" w:cs="Times New Roman"/>
              </w:rPr>
              <w:t>to</w:t>
            </w:r>
            <w:r w:rsidRPr="00324C97">
              <w:rPr>
                <w:rFonts w:ascii="Times New Roman" w:hAnsi="Times New Roman" w:cs="Times New Roman"/>
              </w:rPr>
              <w:t xml:space="preserve"> serve as a backup to VRS or VRIS services or as a primary for areas with limited </w:t>
            </w:r>
            <w:r w:rsidR="0091148F">
              <w:rPr>
                <w:rFonts w:ascii="Times New Roman" w:hAnsi="Times New Roman" w:cs="Times New Roman"/>
              </w:rPr>
              <w:t>i</w:t>
            </w:r>
            <w:r w:rsidRPr="00324C97">
              <w:rPr>
                <w:rFonts w:ascii="Times New Roman" w:hAnsi="Times New Roman" w:cs="Times New Roman"/>
              </w:rPr>
              <w:t>nternet bandwidth)</w:t>
            </w:r>
          </w:p>
        </w:tc>
        <w:tc>
          <w:tcPr>
            <w:tcW w:w="1620" w:type="dxa"/>
            <w:vAlign w:val="center"/>
          </w:tcPr>
          <w:p w14:paraId="1BDF20E5" w14:textId="2F6CD02E" w:rsidR="00324C97" w:rsidRPr="000741F5" w:rsidRDefault="00324C97" w:rsidP="002A0746">
            <w:pPr>
              <w:tabs>
                <w:tab w:val="left" w:pos="360"/>
                <w:tab w:val="left" w:pos="8010"/>
                <w:tab w:val="left" w:pos="8820"/>
                <w:tab w:val="left" w:pos="8910"/>
              </w:tabs>
              <w:contextualSpacing/>
              <w:rPr>
                <w:color w:val="000000"/>
                <w:spacing w:val="6"/>
              </w:rPr>
            </w:pPr>
            <w:r>
              <w:rPr>
                <w:color w:val="000000"/>
                <w:spacing w:val="6"/>
              </w:rPr>
              <w:fldChar w:fldCharType="begin">
                <w:ffData>
                  <w:name w:val=""/>
                  <w:enabled/>
                  <w:calcOnExit w:val="0"/>
                  <w:helpText w:type="text" w:val="Provides access to partner program services to the maximum extent practicable, including providing services outside of regular business hours, when there is a workforce need identified by the Local Workforce Development Board (Board)"/>
                  <w:checkBox>
                    <w:sizeAuto/>
                    <w:default w:val="0"/>
                  </w:checkBox>
                </w:ffData>
              </w:fldChar>
            </w:r>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p>
        </w:tc>
      </w:tr>
      <w:tr w:rsidR="00324C97" w:rsidRPr="000741F5" w14:paraId="290D1CE6" w14:textId="77777777" w:rsidTr="002A0746">
        <w:trPr>
          <w:trHeight w:val="1250"/>
        </w:trPr>
        <w:tc>
          <w:tcPr>
            <w:tcW w:w="6835" w:type="dxa"/>
            <w:vAlign w:val="center"/>
          </w:tcPr>
          <w:p w14:paraId="756625FA" w14:textId="020D41EE" w:rsidR="00324C97" w:rsidRPr="00324C97" w:rsidRDefault="00324C97" w:rsidP="002A0746">
            <w:pPr>
              <w:tabs>
                <w:tab w:val="left" w:pos="360"/>
                <w:tab w:val="left" w:pos="8010"/>
                <w:tab w:val="left" w:pos="8820"/>
                <w:tab w:val="left" w:pos="8910"/>
              </w:tabs>
              <w:contextualSpacing/>
              <w:rPr>
                <w:rFonts w:ascii="Times New Roman" w:hAnsi="Times New Roman" w:cs="Times New Roman"/>
                <w:color w:val="000000"/>
                <w:spacing w:val="6"/>
              </w:rPr>
            </w:pPr>
            <w:r w:rsidRPr="00324C97">
              <w:rPr>
                <w:rFonts w:ascii="Times New Roman" w:eastAsia="Arial" w:hAnsi="Times New Roman" w:cs="Times New Roman"/>
                <w:color w:val="2D3134"/>
                <w:position w:val="1"/>
              </w:rPr>
              <w:t xml:space="preserve">Makes available </w:t>
            </w:r>
            <w:r w:rsidR="00C07CB3">
              <w:rPr>
                <w:rFonts w:ascii="Times New Roman" w:eastAsia="Arial" w:hAnsi="Times New Roman" w:cs="Times New Roman"/>
                <w:color w:val="2D3134"/>
                <w:position w:val="1"/>
              </w:rPr>
              <w:t>i</w:t>
            </w:r>
            <w:r w:rsidRPr="00324C97">
              <w:rPr>
                <w:rFonts w:ascii="Times New Roman" w:eastAsia="Arial" w:hAnsi="Times New Roman" w:cs="Times New Roman"/>
                <w:color w:val="2D3134"/>
                <w:position w:val="1"/>
              </w:rPr>
              <w:t>nterpreters—sign, oral, or cued speech (staff or contracted), Video Remote Interpreting Services (</w:t>
            </w:r>
            <w:r w:rsidR="00C07CB3">
              <w:rPr>
                <w:rFonts w:ascii="Times New Roman" w:eastAsia="Arial" w:hAnsi="Times New Roman" w:cs="Times New Roman"/>
                <w:color w:val="2D3134"/>
                <w:position w:val="1"/>
              </w:rPr>
              <w:t>for example,</w:t>
            </w:r>
            <w:r w:rsidRPr="00324C97">
              <w:rPr>
                <w:rFonts w:ascii="Times New Roman" w:eastAsia="Arial" w:hAnsi="Times New Roman" w:cs="Times New Roman"/>
                <w:color w:val="2D3134"/>
                <w:position w:val="1"/>
              </w:rPr>
              <w:t xml:space="preserve"> staff or contractors, by appointment—with appointment requests made at least five business days in advance</w:t>
            </w:r>
            <w:r w:rsidR="00C07CB3">
              <w:rPr>
                <w:rFonts w:ascii="Times New Roman" w:eastAsia="Arial" w:hAnsi="Times New Roman" w:cs="Times New Roman"/>
                <w:color w:val="2D3134"/>
                <w:position w:val="1"/>
              </w:rPr>
              <w:t>,</w:t>
            </w:r>
            <w:r w:rsidRPr="00324C97">
              <w:rPr>
                <w:rFonts w:ascii="Times New Roman" w:eastAsia="Arial" w:hAnsi="Times New Roman" w:cs="Times New Roman"/>
                <w:color w:val="2D3134"/>
                <w:position w:val="1"/>
              </w:rPr>
              <w:t xml:space="preserve"> </w:t>
            </w:r>
            <w:proofErr w:type="spellStart"/>
            <w:r w:rsidRPr="00324C97">
              <w:rPr>
                <w:rFonts w:ascii="Times New Roman" w:eastAsia="Arial" w:hAnsi="Times New Roman" w:cs="Times New Roman"/>
                <w:color w:val="2D3134"/>
                <w:position w:val="1"/>
              </w:rPr>
              <w:t>LanguageLine</w:t>
            </w:r>
            <w:proofErr w:type="spellEnd"/>
            <w:r w:rsidRPr="00324C97">
              <w:rPr>
                <w:rFonts w:ascii="Times New Roman" w:eastAsia="Arial" w:hAnsi="Times New Roman" w:cs="Times New Roman"/>
                <w:color w:val="2D3134"/>
                <w:position w:val="1"/>
              </w:rPr>
              <w:t xml:space="preserve"> solutions</w:t>
            </w:r>
            <w:r w:rsidR="00C07CB3">
              <w:rPr>
                <w:rFonts w:ascii="Times New Roman" w:eastAsia="Arial" w:hAnsi="Times New Roman" w:cs="Times New Roman"/>
                <w:color w:val="2D3134"/>
                <w:position w:val="1"/>
              </w:rPr>
              <w:t>,</w:t>
            </w:r>
            <w:r w:rsidRPr="00324C97">
              <w:rPr>
                <w:rFonts w:ascii="Times New Roman" w:eastAsia="Arial" w:hAnsi="Times New Roman" w:cs="Times New Roman"/>
                <w:color w:val="2D3134"/>
                <w:position w:val="1"/>
              </w:rPr>
              <w:t xml:space="preserve"> </w:t>
            </w:r>
            <w:proofErr w:type="spellStart"/>
            <w:r w:rsidRPr="00324C97">
              <w:rPr>
                <w:rFonts w:ascii="Times New Roman" w:eastAsia="Arial" w:hAnsi="Times New Roman" w:cs="Times New Roman"/>
                <w:color w:val="2D3134"/>
                <w:position w:val="1"/>
              </w:rPr>
              <w:t>UbiDuo</w:t>
            </w:r>
            <w:proofErr w:type="spellEnd"/>
            <w:r w:rsidRPr="00324C97">
              <w:rPr>
                <w:rFonts w:ascii="Times New Roman" w:eastAsia="Arial" w:hAnsi="Times New Roman" w:cs="Times New Roman"/>
                <w:color w:val="2D3134"/>
                <w:position w:val="1"/>
              </w:rPr>
              <w:t xml:space="preserve"> by </w:t>
            </w:r>
            <w:proofErr w:type="spellStart"/>
            <w:r w:rsidRPr="00324C97">
              <w:rPr>
                <w:rFonts w:ascii="Times New Roman" w:eastAsia="Arial" w:hAnsi="Times New Roman" w:cs="Times New Roman"/>
                <w:color w:val="2D3134"/>
                <w:position w:val="1"/>
              </w:rPr>
              <w:t>sComm</w:t>
            </w:r>
            <w:proofErr w:type="spellEnd"/>
            <w:r w:rsidRPr="00324C97">
              <w:rPr>
                <w:rFonts w:ascii="Times New Roman" w:eastAsia="Arial" w:hAnsi="Times New Roman" w:cs="Times New Roman"/>
                <w:color w:val="2D3134"/>
                <w:position w:val="1"/>
              </w:rPr>
              <w:t>)</w:t>
            </w:r>
          </w:p>
        </w:tc>
        <w:tc>
          <w:tcPr>
            <w:tcW w:w="1620" w:type="dxa"/>
            <w:vAlign w:val="center"/>
          </w:tcPr>
          <w:p w14:paraId="6ACBD73D" w14:textId="430B8A83" w:rsidR="00324C97" w:rsidRPr="000741F5" w:rsidRDefault="00324C97" w:rsidP="002A0746">
            <w:pPr>
              <w:tabs>
                <w:tab w:val="left" w:pos="360"/>
                <w:tab w:val="left" w:pos="8010"/>
                <w:tab w:val="left" w:pos="8820"/>
                <w:tab w:val="left" w:pos="8910"/>
              </w:tabs>
              <w:contextualSpacing/>
              <w:rPr>
                <w:color w:val="000000"/>
                <w:spacing w:val="6"/>
              </w:rPr>
            </w:pPr>
            <w:r>
              <w:rPr>
                <w:color w:val="000000"/>
                <w:spacing w:val="6"/>
              </w:rPr>
              <w:fldChar w:fldCharType="begin">
                <w:ffData>
                  <w:name w:val=""/>
                  <w:enabled/>
                  <w:calcOnExit w:val="0"/>
                  <w:helpText w:type="text" w:val="Provides access to partner program services to the maximum extent practicable, including providing services outside of regular business hours, when there is a workforce need identified by the Local Workforce Development Board (Board)"/>
                  <w:checkBox>
                    <w:sizeAuto/>
                    <w:default w:val="0"/>
                  </w:checkBox>
                </w:ffData>
              </w:fldChar>
            </w:r>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p>
        </w:tc>
      </w:tr>
      <w:tr w:rsidR="00324C97" w:rsidRPr="000741F5" w14:paraId="13BD6D30" w14:textId="77777777" w:rsidTr="002A0746">
        <w:trPr>
          <w:trHeight w:val="1250"/>
        </w:trPr>
        <w:tc>
          <w:tcPr>
            <w:tcW w:w="6835" w:type="dxa"/>
            <w:vAlign w:val="center"/>
          </w:tcPr>
          <w:p w14:paraId="771A6005" w14:textId="0D4642C1" w:rsidR="00324C97" w:rsidRPr="00324C97" w:rsidRDefault="00324C97" w:rsidP="002A0746">
            <w:pPr>
              <w:tabs>
                <w:tab w:val="left" w:pos="360"/>
                <w:tab w:val="left" w:pos="8010"/>
                <w:tab w:val="left" w:pos="8820"/>
                <w:tab w:val="left" w:pos="8910"/>
              </w:tabs>
              <w:contextualSpacing/>
              <w:rPr>
                <w:rFonts w:ascii="Times New Roman" w:eastAsia="Arial" w:hAnsi="Times New Roman" w:cs="Times New Roman"/>
                <w:color w:val="2D3134"/>
                <w:position w:val="1"/>
              </w:rPr>
            </w:pPr>
            <w:r w:rsidRPr="00324C97">
              <w:rPr>
                <w:rFonts w:ascii="Times New Roman" w:eastAsia="Arial" w:hAnsi="Times New Roman" w:cs="Times New Roman"/>
                <w:color w:val="2D3134"/>
                <w:position w:val="1"/>
              </w:rPr>
              <w:t xml:space="preserve">Provides written materials for orientations, workshops, training, and so on (materials made available with requests made at least five business days in advance to produce content in formats such as braille </w:t>
            </w:r>
            <w:r w:rsidR="00845943">
              <w:rPr>
                <w:rFonts w:ascii="Times New Roman" w:eastAsia="Arial" w:hAnsi="Times New Roman" w:cs="Times New Roman"/>
                <w:color w:val="2D3134"/>
                <w:position w:val="1"/>
              </w:rPr>
              <w:t>and</w:t>
            </w:r>
            <w:r w:rsidRPr="00324C97">
              <w:rPr>
                <w:rFonts w:ascii="Times New Roman" w:eastAsia="Arial" w:hAnsi="Times New Roman" w:cs="Times New Roman"/>
                <w:color w:val="2D3134"/>
                <w:position w:val="1"/>
              </w:rPr>
              <w:t xml:space="preserve"> large</w:t>
            </w:r>
            <w:r w:rsidR="00F8660E">
              <w:rPr>
                <w:rFonts w:ascii="Times New Roman" w:eastAsia="Arial" w:hAnsi="Times New Roman" w:cs="Times New Roman"/>
                <w:color w:val="2D3134"/>
                <w:position w:val="1"/>
              </w:rPr>
              <w:t>-</w:t>
            </w:r>
            <w:r w:rsidRPr="00324C97">
              <w:rPr>
                <w:rFonts w:ascii="Times New Roman" w:eastAsia="Arial" w:hAnsi="Times New Roman" w:cs="Times New Roman"/>
                <w:color w:val="2D3134"/>
                <w:position w:val="1"/>
              </w:rPr>
              <w:t xml:space="preserve">print or accessible digital content, based on request)  </w:t>
            </w:r>
          </w:p>
        </w:tc>
        <w:tc>
          <w:tcPr>
            <w:tcW w:w="1620" w:type="dxa"/>
            <w:vAlign w:val="center"/>
          </w:tcPr>
          <w:p w14:paraId="49E2900F" w14:textId="17842CDF" w:rsidR="00324C97" w:rsidRPr="000741F5" w:rsidRDefault="00324C97" w:rsidP="002A0746">
            <w:pPr>
              <w:tabs>
                <w:tab w:val="left" w:pos="360"/>
                <w:tab w:val="left" w:pos="8010"/>
                <w:tab w:val="left" w:pos="8820"/>
                <w:tab w:val="left" w:pos="8910"/>
              </w:tabs>
              <w:contextualSpacing/>
              <w:rPr>
                <w:color w:val="000000"/>
                <w:spacing w:val="6"/>
              </w:rPr>
            </w:pPr>
            <w:r>
              <w:rPr>
                <w:color w:val="000000"/>
                <w:spacing w:val="6"/>
              </w:rPr>
              <w:fldChar w:fldCharType="begin">
                <w:ffData>
                  <w:name w:val=""/>
                  <w:enabled/>
                  <w:calcOnExit w:val="0"/>
                  <w:helpText w:type="text" w:val="Provides access to partner program services to the maximum extent practicable, including providing services outside of regular business hours, when there is a workforce need identified by the Local Workforce Development Board (Board)"/>
                  <w:checkBox>
                    <w:sizeAuto/>
                    <w:default w:val="0"/>
                  </w:checkBox>
                </w:ffData>
              </w:fldChar>
            </w:r>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p>
        </w:tc>
      </w:tr>
      <w:tr w:rsidR="00324C97" w:rsidRPr="000741F5" w14:paraId="1EA06497" w14:textId="77777777" w:rsidTr="008B1013">
        <w:trPr>
          <w:trHeight w:val="737"/>
        </w:trPr>
        <w:tc>
          <w:tcPr>
            <w:tcW w:w="6835" w:type="dxa"/>
            <w:vAlign w:val="center"/>
          </w:tcPr>
          <w:p w14:paraId="651286D4" w14:textId="33D8F099" w:rsidR="00324C97" w:rsidRPr="00324C97" w:rsidRDefault="00324C97" w:rsidP="002A0746">
            <w:pPr>
              <w:tabs>
                <w:tab w:val="left" w:pos="360"/>
                <w:tab w:val="left" w:pos="8010"/>
                <w:tab w:val="left" w:pos="8820"/>
                <w:tab w:val="left" w:pos="8910"/>
              </w:tabs>
              <w:contextualSpacing/>
              <w:rPr>
                <w:rFonts w:ascii="Times New Roman" w:eastAsia="Arial" w:hAnsi="Times New Roman" w:cs="Times New Roman"/>
                <w:color w:val="2D3134"/>
                <w:position w:val="1"/>
              </w:rPr>
            </w:pPr>
            <w:r w:rsidRPr="00324C97">
              <w:rPr>
                <w:rFonts w:ascii="Times New Roman" w:eastAsia="Arial" w:hAnsi="Times New Roman" w:cs="Times New Roman"/>
                <w:color w:val="2D3134"/>
                <w:position w:val="1"/>
              </w:rPr>
              <w:lastRenderedPageBreak/>
              <w:t xml:space="preserve">Makes available a trackball mouse of good quality, with one per assistive technology workstation </w:t>
            </w:r>
          </w:p>
        </w:tc>
        <w:tc>
          <w:tcPr>
            <w:tcW w:w="1620" w:type="dxa"/>
            <w:vAlign w:val="center"/>
          </w:tcPr>
          <w:p w14:paraId="12CB5C4B" w14:textId="34EB7EC1" w:rsidR="00324C97" w:rsidRPr="000741F5" w:rsidRDefault="00324C97" w:rsidP="002A0746">
            <w:pPr>
              <w:tabs>
                <w:tab w:val="left" w:pos="360"/>
                <w:tab w:val="left" w:pos="8010"/>
                <w:tab w:val="left" w:pos="8820"/>
                <w:tab w:val="left" w:pos="8910"/>
              </w:tabs>
              <w:contextualSpacing/>
              <w:rPr>
                <w:color w:val="000000"/>
                <w:spacing w:val="6"/>
              </w:rPr>
            </w:pPr>
            <w:r>
              <w:rPr>
                <w:color w:val="000000"/>
                <w:spacing w:val="6"/>
              </w:rPr>
              <w:fldChar w:fldCharType="begin">
                <w:ffData>
                  <w:name w:val=""/>
                  <w:enabled/>
                  <w:calcOnExit w:val="0"/>
                  <w:helpText w:type="text" w:val="Provides access to partner program services to the maximum extent practicable, including providing services outside of regular business hours, when there is a workforce need identified by the Local Workforce Development Board (Board)"/>
                  <w:checkBox>
                    <w:sizeAuto/>
                    <w:default w:val="0"/>
                  </w:checkBox>
                </w:ffData>
              </w:fldChar>
            </w:r>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p>
        </w:tc>
      </w:tr>
      <w:tr w:rsidR="00324C97" w:rsidRPr="000741F5" w14:paraId="2A877881" w14:textId="77777777" w:rsidTr="00804ED9">
        <w:trPr>
          <w:trHeight w:val="1223"/>
        </w:trPr>
        <w:tc>
          <w:tcPr>
            <w:tcW w:w="6835" w:type="dxa"/>
            <w:vAlign w:val="center"/>
          </w:tcPr>
          <w:p w14:paraId="0A3FC94E" w14:textId="73FF97C5" w:rsidR="00324C97" w:rsidRPr="00324C97" w:rsidRDefault="00324C97" w:rsidP="002A0746">
            <w:pPr>
              <w:tabs>
                <w:tab w:val="left" w:pos="360"/>
                <w:tab w:val="left" w:pos="8010"/>
                <w:tab w:val="left" w:pos="8820"/>
                <w:tab w:val="left" w:pos="8910"/>
              </w:tabs>
              <w:contextualSpacing/>
              <w:rPr>
                <w:rFonts w:ascii="Times New Roman" w:eastAsia="Arial" w:hAnsi="Times New Roman" w:cs="Times New Roman"/>
                <w:color w:val="2D3134"/>
                <w:position w:val="1"/>
              </w:rPr>
            </w:pPr>
            <w:r w:rsidRPr="00324C97">
              <w:rPr>
                <w:rFonts w:ascii="Times New Roman" w:eastAsia="Arial" w:hAnsi="Times New Roman" w:cs="Times New Roman"/>
                <w:color w:val="2D3134"/>
                <w:position w:val="1"/>
              </w:rPr>
              <w:t>Makes available adjustable-height desks with adjustable keyboard tray, work tables, and chairs (</w:t>
            </w:r>
            <w:r w:rsidR="00F8660E">
              <w:rPr>
                <w:rFonts w:ascii="Times New Roman" w:eastAsia="Arial" w:hAnsi="Times New Roman" w:cs="Times New Roman"/>
                <w:color w:val="2D3134"/>
                <w:position w:val="1"/>
              </w:rPr>
              <w:t>for example,</w:t>
            </w:r>
            <w:r w:rsidRPr="00324C97">
              <w:rPr>
                <w:rFonts w:ascii="Times New Roman" w:eastAsia="Arial" w:hAnsi="Times New Roman" w:cs="Times New Roman"/>
                <w:color w:val="2D3134"/>
                <w:position w:val="1"/>
              </w:rPr>
              <w:t xml:space="preserve"> adjustable-height desk, quality adjustable chair</w:t>
            </w:r>
            <w:r w:rsidR="00845943">
              <w:rPr>
                <w:rFonts w:ascii="Times New Roman" w:eastAsia="Arial" w:hAnsi="Times New Roman" w:cs="Times New Roman"/>
                <w:color w:val="2D3134"/>
                <w:position w:val="1"/>
              </w:rPr>
              <w:t>,</w:t>
            </w:r>
            <w:r w:rsidRPr="00324C97">
              <w:rPr>
                <w:rFonts w:ascii="Times New Roman" w:eastAsia="Arial" w:hAnsi="Times New Roman" w:cs="Times New Roman"/>
                <w:color w:val="2D3134"/>
                <w:position w:val="1"/>
              </w:rPr>
              <w:t xml:space="preserve"> and keyboard tray at each assistive technology workstation) </w:t>
            </w:r>
          </w:p>
        </w:tc>
        <w:tc>
          <w:tcPr>
            <w:tcW w:w="1620" w:type="dxa"/>
            <w:vAlign w:val="center"/>
          </w:tcPr>
          <w:p w14:paraId="4C1A5DA6" w14:textId="05BC940D" w:rsidR="00324C97" w:rsidRPr="000741F5" w:rsidRDefault="00324C97" w:rsidP="002A0746">
            <w:pPr>
              <w:tabs>
                <w:tab w:val="left" w:pos="360"/>
                <w:tab w:val="left" w:pos="8010"/>
                <w:tab w:val="left" w:pos="8820"/>
                <w:tab w:val="left" w:pos="8910"/>
              </w:tabs>
              <w:contextualSpacing/>
              <w:rPr>
                <w:color w:val="000000"/>
                <w:spacing w:val="6"/>
              </w:rPr>
            </w:pPr>
            <w:r>
              <w:rPr>
                <w:color w:val="000000"/>
                <w:spacing w:val="6"/>
              </w:rPr>
              <w:fldChar w:fldCharType="begin">
                <w:ffData>
                  <w:name w:val=""/>
                  <w:enabled/>
                  <w:calcOnExit w:val="0"/>
                  <w:helpText w:type="text" w:val="Provides access to partner program services to the maximum extent practicable, including providing services outside of regular business hours, when there is a workforce need identified by the Local Workforce Development Board (Board)"/>
                  <w:checkBox>
                    <w:sizeAuto/>
                    <w:default w:val="0"/>
                  </w:checkBox>
                </w:ffData>
              </w:fldChar>
            </w:r>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p>
        </w:tc>
      </w:tr>
    </w:tbl>
    <w:p w14:paraId="208C6D8C" w14:textId="2A656501" w:rsidR="002A0746" w:rsidRPr="0039379F" w:rsidRDefault="002A0746" w:rsidP="00D166B1">
      <w:pPr>
        <w:pStyle w:val="ListParagraph"/>
        <w:numPr>
          <w:ilvl w:val="0"/>
          <w:numId w:val="68"/>
        </w:numPr>
        <w:tabs>
          <w:tab w:val="left" w:pos="360"/>
          <w:tab w:val="left" w:pos="8010"/>
          <w:tab w:val="left" w:pos="8820"/>
          <w:tab w:val="left" w:pos="8910"/>
        </w:tabs>
        <w:spacing w:before="480" w:after="240"/>
        <w:ind w:right="-86"/>
        <w:jc w:val="both"/>
        <w:rPr>
          <w:rFonts w:eastAsiaTheme="minorHAnsi"/>
        </w:rPr>
      </w:pPr>
      <w:r w:rsidRPr="0039379F">
        <w:rPr>
          <w:color w:val="000000"/>
          <w:spacing w:val="6"/>
        </w:rPr>
        <w:t>Provides continuous improvement in the local workforce system or local Board area in accordance with WIOA.</w:t>
      </w:r>
      <w:r w:rsidR="007C6FEF" w:rsidRPr="0039379F">
        <w:rPr>
          <w:rFonts w:eastAsiaTheme="minorHAnsi"/>
        </w:rPr>
        <w:t xml:space="preserve"> </w:t>
      </w:r>
    </w:p>
    <w:tbl>
      <w:tblPr>
        <w:tblStyle w:val="TableGrid1"/>
        <w:tblW w:w="8437" w:type="dxa"/>
        <w:tblInd w:w="378" w:type="dxa"/>
        <w:tblCellMar>
          <w:left w:w="115" w:type="dxa"/>
          <w:right w:w="115" w:type="dxa"/>
        </w:tblCellMar>
        <w:tblLook w:val="04A0" w:firstRow="1" w:lastRow="0" w:firstColumn="1" w:lastColumn="0" w:noHBand="0" w:noVBand="1"/>
        <w:tblDescription w:val="Continuous Improvement"/>
      </w:tblPr>
      <w:tblGrid>
        <w:gridCol w:w="6817"/>
        <w:gridCol w:w="1620"/>
      </w:tblGrid>
      <w:tr w:rsidR="002A0746" w:rsidRPr="000741F5" w14:paraId="1340FF68" w14:textId="77777777" w:rsidTr="002A0746">
        <w:trPr>
          <w:trHeight w:hRule="exact" w:val="72"/>
          <w:tblHeader/>
        </w:trPr>
        <w:tc>
          <w:tcPr>
            <w:tcW w:w="6817" w:type="dxa"/>
            <w:vAlign w:val="center"/>
          </w:tcPr>
          <w:p w14:paraId="465350ED" w14:textId="77777777" w:rsidR="002A0746" w:rsidRPr="000741F5" w:rsidRDefault="002A0746" w:rsidP="002A0746">
            <w:pPr>
              <w:tabs>
                <w:tab w:val="left" w:pos="360"/>
                <w:tab w:val="left" w:pos="1620"/>
                <w:tab w:val="left" w:pos="7920"/>
                <w:tab w:val="left" w:pos="8010"/>
                <w:tab w:val="left" w:pos="8820"/>
                <w:tab w:val="left" w:pos="8910"/>
              </w:tabs>
              <w:contextualSpacing/>
              <w:rPr>
                <w:color w:val="000000"/>
                <w:spacing w:val="6"/>
              </w:rPr>
            </w:pPr>
          </w:p>
        </w:tc>
        <w:tc>
          <w:tcPr>
            <w:tcW w:w="1620" w:type="dxa"/>
            <w:vAlign w:val="center"/>
          </w:tcPr>
          <w:p w14:paraId="05546F5D" w14:textId="77777777" w:rsidR="002A0746" w:rsidRDefault="002A0746" w:rsidP="002A0746">
            <w:pPr>
              <w:tabs>
                <w:tab w:val="left" w:pos="360"/>
                <w:tab w:val="left" w:pos="1620"/>
                <w:tab w:val="left" w:pos="7920"/>
                <w:tab w:val="left" w:pos="8010"/>
                <w:tab w:val="left" w:pos="8820"/>
                <w:tab w:val="left" w:pos="8910"/>
              </w:tabs>
              <w:spacing w:before="60"/>
              <w:rPr>
                <w:color w:val="000000"/>
                <w:spacing w:val="6"/>
              </w:rPr>
            </w:pPr>
          </w:p>
        </w:tc>
      </w:tr>
      <w:tr w:rsidR="002A0746" w:rsidRPr="000741F5" w14:paraId="266D9BA6" w14:textId="77777777" w:rsidTr="002A0746">
        <w:trPr>
          <w:trHeight w:val="980"/>
          <w:tblHeader/>
        </w:trPr>
        <w:tc>
          <w:tcPr>
            <w:tcW w:w="6817" w:type="dxa"/>
            <w:vAlign w:val="center"/>
          </w:tcPr>
          <w:p w14:paraId="3F92EA3C" w14:textId="77777777" w:rsidR="002A0746" w:rsidRPr="00324C97" w:rsidRDefault="002A0746" w:rsidP="002A0746">
            <w:pPr>
              <w:tabs>
                <w:tab w:val="left" w:pos="360"/>
                <w:tab w:val="left" w:pos="1620"/>
                <w:tab w:val="left" w:pos="7920"/>
                <w:tab w:val="left" w:pos="8010"/>
                <w:tab w:val="left" w:pos="8820"/>
                <w:tab w:val="left" w:pos="8910"/>
              </w:tabs>
              <w:contextualSpacing/>
              <w:rPr>
                <w:rFonts w:ascii="Times New Roman" w:hAnsi="Times New Roman" w:cs="Times New Roman"/>
                <w:color w:val="000000"/>
                <w:spacing w:val="6"/>
              </w:rPr>
            </w:pPr>
            <w:r w:rsidRPr="00324C97">
              <w:rPr>
                <w:rFonts w:ascii="Times New Roman" w:hAnsi="Times New Roman" w:cs="Times New Roman"/>
                <w:color w:val="000000"/>
                <w:spacing w:val="6"/>
              </w:rPr>
              <w:t>Supports or has a plan in place for the achievement of the negotiated local levels of performance for the indicators of performance for the local area described in WIOA §116(b)(2)</w:t>
            </w:r>
          </w:p>
        </w:tc>
        <w:tc>
          <w:tcPr>
            <w:tcW w:w="1620" w:type="dxa"/>
            <w:vAlign w:val="center"/>
          </w:tcPr>
          <w:p w14:paraId="0230D525" w14:textId="77777777" w:rsidR="002A0746" w:rsidRPr="000741F5" w:rsidRDefault="002A0746" w:rsidP="002A0746">
            <w:pPr>
              <w:tabs>
                <w:tab w:val="left" w:pos="360"/>
                <w:tab w:val="left" w:pos="1620"/>
                <w:tab w:val="left" w:pos="7920"/>
                <w:tab w:val="left" w:pos="8010"/>
                <w:tab w:val="left" w:pos="8820"/>
                <w:tab w:val="left" w:pos="8910"/>
              </w:tabs>
              <w:spacing w:before="60"/>
              <w:rPr>
                <w:color w:val="000000"/>
                <w:spacing w:val="6"/>
              </w:rPr>
            </w:pPr>
            <w:r>
              <w:rPr>
                <w:color w:val="000000"/>
                <w:spacing w:val="6"/>
              </w:rPr>
              <w:fldChar w:fldCharType="begin">
                <w:ffData>
                  <w:name w:val=""/>
                  <w:enabled/>
                  <w:calcOnExit w:val="0"/>
                  <w:helpText w:type="text" w:val="the indicators of performance for the local area described in WIOA §116(b)(2)"/>
                  <w:statusText w:type="text" w:val="Supports or has a plan in place for the achievement of the negotiated local levels of performance for the indicators of performance for "/>
                  <w:checkBox>
                    <w:sizeAuto/>
                    <w:default w:val="0"/>
                  </w:checkBox>
                </w:ffData>
              </w:fldChar>
            </w:r>
            <w:r>
              <w:rPr>
                <w:color w:val="000000"/>
                <w:spacing w:val="6"/>
              </w:rPr>
              <w:instrText xml:space="preserve"> FORMCHECKBOX </w:instrText>
            </w:r>
            <w:r w:rsidR="00BF5623">
              <w:rPr>
                <w:color w:val="000000"/>
                <w:spacing w:val="6"/>
              </w:rPr>
            </w:r>
            <w:r w:rsidR="00BF5623">
              <w:rPr>
                <w:color w:val="000000"/>
                <w:spacing w:val="6"/>
              </w:rPr>
              <w:fldChar w:fldCharType="separate"/>
            </w:r>
            <w:r>
              <w:rPr>
                <w:color w:val="000000"/>
                <w:spacing w:val="6"/>
              </w:rPr>
              <w:fldChar w:fldCharType="end"/>
            </w:r>
            <w:r w:rsidRPr="000741F5">
              <w:rPr>
                <w:color w:val="000000"/>
                <w:spacing w:val="6"/>
              </w:rPr>
              <w:t xml:space="preserve"> </w:t>
            </w:r>
          </w:p>
        </w:tc>
      </w:tr>
    </w:tbl>
    <w:p w14:paraId="55F8F36A" w14:textId="77777777" w:rsidR="002A0746" w:rsidRPr="000741F5" w:rsidRDefault="002A0746" w:rsidP="008B1013">
      <w:pPr>
        <w:pBdr>
          <w:bottom w:val="single" w:sz="12" w:space="1" w:color="auto"/>
        </w:pBdr>
        <w:tabs>
          <w:tab w:val="left" w:pos="360"/>
          <w:tab w:val="left" w:pos="1620"/>
          <w:tab w:val="left" w:pos="7920"/>
          <w:tab w:val="left" w:pos="8010"/>
          <w:tab w:val="left" w:pos="8820"/>
          <w:tab w:val="left" w:pos="8910"/>
        </w:tabs>
        <w:spacing w:before="480"/>
        <w:rPr>
          <w:rFonts w:eastAsiaTheme="minorHAnsi"/>
        </w:rPr>
      </w:pPr>
    </w:p>
    <w:p w14:paraId="4A9F1E9F" w14:textId="77777777" w:rsidR="002A0746" w:rsidRPr="000741F5" w:rsidRDefault="002A0746" w:rsidP="002A0746">
      <w:pPr>
        <w:tabs>
          <w:tab w:val="left" w:pos="360"/>
          <w:tab w:val="left" w:pos="1620"/>
          <w:tab w:val="left" w:pos="7920"/>
          <w:tab w:val="left" w:pos="8010"/>
          <w:tab w:val="left" w:pos="8820"/>
          <w:tab w:val="left" w:pos="8910"/>
        </w:tabs>
        <w:rPr>
          <w:rFonts w:eastAsiaTheme="minorHAnsi"/>
        </w:rPr>
      </w:pPr>
      <w:r w:rsidRPr="000741F5">
        <w:rPr>
          <w:rFonts w:eastAsiaTheme="minorHAnsi"/>
        </w:rPr>
        <w:t>Executive Director (Signature and Date)</w:t>
      </w:r>
    </w:p>
    <w:p w14:paraId="55668FEE" w14:textId="77777777" w:rsidR="002A0746" w:rsidRPr="000741F5" w:rsidRDefault="002A0746" w:rsidP="008B1013">
      <w:pPr>
        <w:pBdr>
          <w:bottom w:val="single" w:sz="12" w:space="1" w:color="auto"/>
        </w:pBdr>
        <w:tabs>
          <w:tab w:val="left" w:pos="360"/>
          <w:tab w:val="left" w:pos="1620"/>
          <w:tab w:val="left" w:pos="7920"/>
          <w:tab w:val="left" w:pos="8010"/>
          <w:tab w:val="left" w:pos="8820"/>
          <w:tab w:val="left" w:pos="8910"/>
        </w:tabs>
        <w:spacing w:before="480"/>
        <w:rPr>
          <w:rFonts w:eastAsiaTheme="minorHAnsi"/>
        </w:rPr>
      </w:pPr>
      <w:r>
        <w:rPr>
          <w:rFonts w:eastAsiaTheme="minorHAnsi"/>
        </w:rPr>
        <w:fldChar w:fldCharType="begin">
          <w:ffData>
            <w:name w:val="Text14"/>
            <w:enabled/>
            <w:calcOnExit w:val="0"/>
            <w:helpText w:type="text" w:val="Printed Name of Staff Completing this Form (Name, Title, and Date)"/>
            <w:textInput/>
          </w:ffData>
        </w:fldChar>
      </w:r>
      <w:bookmarkStart w:id="958" w:name="Text14"/>
      <w:r>
        <w:rPr>
          <w:rFonts w:eastAsiaTheme="minorHAnsi"/>
        </w:rPr>
        <w:instrText xml:space="preserve"> FORMTEXT </w:instrText>
      </w:r>
      <w:r>
        <w:rPr>
          <w:rFonts w:eastAsiaTheme="minorHAnsi"/>
        </w:rPr>
      </w:r>
      <w:r>
        <w:rPr>
          <w:rFonts w:eastAsiaTheme="minorHAnsi"/>
        </w:rPr>
        <w:fldChar w:fldCharType="separate"/>
      </w:r>
      <w:r>
        <w:rPr>
          <w:rFonts w:eastAsiaTheme="minorHAnsi"/>
          <w:noProof/>
        </w:rPr>
        <w:t> </w:t>
      </w:r>
      <w:r>
        <w:rPr>
          <w:rFonts w:eastAsiaTheme="minorHAnsi"/>
          <w:noProof/>
        </w:rPr>
        <w:t> </w:t>
      </w:r>
      <w:r>
        <w:rPr>
          <w:rFonts w:eastAsiaTheme="minorHAnsi"/>
          <w:noProof/>
        </w:rPr>
        <w:t> </w:t>
      </w:r>
      <w:r>
        <w:rPr>
          <w:rFonts w:eastAsiaTheme="minorHAnsi"/>
          <w:noProof/>
        </w:rPr>
        <w:t> </w:t>
      </w:r>
      <w:r>
        <w:rPr>
          <w:rFonts w:eastAsiaTheme="minorHAnsi"/>
          <w:noProof/>
        </w:rPr>
        <w:t> </w:t>
      </w:r>
      <w:r>
        <w:rPr>
          <w:rFonts w:eastAsiaTheme="minorHAnsi"/>
        </w:rPr>
        <w:fldChar w:fldCharType="end"/>
      </w:r>
      <w:bookmarkEnd w:id="958"/>
    </w:p>
    <w:p w14:paraId="5AAC72F4" w14:textId="77777777" w:rsidR="002A0746" w:rsidRPr="000741F5" w:rsidRDefault="002A0746" w:rsidP="002A0746">
      <w:pPr>
        <w:tabs>
          <w:tab w:val="left" w:pos="360"/>
          <w:tab w:val="left" w:pos="1620"/>
          <w:tab w:val="left" w:pos="7920"/>
          <w:tab w:val="left" w:pos="8010"/>
          <w:tab w:val="left" w:pos="8820"/>
          <w:tab w:val="left" w:pos="8910"/>
        </w:tabs>
        <w:rPr>
          <w:rFonts w:eastAsiaTheme="minorHAnsi"/>
        </w:rPr>
      </w:pPr>
      <w:r w:rsidRPr="000741F5">
        <w:rPr>
          <w:rFonts w:eastAsiaTheme="minorHAnsi"/>
        </w:rPr>
        <w:t>Printed Name of Staff Completing this Form (Name, Title, and Date)</w:t>
      </w:r>
    </w:p>
    <w:p w14:paraId="24C2DE26" w14:textId="065240D3" w:rsidR="002A0746" w:rsidRPr="000741F5" w:rsidRDefault="002A0746" w:rsidP="002A0746">
      <w:pPr>
        <w:tabs>
          <w:tab w:val="left" w:pos="360"/>
          <w:tab w:val="left" w:pos="1620"/>
          <w:tab w:val="left" w:pos="7920"/>
          <w:tab w:val="left" w:pos="8010"/>
          <w:tab w:val="left" w:pos="8820"/>
          <w:tab w:val="left" w:pos="8910"/>
        </w:tabs>
        <w:spacing w:before="480" w:after="600"/>
        <w:rPr>
          <w:rFonts w:eastAsiaTheme="minorHAnsi"/>
        </w:rPr>
      </w:pPr>
      <w:r w:rsidRPr="000741F5">
        <w:rPr>
          <w:rFonts w:eastAsiaTheme="minorHAnsi"/>
        </w:rPr>
        <w:t>I certify that this Workforce Solutions Office meets the WIOA One-Stop Certification requirements in accordance with §678.800.</w:t>
      </w:r>
      <w:r w:rsidR="002A085B" w:rsidRPr="000741F5">
        <w:rPr>
          <w:rFonts w:eastAsiaTheme="minorHAnsi"/>
        </w:rPr>
        <w:t xml:space="preserve"> </w:t>
      </w:r>
    </w:p>
    <w:p w14:paraId="62D113AC" w14:textId="77777777" w:rsidR="002A0746" w:rsidRPr="000741F5" w:rsidRDefault="002A0746" w:rsidP="002A0746">
      <w:pPr>
        <w:pBdr>
          <w:bottom w:val="single" w:sz="12" w:space="1" w:color="auto"/>
        </w:pBdr>
        <w:tabs>
          <w:tab w:val="left" w:pos="360"/>
          <w:tab w:val="left" w:pos="1620"/>
          <w:tab w:val="left" w:pos="7920"/>
          <w:tab w:val="left" w:pos="8010"/>
          <w:tab w:val="left" w:pos="8820"/>
          <w:tab w:val="left" w:pos="8910"/>
        </w:tabs>
        <w:rPr>
          <w:rFonts w:eastAsiaTheme="minorHAnsi"/>
        </w:rPr>
      </w:pPr>
    </w:p>
    <w:p w14:paraId="52D0E429" w14:textId="7D107E23" w:rsidR="002A0746" w:rsidRDefault="002A0746" w:rsidP="002A085B">
      <w:pPr>
        <w:tabs>
          <w:tab w:val="left" w:pos="360"/>
          <w:tab w:val="left" w:pos="1620"/>
          <w:tab w:val="left" w:pos="7920"/>
          <w:tab w:val="left" w:pos="8010"/>
          <w:tab w:val="left" w:pos="8820"/>
          <w:tab w:val="left" w:pos="8910"/>
        </w:tabs>
        <w:rPr>
          <w:color w:val="FFFFFF" w:themeColor="background1"/>
          <w:sz w:val="8"/>
          <w:szCs w:val="8"/>
        </w:rPr>
      </w:pPr>
      <w:r w:rsidRPr="000741F5">
        <w:rPr>
          <w:rFonts w:eastAsiaTheme="minorHAnsi"/>
        </w:rPr>
        <w:t>Director, Workforce and Board Support (Signature and Date)</w:t>
      </w:r>
    </w:p>
    <w:p w14:paraId="35451CDB" w14:textId="3770BF59"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7B697F3D" w14:textId="1943330F"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420A8F81" w14:textId="2A302586"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141C6178" w14:textId="1FD3FFA1"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23027E75" w14:textId="31BA2679"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4D62ACE0" w14:textId="5D8EDAB3"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4C68F040" w14:textId="70D59E50"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4E2765D0" w14:textId="5879B50D"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5023A16B" w14:textId="01F45CB8"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16959FF7" w14:textId="05268527"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31CED90C" w14:textId="67697DD2"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550CC0AC" w14:textId="65486917"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25F472B2" w14:textId="2DE0DA40"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26219CF2" w14:textId="728EC5A1"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6A40A9E5" w14:textId="4DC2B27F"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41469917" w14:textId="4C6BD0DC"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5F386907" w14:textId="12221AF8"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41716560" w14:textId="364AE014"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71832EB0" w14:textId="50A30475"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18EED359" w14:textId="1D2EC4D1"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26414458" w14:textId="30E7A336"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416D0DC8" w14:textId="0FB69038"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69C770A9" w14:textId="2339E5B4"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7F2DE9DA" w14:textId="1F714AA1"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5848D4D5" w14:textId="7D19E11E"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64DE31C2" w14:textId="3B27D50A"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0224BA40" w14:textId="5609E604"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54CA0D35" w14:textId="66698E5B"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7A872CAB" w14:textId="2EC9A6BD"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090E7C00" w14:textId="0BB7CF97"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25A38130" w14:textId="0C9FE429"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6D00A493" w14:textId="4CB697A2" w:rsidR="007E0F73" w:rsidRDefault="007E0F73" w:rsidP="002A085B">
      <w:pPr>
        <w:tabs>
          <w:tab w:val="left" w:pos="360"/>
          <w:tab w:val="left" w:pos="1620"/>
          <w:tab w:val="left" w:pos="7920"/>
          <w:tab w:val="left" w:pos="8010"/>
          <w:tab w:val="left" w:pos="8820"/>
          <w:tab w:val="left" w:pos="8910"/>
        </w:tabs>
        <w:rPr>
          <w:color w:val="FFFFFF" w:themeColor="background1"/>
          <w:sz w:val="8"/>
          <w:szCs w:val="8"/>
        </w:rPr>
      </w:pPr>
    </w:p>
    <w:p w14:paraId="13E401FD" w14:textId="0F12CBA6" w:rsidR="007E0F73" w:rsidRDefault="001C6447" w:rsidP="00B10EF2">
      <w:pPr>
        <w:pStyle w:val="Heading1"/>
        <w:spacing w:before="360" w:after="240"/>
        <w:rPr>
          <w:color w:val="auto"/>
        </w:rPr>
      </w:pPr>
      <w:r>
        <w:rPr>
          <w:color w:val="auto"/>
        </w:rPr>
        <w:lastRenderedPageBreak/>
        <w:t>H.  LIST OF REVISIONS</w:t>
      </w:r>
    </w:p>
    <w:p w14:paraId="49DBC49E" w14:textId="01E40A77" w:rsidR="001C6447" w:rsidRDefault="00C16C7C" w:rsidP="001C6447">
      <w:r w:rsidRPr="00C16C7C">
        <w:rPr>
          <w:i/>
        </w:rPr>
        <w:t>Note:</w:t>
      </w:r>
      <w:r w:rsidR="003C2782">
        <w:rPr>
          <w:i/>
        </w:rPr>
        <w:t xml:space="preserve"> </w:t>
      </w:r>
      <w:r>
        <w:t>The guide contains minor, nonsubstantive editorial changes that are not included on the List of Revisions.</w:t>
      </w:r>
    </w:p>
    <w:p w14:paraId="05CFA257" w14:textId="70C68F15" w:rsidR="00CA2D7A" w:rsidRDefault="00CA2D7A" w:rsidP="001C6447"/>
    <w:p w14:paraId="0C6C0A26" w14:textId="77777777" w:rsidR="00CA2D7A" w:rsidRPr="001C6447" w:rsidRDefault="00CA2D7A" w:rsidP="001C6447"/>
    <w:p w14:paraId="450C4D1B" w14:textId="6F1FA3A8" w:rsidR="00CA2D7A" w:rsidRPr="002307B3" w:rsidRDefault="00CA2D7A" w:rsidP="00CA2D7A">
      <w:pPr>
        <w:pStyle w:val="Caption"/>
        <w:keepNext/>
        <w:rPr>
          <w:color w:val="auto"/>
        </w:rPr>
      </w:pPr>
      <w:r w:rsidRPr="002307B3">
        <w:rPr>
          <w:color w:val="auto"/>
        </w:rPr>
        <w:t xml:space="preserve">Table </w:t>
      </w:r>
      <w:r w:rsidRPr="002307B3">
        <w:rPr>
          <w:color w:val="auto"/>
        </w:rPr>
        <w:fldChar w:fldCharType="begin"/>
      </w:r>
      <w:r w:rsidRPr="002307B3">
        <w:rPr>
          <w:color w:val="auto"/>
        </w:rPr>
        <w:instrText xml:space="preserve"> SEQ Table \* ARABIC </w:instrText>
      </w:r>
      <w:r w:rsidRPr="002307B3">
        <w:rPr>
          <w:color w:val="auto"/>
        </w:rPr>
        <w:fldChar w:fldCharType="separate"/>
      </w:r>
      <w:r w:rsidR="006D5678">
        <w:rPr>
          <w:noProof/>
          <w:color w:val="auto"/>
        </w:rPr>
        <w:t>1</w:t>
      </w:r>
      <w:r w:rsidRPr="002307B3">
        <w:rPr>
          <w:color w:val="auto"/>
        </w:rPr>
        <w:fldChar w:fldCharType="end"/>
      </w:r>
      <w:bookmarkStart w:id="959" w:name="Revisions"/>
      <w:bookmarkEnd w:id="959"/>
    </w:p>
    <w:tbl>
      <w:tblPr>
        <w:tblStyle w:val="TableGrid"/>
        <w:tblW w:w="0" w:type="auto"/>
        <w:tblLook w:val="04A0" w:firstRow="1" w:lastRow="0" w:firstColumn="1" w:lastColumn="0" w:noHBand="0" w:noVBand="1"/>
      </w:tblPr>
      <w:tblGrid>
        <w:gridCol w:w="1795"/>
        <w:gridCol w:w="6835"/>
      </w:tblGrid>
      <w:tr w:rsidR="002C2DF4" w14:paraId="61553F54" w14:textId="77777777" w:rsidTr="001651C3">
        <w:trPr>
          <w:trHeight w:val="467"/>
          <w:ins w:id="960" w:author="Author"/>
        </w:trPr>
        <w:tc>
          <w:tcPr>
            <w:tcW w:w="1795" w:type="dxa"/>
          </w:tcPr>
          <w:p w14:paraId="31D73E64" w14:textId="35446D01" w:rsidR="002C2DF4" w:rsidRDefault="002C2DF4" w:rsidP="00816047">
            <w:pPr>
              <w:pStyle w:val="Heading1"/>
              <w:spacing w:before="360" w:after="240"/>
              <w:rPr>
                <w:ins w:id="961" w:author="Author"/>
                <w:rFonts w:ascii="Times New Roman" w:hAnsi="Times New Roman"/>
                <w:color w:val="auto"/>
                <w:sz w:val="24"/>
                <w:szCs w:val="24"/>
              </w:rPr>
            </w:pPr>
            <w:ins w:id="962" w:author="Author">
              <w:r>
                <w:rPr>
                  <w:rFonts w:ascii="Times New Roman" w:hAnsi="Times New Roman"/>
                  <w:color w:val="auto"/>
                  <w:sz w:val="24"/>
                  <w:szCs w:val="24"/>
                </w:rPr>
                <w:t>SECTION</w:t>
              </w:r>
            </w:ins>
          </w:p>
        </w:tc>
        <w:tc>
          <w:tcPr>
            <w:tcW w:w="6835" w:type="dxa"/>
          </w:tcPr>
          <w:p w14:paraId="298152E1" w14:textId="0A2DCCC7" w:rsidR="002C2DF4" w:rsidRDefault="00705F6C" w:rsidP="00F93A3A">
            <w:pPr>
              <w:pStyle w:val="Heading1"/>
              <w:spacing w:before="360" w:after="240"/>
              <w:jc w:val="left"/>
              <w:rPr>
                <w:ins w:id="963" w:author="Author"/>
                <w:rFonts w:ascii="Times New Roman" w:hAnsi="Times New Roman"/>
                <w:color w:val="auto"/>
                <w:sz w:val="24"/>
                <w:szCs w:val="24"/>
              </w:rPr>
            </w:pPr>
            <w:ins w:id="964" w:author="Author">
              <w:r>
                <w:rPr>
                  <w:rFonts w:ascii="Times New Roman" w:hAnsi="Times New Roman"/>
                  <w:color w:val="auto"/>
                  <w:sz w:val="24"/>
                  <w:szCs w:val="24"/>
                </w:rPr>
                <w:t>DECEMBER</w:t>
              </w:r>
              <w:r w:rsidR="00AC004D">
                <w:rPr>
                  <w:rFonts w:ascii="Times New Roman" w:hAnsi="Times New Roman"/>
                  <w:color w:val="auto"/>
                  <w:sz w:val="24"/>
                  <w:szCs w:val="24"/>
                </w:rPr>
                <w:t xml:space="preserve"> 2020 REVISIONS</w:t>
              </w:r>
            </w:ins>
          </w:p>
        </w:tc>
      </w:tr>
      <w:tr w:rsidR="0022517A" w14:paraId="6B77E4AA" w14:textId="77777777" w:rsidTr="001651C3">
        <w:trPr>
          <w:trHeight w:val="467"/>
          <w:ins w:id="965" w:author="Author"/>
        </w:trPr>
        <w:tc>
          <w:tcPr>
            <w:tcW w:w="1795" w:type="dxa"/>
          </w:tcPr>
          <w:p w14:paraId="53D0ACF0" w14:textId="718C2DBD" w:rsidR="0022517A" w:rsidRPr="008D5D25" w:rsidRDefault="0022517A" w:rsidP="00816047">
            <w:pPr>
              <w:pStyle w:val="Heading1"/>
              <w:spacing w:before="360" w:after="240"/>
              <w:rPr>
                <w:ins w:id="966" w:author="Author"/>
                <w:rFonts w:ascii="Times New Roman" w:hAnsi="Times New Roman"/>
                <w:b w:val="0"/>
                <w:color w:val="auto"/>
                <w:sz w:val="24"/>
                <w:szCs w:val="24"/>
              </w:rPr>
            </w:pPr>
            <w:ins w:id="967" w:author="Author">
              <w:r w:rsidRPr="008D5D25">
                <w:rPr>
                  <w:rFonts w:ascii="Times New Roman" w:hAnsi="Times New Roman"/>
                  <w:b w:val="0"/>
                  <w:color w:val="auto"/>
                  <w:sz w:val="24"/>
                  <w:szCs w:val="24"/>
                </w:rPr>
                <w:t>C</w:t>
              </w:r>
            </w:ins>
          </w:p>
        </w:tc>
        <w:tc>
          <w:tcPr>
            <w:tcW w:w="6835" w:type="dxa"/>
          </w:tcPr>
          <w:p w14:paraId="0787453D" w14:textId="6A750395" w:rsidR="0022517A" w:rsidRPr="008D5D25" w:rsidRDefault="0022517A" w:rsidP="00F93A3A">
            <w:pPr>
              <w:pStyle w:val="Heading1"/>
              <w:spacing w:before="360" w:after="240"/>
              <w:jc w:val="left"/>
              <w:rPr>
                <w:ins w:id="968" w:author="Author"/>
                <w:rFonts w:ascii="Times New Roman" w:hAnsi="Times New Roman"/>
                <w:b w:val="0"/>
                <w:color w:val="auto"/>
                <w:sz w:val="24"/>
                <w:szCs w:val="24"/>
              </w:rPr>
            </w:pPr>
            <w:ins w:id="969" w:author="Author">
              <w:r w:rsidRPr="008D5D25">
                <w:rPr>
                  <w:rFonts w:ascii="Times New Roman" w:hAnsi="Times New Roman"/>
                  <w:b w:val="0"/>
                  <w:color w:val="auto"/>
                  <w:sz w:val="24"/>
                  <w:szCs w:val="24"/>
                </w:rPr>
                <w:t>Deleted</w:t>
              </w:r>
              <w:r w:rsidR="0084562C" w:rsidRPr="008D5D25">
                <w:rPr>
                  <w:rFonts w:ascii="Times New Roman" w:hAnsi="Times New Roman"/>
                  <w:b w:val="0"/>
                  <w:color w:val="auto"/>
                  <w:sz w:val="24"/>
                  <w:szCs w:val="24"/>
                </w:rPr>
                <w:t xml:space="preserve"> the requirement </w:t>
              </w:r>
              <w:r w:rsidR="00705854" w:rsidRPr="008D5D25">
                <w:rPr>
                  <w:rFonts w:ascii="Times New Roman" w:hAnsi="Times New Roman"/>
                  <w:b w:val="0"/>
                  <w:bCs w:val="0"/>
                  <w:color w:val="auto"/>
                  <w:sz w:val="24"/>
                  <w:szCs w:val="24"/>
                </w:rPr>
                <w:t>that</w:t>
              </w:r>
              <w:r w:rsidR="0084562C" w:rsidRPr="008D5D25">
                <w:rPr>
                  <w:rFonts w:ascii="Times New Roman" w:hAnsi="Times New Roman"/>
                  <w:b w:val="0"/>
                  <w:color w:val="auto"/>
                  <w:sz w:val="24"/>
                  <w:szCs w:val="24"/>
                </w:rPr>
                <w:t xml:space="preserve"> Boards jointly develop and adopt an MOU with the </w:t>
              </w:r>
              <w:r w:rsidR="00705854" w:rsidRPr="008D5D25">
                <w:rPr>
                  <w:rFonts w:ascii="Times New Roman" w:hAnsi="Times New Roman"/>
                  <w:b w:val="0"/>
                  <w:bCs w:val="0"/>
                  <w:color w:val="auto"/>
                  <w:sz w:val="24"/>
                  <w:szCs w:val="24"/>
                </w:rPr>
                <w:t xml:space="preserve">Texas </w:t>
              </w:r>
              <w:r w:rsidR="0084562C" w:rsidRPr="008D5D25">
                <w:rPr>
                  <w:rFonts w:ascii="Times New Roman" w:hAnsi="Times New Roman"/>
                  <w:b w:val="0"/>
                  <w:color w:val="auto"/>
                  <w:sz w:val="24"/>
                  <w:szCs w:val="24"/>
                </w:rPr>
                <w:t>Health and Human Services Commission</w:t>
              </w:r>
            </w:ins>
          </w:p>
        </w:tc>
      </w:tr>
      <w:tr w:rsidR="002C2DF4" w14:paraId="5CA1E571" w14:textId="77777777" w:rsidTr="001651C3">
        <w:trPr>
          <w:trHeight w:val="467"/>
          <w:ins w:id="970" w:author="Author"/>
        </w:trPr>
        <w:tc>
          <w:tcPr>
            <w:tcW w:w="1795" w:type="dxa"/>
          </w:tcPr>
          <w:p w14:paraId="7BFD890B" w14:textId="4EDE5FD5" w:rsidR="002C2DF4" w:rsidRPr="008D5D25" w:rsidRDefault="00B87B95" w:rsidP="00816047">
            <w:pPr>
              <w:pStyle w:val="Heading1"/>
              <w:spacing w:before="360" w:after="240"/>
              <w:rPr>
                <w:ins w:id="971" w:author="Author"/>
                <w:rFonts w:ascii="Times New Roman" w:hAnsi="Times New Roman"/>
                <w:b w:val="0"/>
                <w:color w:val="auto"/>
                <w:sz w:val="24"/>
                <w:szCs w:val="24"/>
              </w:rPr>
            </w:pPr>
            <w:ins w:id="972" w:author="Author">
              <w:r w:rsidRPr="008D5D25">
                <w:rPr>
                  <w:rFonts w:ascii="Times New Roman" w:hAnsi="Times New Roman"/>
                  <w:b w:val="0"/>
                  <w:color w:val="auto"/>
                  <w:sz w:val="24"/>
                  <w:szCs w:val="24"/>
                </w:rPr>
                <w:t>C</w:t>
              </w:r>
            </w:ins>
          </w:p>
        </w:tc>
        <w:tc>
          <w:tcPr>
            <w:tcW w:w="6835" w:type="dxa"/>
          </w:tcPr>
          <w:p w14:paraId="487F746A" w14:textId="21FFB950" w:rsidR="002C2DF4" w:rsidRPr="008D5D25" w:rsidRDefault="005B2A60" w:rsidP="00F93A3A">
            <w:pPr>
              <w:pStyle w:val="Heading1"/>
              <w:spacing w:before="360" w:after="240"/>
              <w:jc w:val="left"/>
              <w:rPr>
                <w:ins w:id="973" w:author="Author"/>
                <w:rFonts w:ascii="Times New Roman" w:hAnsi="Times New Roman"/>
                <w:b w:val="0"/>
                <w:color w:val="auto"/>
                <w:sz w:val="24"/>
                <w:szCs w:val="24"/>
              </w:rPr>
            </w:pPr>
            <w:ins w:id="974" w:author="Author">
              <w:r w:rsidRPr="008D5D25">
                <w:rPr>
                  <w:rFonts w:ascii="Times New Roman" w:hAnsi="Times New Roman"/>
                  <w:b w:val="0"/>
                  <w:color w:val="auto"/>
                  <w:sz w:val="24"/>
                  <w:szCs w:val="24"/>
                </w:rPr>
                <w:t>Clarified</w:t>
              </w:r>
              <w:r w:rsidR="005F132F" w:rsidRPr="008D5D25">
                <w:rPr>
                  <w:rFonts w:ascii="Times New Roman" w:hAnsi="Times New Roman"/>
                  <w:b w:val="0"/>
                  <w:color w:val="auto"/>
                  <w:sz w:val="24"/>
                  <w:szCs w:val="24"/>
                </w:rPr>
                <w:t xml:space="preserve"> the</w:t>
              </w:r>
              <w:r w:rsidRPr="008D5D25">
                <w:rPr>
                  <w:rFonts w:ascii="Times New Roman" w:hAnsi="Times New Roman"/>
                  <w:b w:val="0"/>
                  <w:color w:val="auto"/>
                  <w:sz w:val="24"/>
                  <w:szCs w:val="24"/>
                </w:rPr>
                <w:t xml:space="preserve"> </w:t>
              </w:r>
              <w:r w:rsidR="002858B1" w:rsidRPr="008D5D25">
                <w:rPr>
                  <w:rFonts w:ascii="Times New Roman" w:hAnsi="Times New Roman"/>
                  <w:b w:val="0"/>
                  <w:bCs w:val="0"/>
                  <w:color w:val="auto"/>
                  <w:sz w:val="24"/>
                  <w:szCs w:val="24"/>
                </w:rPr>
                <w:t xml:space="preserve">relationship of </w:t>
              </w:r>
              <w:r w:rsidR="001D55AE" w:rsidRPr="008D5D25">
                <w:rPr>
                  <w:rFonts w:ascii="Times New Roman" w:hAnsi="Times New Roman"/>
                  <w:b w:val="0"/>
                  <w:color w:val="auto"/>
                  <w:sz w:val="24"/>
                  <w:szCs w:val="24"/>
                </w:rPr>
                <w:t xml:space="preserve">interagency </w:t>
              </w:r>
              <w:r w:rsidR="001D55AE" w:rsidRPr="008D5D25">
                <w:rPr>
                  <w:rFonts w:ascii="Times New Roman" w:hAnsi="Times New Roman"/>
                  <w:b w:val="0"/>
                  <w:bCs w:val="0"/>
                  <w:color w:val="auto"/>
                  <w:sz w:val="24"/>
                  <w:szCs w:val="24"/>
                </w:rPr>
                <w:t>contract</w:t>
              </w:r>
              <w:r w:rsidR="002858B1" w:rsidRPr="008D5D25">
                <w:rPr>
                  <w:rFonts w:ascii="Times New Roman" w:hAnsi="Times New Roman"/>
                  <w:b w:val="0"/>
                  <w:bCs w:val="0"/>
                  <w:color w:val="auto"/>
                  <w:sz w:val="24"/>
                  <w:szCs w:val="24"/>
                </w:rPr>
                <w:t>s</w:t>
              </w:r>
              <w:r w:rsidR="001D55AE" w:rsidRPr="008D5D25">
                <w:rPr>
                  <w:rFonts w:ascii="Times New Roman" w:hAnsi="Times New Roman"/>
                  <w:b w:val="0"/>
                  <w:color w:val="auto"/>
                  <w:sz w:val="24"/>
                  <w:szCs w:val="24"/>
                </w:rPr>
                <w:t xml:space="preserve"> to </w:t>
              </w:r>
              <w:r w:rsidR="008C4C52" w:rsidRPr="008D5D25">
                <w:rPr>
                  <w:rFonts w:ascii="Times New Roman" w:hAnsi="Times New Roman"/>
                  <w:b w:val="0"/>
                  <w:bCs w:val="0"/>
                  <w:color w:val="auto"/>
                  <w:sz w:val="24"/>
                  <w:szCs w:val="24"/>
                </w:rPr>
                <w:t>WIOA</w:t>
              </w:r>
              <w:r w:rsidR="002858B1" w:rsidRPr="008D5D25">
                <w:rPr>
                  <w:rFonts w:ascii="Times New Roman" w:hAnsi="Times New Roman"/>
                  <w:b w:val="0"/>
                  <w:bCs w:val="0"/>
                  <w:color w:val="auto"/>
                  <w:sz w:val="24"/>
                  <w:szCs w:val="24"/>
                </w:rPr>
                <w:t>’s</w:t>
              </w:r>
              <w:r w:rsidR="008C4C52" w:rsidRPr="008D5D25">
                <w:rPr>
                  <w:rFonts w:ascii="Times New Roman" w:hAnsi="Times New Roman"/>
                  <w:b w:val="0"/>
                  <w:bCs w:val="0"/>
                  <w:color w:val="auto"/>
                  <w:sz w:val="24"/>
                  <w:szCs w:val="24"/>
                </w:rPr>
                <w:t xml:space="preserve"> </w:t>
              </w:r>
              <w:r w:rsidR="002858B1" w:rsidRPr="008D5D25">
                <w:rPr>
                  <w:rFonts w:ascii="Times New Roman" w:hAnsi="Times New Roman"/>
                  <w:b w:val="0"/>
                  <w:bCs w:val="0"/>
                  <w:color w:val="auto"/>
                  <w:sz w:val="24"/>
                  <w:szCs w:val="24"/>
                </w:rPr>
                <w:t>MOU</w:t>
              </w:r>
              <w:r w:rsidR="008C4C52" w:rsidRPr="008D5D25">
                <w:rPr>
                  <w:rFonts w:ascii="Times New Roman" w:hAnsi="Times New Roman"/>
                  <w:b w:val="0"/>
                  <w:color w:val="auto"/>
                  <w:sz w:val="24"/>
                  <w:szCs w:val="24"/>
                </w:rPr>
                <w:t xml:space="preserve"> and </w:t>
              </w:r>
              <w:r w:rsidR="008C4C52" w:rsidRPr="008D5D25">
                <w:rPr>
                  <w:rFonts w:ascii="Times New Roman" w:hAnsi="Times New Roman"/>
                  <w:b w:val="0"/>
                  <w:bCs w:val="0"/>
                  <w:color w:val="auto"/>
                  <w:sz w:val="24"/>
                  <w:szCs w:val="24"/>
                </w:rPr>
                <w:t>IFA</w:t>
              </w:r>
              <w:r w:rsidR="002858B1" w:rsidRPr="008D5D25">
                <w:rPr>
                  <w:rFonts w:ascii="Times New Roman" w:hAnsi="Times New Roman"/>
                  <w:b w:val="0"/>
                  <w:bCs w:val="0"/>
                  <w:color w:val="auto"/>
                  <w:sz w:val="24"/>
                  <w:szCs w:val="24"/>
                </w:rPr>
                <w:t xml:space="preserve"> requirements</w:t>
              </w:r>
            </w:ins>
          </w:p>
        </w:tc>
      </w:tr>
      <w:tr w:rsidR="00CA2D7A" w14:paraId="60B30D08" w14:textId="77777777" w:rsidTr="001651C3">
        <w:trPr>
          <w:trHeight w:val="467"/>
        </w:trPr>
        <w:tc>
          <w:tcPr>
            <w:tcW w:w="1795" w:type="dxa"/>
          </w:tcPr>
          <w:p w14:paraId="065DCAA1" w14:textId="4B734000" w:rsidR="00CA2D7A" w:rsidRDefault="00816047" w:rsidP="00816047">
            <w:pPr>
              <w:pStyle w:val="Heading1"/>
              <w:spacing w:before="360" w:after="240"/>
              <w:rPr>
                <w:rFonts w:ascii="Times New Roman" w:hAnsi="Times New Roman"/>
                <w:color w:val="auto"/>
                <w:sz w:val="24"/>
                <w:szCs w:val="24"/>
              </w:rPr>
            </w:pPr>
            <w:r>
              <w:rPr>
                <w:rFonts w:ascii="Times New Roman" w:hAnsi="Times New Roman"/>
                <w:color w:val="auto"/>
                <w:sz w:val="24"/>
                <w:szCs w:val="24"/>
              </w:rPr>
              <w:t>SECTION</w:t>
            </w:r>
          </w:p>
        </w:tc>
        <w:tc>
          <w:tcPr>
            <w:tcW w:w="6835" w:type="dxa"/>
          </w:tcPr>
          <w:p w14:paraId="573328DA" w14:textId="40FAD44C" w:rsidR="00CA2D7A" w:rsidRDefault="00816047" w:rsidP="00F93A3A">
            <w:pPr>
              <w:pStyle w:val="Heading1"/>
              <w:spacing w:before="360" w:after="240"/>
              <w:jc w:val="left"/>
              <w:rPr>
                <w:rFonts w:ascii="Times New Roman" w:hAnsi="Times New Roman"/>
                <w:color w:val="auto"/>
                <w:sz w:val="24"/>
                <w:szCs w:val="24"/>
              </w:rPr>
            </w:pPr>
            <w:r>
              <w:rPr>
                <w:rFonts w:ascii="Times New Roman" w:hAnsi="Times New Roman"/>
                <w:color w:val="auto"/>
                <w:sz w:val="24"/>
                <w:szCs w:val="24"/>
              </w:rPr>
              <w:t>DECEMBER 2019 REVISIONS</w:t>
            </w:r>
          </w:p>
        </w:tc>
      </w:tr>
      <w:tr w:rsidR="00CA2D7A" w14:paraId="464684C7" w14:textId="77777777" w:rsidTr="001651C3">
        <w:tc>
          <w:tcPr>
            <w:tcW w:w="1795" w:type="dxa"/>
          </w:tcPr>
          <w:p w14:paraId="5007E3F1" w14:textId="1F6B1FC3" w:rsidR="00CA2D7A" w:rsidRPr="004B52D9" w:rsidRDefault="00816047" w:rsidP="00816047">
            <w:pPr>
              <w:pStyle w:val="Heading1"/>
              <w:spacing w:before="360" w:after="240"/>
              <w:rPr>
                <w:rFonts w:ascii="Times New Roman" w:hAnsi="Times New Roman"/>
                <w:b w:val="0"/>
                <w:color w:val="auto"/>
                <w:sz w:val="24"/>
                <w:szCs w:val="24"/>
              </w:rPr>
            </w:pPr>
            <w:r w:rsidRPr="004B52D9">
              <w:rPr>
                <w:rFonts w:ascii="Times New Roman" w:hAnsi="Times New Roman"/>
                <w:b w:val="0"/>
                <w:color w:val="auto"/>
                <w:sz w:val="24"/>
                <w:szCs w:val="24"/>
              </w:rPr>
              <w:t>G</w:t>
            </w:r>
          </w:p>
        </w:tc>
        <w:tc>
          <w:tcPr>
            <w:tcW w:w="6835" w:type="dxa"/>
          </w:tcPr>
          <w:p w14:paraId="59C06DF0" w14:textId="2F005E27" w:rsidR="00CA2D7A" w:rsidRPr="004B52D9" w:rsidRDefault="00816047" w:rsidP="00F93A3A">
            <w:pPr>
              <w:pStyle w:val="Heading1"/>
              <w:spacing w:before="360" w:after="240"/>
              <w:jc w:val="left"/>
              <w:rPr>
                <w:rFonts w:ascii="Times New Roman" w:hAnsi="Times New Roman"/>
                <w:b w:val="0"/>
                <w:color w:val="auto"/>
                <w:sz w:val="24"/>
                <w:szCs w:val="24"/>
              </w:rPr>
            </w:pPr>
            <w:r w:rsidRPr="004B52D9">
              <w:rPr>
                <w:rFonts w:ascii="Times New Roman" w:hAnsi="Times New Roman"/>
                <w:b w:val="0"/>
                <w:color w:val="auto"/>
                <w:sz w:val="24"/>
                <w:szCs w:val="24"/>
              </w:rPr>
              <w:t xml:space="preserve">Added </w:t>
            </w:r>
            <w:r w:rsidR="004B52D9" w:rsidRPr="004B52D9">
              <w:rPr>
                <w:rFonts w:ascii="Times New Roman" w:hAnsi="Times New Roman"/>
                <w:b w:val="0"/>
                <w:color w:val="auto"/>
                <w:sz w:val="24"/>
                <w:szCs w:val="24"/>
              </w:rPr>
              <w:t>the federal appeals process</w:t>
            </w:r>
          </w:p>
        </w:tc>
      </w:tr>
    </w:tbl>
    <w:p w14:paraId="55DA7682" w14:textId="390143DA" w:rsidR="00347D21" w:rsidRPr="00B10EF2" w:rsidRDefault="00347D21" w:rsidP="00F93A3A">
      <w:pPr>
        <w:pStyle w:val="Heading1"/>
        <w:spacing w:before="360" w:after="240"/>
        <w:jc w:val="left"/>
        <w:rPr>
          <w:rFonts w:ascii="Times New Roman" w:hAnsi="Times New Roman"/>
          <w:color w:val="auto"/>
          <w:sz w:val="24"/>
          <w:szCs w:val="24"/>
        </w:rPr>
      </w:pPr>
    </w:p>
    <w:sectPr w:rsidR="00347D21" w:rsidRPr="00B10EF2" w:rsidSect="00324C97">
      <w:footerReference w:type="even" r:id="rId23"/>
      <w:footerReference w:type="default" r:id="rId2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A2849B" w14:textId="77777777" w:rsidR="005470B4" w:rsidRDefault="005470B4" w:rsidP="007446F2">
      <w:r>
        <w:separator/>
      </w:r>
    </w:p>
  </w:endnote>
  <w:endnote w:type="continuationSeparator" w:id="0">
    <w:p w14:paraId="528BD96D" w14:textId="77777777" w:rsidR="005470B4" w:rsidRDefault="005470B4" w:rsidP="007446F2">
      <w:r>
        <w:continuationSeparator/>
      </w:r>
    </w:p>
  </w:endnote>
  <w:endnote w:type="continuationNotice" w:id="1">
    <w:p w14:paraId="421852D0" w14:textId="77777777" w:rsidR="005470B4" w:rsidRDefault="005470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0FA3A" w14:textId="77777777" w:rsidR="00FC0400" w:rsidRDefault="00FC0400" w:rsidP="00AF5C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F991CA7" w14:textId="77777777" w:rsidR="00FC0400" w:rsidRDefault="00FC04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059A0" w14:textId="29B119D7" w:rsidR="00FC0400" w:rsidRPr="00372820" w:rsidRDefault="00FC0400">
    <w:pPr>
      <w:pStyle w:val="Footer"/>
    </w:pPr>
    <w:r w:rsidRPr="00372820">
      <w:t>Guide to Texas Workforce System Operations</w:t>
    </w:r>
    <w:r w:rsidRPr="00372820">
      <w:tab/>
    </w:r>
    <w:r w:rsidRPr="00372820">
      <w:fldChar w:fldCharType="begin"/>
    </w:r>
    <w:r w:rsidRPr="00372820">
      <w:instrText xml:space="preserve"> PAGE   \* MERGEFORMAT </w:instrText>
    </w:r>
    <w:r w:rsidRPr="00372820">
      <w:fldChar w:fldCharType="separate"/>
    </w:r>
    <w:r>
      <w:rPr>
        <w:noProof/>
      </w:rPr>
      <w:t>20</w:t>
    </w:r>
    <w:r w:rsidRPr="00372820">
      <w:rPr>
        <w:noProof/>
      </w:rPr>
      <w:fldChar w:fldCharType="end"/>
    </w:r>
    <w:r w:rsidRPr="00372820">
      <w:tab/>
    </w:r>
    <w:del w:id="975" w:author="Author">
      <w:r w:rsidR="00683DDF" w:rsidDel="00BF5623">
        <w:delText>February</w:delText>
      </w:r>
      <w:r w:rsidDel="00BF5623">
        <w:delText xml:space="preserve"> </w:delText>
      </w:r>
    </w:del>
    <w:ins w:id="976" w:author="Author">
      <w:r w:rsidR="00BF5623">
        <w:t>December</w:t>
      </w:r>
      <w:r w:rsidR="00BF5623">
        <w:t xml:space="preserve"> </w:t>
      </w:r>
    </w:ins>
    <w: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3E62C" w14:textId="77777777" w:rsidR="005470B4" w:rsidRDefault="005470B4" w:rsidP="007446F2">
      <w:r>
        <w:separator/>
      </w:r>
    </w:p>
  </w:footnote>
  <w:footnote w:type="continuationSeparator" w:id="0">
    <w:p w14:paraId="78042C57" w14:textId="77777777" w:rsidR="005470B4" w:rsidRDefault="005470B4" w:rsidP="007446F2">
      <w:r>
        <w:continuationSeparator/>
      </w:r>
    </w:p>
  </w:footnote>
  <w:footnote w:type="continuationNotice" w:id="1">
    <w:p w14:paraId="732A19D8" w14:textId="77777777" w:rsidR="005470B4" w:rsidRDefault="005470B4"/>
  </w:footnote>
  <w:footnote w:id="2">
    <w:p w14:paraId="690B638E" w14:textId="448A0462" w:rsidR="00FC0400" w:rsidRPr="00D00925" w:rsidRDefault="00FC0400">
      <w:pPr>
        <w:pStyle w:val="FootnoteText"/>
        <w:rPr>
          <w:sz w:val="24"/>
          <w:szCs w:val="24"/>
        </w:rPr>
      </w:pPr>
      <w:r w:rsidRPr="00D00925">
        <w:rPr>
          <w:rStyle w:val="FootnoteReference"/>
          <w:sz w:val="24"/>
          <w:szCs w:val="24"/>
        </w:rPr>
        <w:footnoteRef/>
      </w:r>
      <w:r w:rsidRPr="00D00925">
        <w:rPr>
          <w:sz w:val="24"/>
          <w:szCs w:val="24"/>
        </w:rPr>
        <w:t xml:space="preserve"> Workforce partners’ funding contributions for infrastructure costs are subject to the workforce partner program’s administrative cost limitations and restrictions. The definition of administrative costs may also differ from one workforce partner program to the next. </w:t>
      </w:r>
    </w:p>
  </w:footnote>
  <w:footnote w:id="3">
    <w:p w14:paraId="197ACAB0" w14:textId="53FD2C1F" w:rsidR="00FC0400" w:rsidRPr="00D00925" w:rsidRDefault="00FC0400">
      <w:pPr>
        <w:pStyle w:val="FootnoteText"/>
        <w:rPr>
          <w:sz w:val="24"/>
          <w:szCs w:val="24"/>
        </w:rPr>
      </w:pPr>
      <w:r w:rsidRPr="00D00925">
        <w:rPr>
          <w:rStyle w:val="FootnoteReference"/>
          <w:sz w:val="24"/>
          <w:szCs w:val="24"/>
        </w:rPr>
        <w:footnoteRef/>
      </w:r>
      <w:r w:rsidRPr="00D00925">
        <w:rPr>
          <w:sz w:val="24"/>
          <w:szCs w:val="24"/>
        </w:rPr>
        <w:t xml:space="preserve"> Statutory caps for infrastructure funds are applicable only if the state funding mechanism is being implemented.</w:t>
      </w:r>
    </w:p>
  </w:footnote>
  <w:footnote w:id="4">
    <w:p w14:paraId="4649BB5F" w14:textId="388C45FD" w:rsidR="00FC0400" w:rsidRPr="00D00925" w:rsidRDefault="00FC0400">
      <w:pPr>
        <w:pStyle w:val="FootnoteText"/>
        <w:rPr>
          <w:sz w:val="24"/>
          <w:szCs w:val="24"/>
        </w:rPr>
      </w:pPr>
      <w:r w:rsidRPr="00D00925">
        <w:rPr>
          <w:rStyle w:val="FootnoteReference"/>
          <w:sz w:val="24"/>
          <w:szCs w:val="24"/>
        </w:rPr>
        <w:footnoteRef/>
      </w:r>
      <w:r w:rsidRPr="00D00925">
        <w:rPr>
          <w:sz w:val="24"/>
          <w:szCs w:val="24"/>
        </w:rPr>
        <w:t xml:space="preserve"> These programs do not distinguish between program or administrative funds since there is only one allotment from which all expenditures (administrative costs and program costs) must be paid. Although the VR program does not limit the amount of funds that may be spent on administrative costs, VR agencies must report funds spent for infrastructure costs as administrative costs.  </w:t>
      </w:r>
    </w:p>
  </w:footnote>
  <w:footnote w:id="5">
    <w:p w14:paraId="55E7EBCA" w14:textId="29D4CD78" w:rsidR="00FC0400" w:rsidRPr="00D00925" w:rsidRDefault="00FC0400" w:rsidP="00274D95">
      <w:pPr>
        <w:pStyle w:val="FootnoteText"/>
        <w:rPr>
          <w:sz w:val="24"/>
          <w:szCs w:val="24"/>
        </w:rPr>
      </w:pPr>
      <w:r w:rsidRPr="00D00925">
        <w:rPr>
          <w:rStyle w:val="FootnoteReference"/>
          <w:sz w:val="24"/>
          <w:szCs w:val="24"/>
        </w:rPr>
        <w:footnoteRef/>
      </w:r>
      <w:r>
        <w:rPr>
          <w:sz w:val="24"/>
          <w:szCs w:val="24"/>
        </w:rPr>
        <w:t xml:space="preserve"> Pursuant to TEGL 17-16, page 10, the TANF program infrastructure costs funded under the local funding mechanism may be administrative or program costs, according to whether the particular cost ordinarily meets the TANF definition of “administrative costs” at 45 CFR §263.0(b). Under the state funding mechanism, only administrative funds may be used to pay TANF infrastructure costs.</w:t>
      </w:r>
    </w:p>
  </w:footnote>
  <w:footnote w:id="6">
    <w:p w14:paraId="4D12D70B" w14:textId="4F7426ED" w:rsidR="00FC0400" w:rsidRPr="00D00925" w:rsidRDefault="00FC0400">
      <w:pPr>
        <w:pStyle w:val="FootnoteText"/>
        <w:rPr>
          <w:sz w:val="24"/>
          <w:szCs w:val="24"/>
        </w:rPr>
      </w:pPr>
      <w:r w:rsidRPr="00D00925">
        <w:rPr>
          <w:rStyle w:val="FootnoteReference"/>
          <w:sz w:val="24"/>
          <w:szCs w:val="24"/>
        </w:rPr>
        <w:footnoteRef/>
      </w:r>
      <w:r w:rsidRPr="00D00925">
        <w:rPr>
          <w:sz w:val="24"/>
          <w:szCs w:val="24"/>
        </w:rPr>
        <w:t xml:space="preserve"> Optional workforce partners are required to share in infrastructure costs when participating in the local workforce system; however, the state funding mechanism is not applicable to optional workforce partners. </w:t>
      </w:r>
    </w:p>
  </w:footnote>
  <w:footnote w:id="7">
    <w:p w14:paraId="763E2332" w14:textId="65D25D93" w:rsidR="00FC0400" w:rsidRPr="00D00925" w:rsidRDefault="00FC0400" w:rsidP="00686D9B">
      <w:pPr>
        <w:pStyle w:val="FootnoteText"/>
        <w:rPr>
          <w:sz w:val="24"/>
          <w:szCs w:val="24"/>
        </w:rPr>
      </w:pPr>
      <w:r w:rsidRPr="00D00925">
        <w:rPr>
          <w:rStyle w:val="FootnoteReference"/>
          <w:sz w:val="24"/>
          <w:szCs w:val="24"/>
        </w:rPr>
        <w:footnoteRef/>
      </w:r>
      <w:r w:rsidRPr="00D00925">
        <w:rPr>
          <w:sz w:val="24"/>
          <w:szCs w:val="24"/>
        </w:rPr>
        <w:t xml:space="preserve"> The limiting percentages for VR will increase 0.25 percent each PY as follows: </w:t>
      </w:r>
    </w:p>
    <w:p w14:paraId="48D92269" w14:textId="4EF6CB57" w:rsidR="00FC0400" w:rsidRPr="00D00925" w:rsidRDefault="00FC0400" w:rsidP="002A085B">
      <w:pPr>
        <w:pStyle w:val="FootnoteText"/>
        <w:numPr>
          <w:ilvl w:val="0"/>
          <w:numId w:val="43"/>
        </w:numPr>
        <w:ind w:left="360" w:hanging="180"/>
        <w:rPr>
          <w:sz w:val="24"/>
          <w:szCs w:val="24"/>
        </w:rPr>
      </w:pPr>
      <w:r w:rsidRPr="00D00925">
        <w:rPr>
          <w:sz w:val="24"/>
          <w:szCs w:val="24"/>
        </w:rPr>
        <w:t>PY 2018—limiting percentage will be 1 percent of FY 2017 federal VR funding;</w:t>
      </w:r>
    </w:p>
    <w:p w14:paraId="4D09E98A" w14:textId="742F1D55" w:rsidR="00FC0400" w:rsidRPr="00D00925" w:rsidRDefault="00FC0400" w:rsidP="002A085B">
      <w:pPr>
        <w:pStyle w:val="FootnoteText"/>
        <w:numPr>
          <w:ilvl w:val="0"/>
          <w:numId w:val="43"/>
        </w:numPr>
        <w:ind w:left="360" w:hanging="180"/>
        <w:rPr>
          <w:sz w:val="24"/>
          <w:szCs w:val="24"/>
        </w:rPr>
      </w:pPr>
      <w:r w:rsidRPr="00D00925">
        <w:rPr>
          <w:sz w:val="24"/>
          <w:szCs w:val="24"/>
        </w:rPr>
        <w:t>PY 2019—limiting percentage will be 1.25 percent of FY 2018 federal VR funding; and</w:t>
      </w:r>
    </w:p>
    <w:p w14:paraId="10513358" w14:textId="7A8B716E" w:rsidR="00FC0400" w:rsidRPr="00D00925" w:rsidRDefault="00FC0400" w:rsidP="002A085B">
      <w:pPr>
        <w:pStyle w:val="FootnoteText"/>
        <w:numPr>
          <w:ilvl w:val="0"/>
          <w:numId w:val="43"/>
        </w:numPr>
        <w:ind w:left="360" w:hanging="180"/>
        <w:rPr>
          <w:sz w:val="24"/>
          <w:szCs w:val="24"/>
        </w:rPr>
      </w:pPr>
      <w:r w:rsidRPr="00D00925">
        <w:rPr>
          <w:sz w:val="24"/>
          <w:szCs w:val="24"/>
        </w:rPr>
        <w:t>PY 2020 and subsequent years—limiting percentage will be 1.5 percent of FY 2019 federal VR funding</w:t>
      </w:r>
    </w:p>
  </w:footnote>
  <w:footnote w:id="8">
    <w:p w14:paraId="55BD5BA2" w14:textId="58095EEC" w:rsidR="00FC0400" w:rsidRPr="00D00925" w:rsidRDefault="00FC0400">
      <w:pPr>
        <w:pStyle w:val="FootnoteText"/>
        <w:rPr>
          <w:sz w:val="24"/>
          <w:szCs w:val="24"/>
        </w:rPr>
      </w:pPr>
      <w:r w:rsidRPr="00D00925">
        <w:rPr>
          <w:rStyle w:val="FootnoteReference"/>
          <w:sz w:val="24"/>
          <w:szCs w:val="24"/>
        </w:rPr>
        <w:footnoteRef/>
      </w:r>
      <w:r w:rsidRPr="00D00925">
        <w:rPr>
          <w:sz w:val="24"/>
          <w:szCs w:val="24"/>
        </w:rPr>
        <w:t xml:space="preserve"> TWC – Established cap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8CCEDF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EC67D6"/>
    <w:multiLevelType w:val="hybridMultilevel"/>
    <w:tmpl w:val="8E222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3373BE"/>
    <w:multiLevelType w:val="hybridMultilevel"/>
    <w:tmpl w:val="AEDCC118"/>
    <w:lvl w:ilvl="0" w:tplc="C87CD9A2">
      <w:start w:val="1"/>
      <w:numFmt w:val="bullet"/>
      <w:lvlText w:val=""/>
      <w:lvlJc w:val="left"/>
      <w:pPr>
        <w:ind w:left="720" w:hanging="360"/>
      </w:pPr>
      <w:rPr>
        <w:rFonts w:ascii="Symbol" w:hAnsi="Symbol" w:hint="default"/>
        <w:sz w:val="24"/>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C68B9"/>
    <w:multiLevelType w:val="hybridMultilevel"/>
    <w:tmpl w:val="74C64EA2"/>
    <w:lvl w:ilvl="0" w:tplc="C87CD9A2">
      <w:start w:val="1"/>
      <w:numFmt w:val="bullet"/>
      <w:lvlText w:val=""/>
      <w:lvlJc w:val="left"/>
      <w:pPr>
        <w:ind w:left="720" w:hanging="360"/>
      </w:pPr>
      <w:rPr>
        <w:rFonts w:ascii="Symbol" w:hAnsi="Symbol" w:hint="default"/>
        <w:sz w:val="24"/>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8E72FD"/>
    <w:multiLevelType w:val="hybridMultilevel"/>
    <w:tmpl w:val="2AB27978"/>
    <w:lvl w:ilvl="0" w:tplc="D63A094E">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F11B60"/>
    <w:multiLevelType w:val="hybridMultilevel"/>
    <w:tmpl w:val="CA0820C0"/>
    <w:lvl w:ilvl="0" w:tplc="C87CD9A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0C3258"/>
    <w:multiLevelType w:val="hybridMultilevel"/>
    <w:tmpl w:val="47C2641A"/>
    <w:lvl w:ilvl="0" w:tplc="7ED66E1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921CBC"/>
    <w:multiLevelType w:val="hybridMultilevel"/>
    <w:tmpl w:val="35DE0EEC"/>
    <w:lvl w:ilvl="0" w:tplc="D77C6140">
      <w:start w:val="1"/>
      <w:numFmt w:val="bullet"/>
      <w:lvlText w:val=""/>
      <w:lvlJc w:val="left"/>
      <w:pPr>
        <w:ind w:left="36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3E3A46"/>
    <w:multiLevelType w:val="hybridMultilevel"/>
    <w:tmpl w:val="8BDAAABA"/>
    <w:lvl w:ilvl="0" w:tplc="F1C011A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885EB6"/>
    <w:multiLevelType w:val="hybridMultilevel"/>
    <w:tmpl w:val="5DBEDEEA"/>
    <w:lvl w:ilvl="0" w:tplc="C87CD9A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E2421FC"/>
    <w:multiLevelType w:val="hybridMultilevel"/>
    <w:tmpl w:val="05F033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66207"/>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FEF7F60"/>
    <w:multiLevelType w:val="hybridMultilevel"/>
    <w:tmpl w:val="AFD40976"/>
    <w:lvl w:ilvl="0" w:tplc="6E5427A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2A0DCD"/>
    <w:multiLevelType w:val="hybridMultilevel"/>
    <w:tmpl w:val="7D7EE4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0C607E"/>
    <w:multiLevelType w:val="hybridMultilevel"/>
    <w:tmpl w:val="0D4A3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83433F"/>
    <w:multiLevelType w:val="hybridMultilevel"/>
    <w:tmpl w:val="08C00980"/>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153E7D"/>
    <w:multiLevelType w:val="hybridMultilevel"/>
    <w:tmpl w:val="B49A0EC4"/>
    <w:lvl w:ilvl="0" w:tplc="F4A611E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3A30AE"/>
    <w:multiLevelType w:val="hybridMultilevel"/>
    <w:tmpl w:val="01F43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00A37"/>
    <w:multiLevelType w:val="hybridMultilevel"/>
    <w:tmpl w:val="4E9E6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8045BF"/>
    <w:multiLevelType w:val="hybridMultilevel"/>
    <w:tmpl w:val="C3A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973AB5"/>
    <w:multiLevelType w:val="hybridMultilevel"/>
    <w:tmpl w:val="CCF0A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F7E5825"/>
    <w:multiLevelType w:val="hybridMultilevel"/>
    <w:tmpl w:val="84A8A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8E5D3E"/>
    <w:multiLevelType w:val="hybridMultilevel"/>
    <w:tmpl w:val="AA3E8E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AB76C1D"/>
    <w:multiLevelType w:val="hybridMultilevel"/>
    <w:tmpl w:val="DEC82B7E"/>
    <w:lvl w:ilvl="0" w:tplc="5296A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EE3CC2"/>
    <w:multiLevelType w:val="hybridMultilevel"/>
    <w:tmpl w:val="407C4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DF0127C"/>
    <w:multiLevelType w:val="hybridMultilevel"/>
    <w:tmpl w:val="8034BB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0DE6CC4"/>
    <w:multiLevelType w:val="hybridMultilevel"/>
    <w:tmpl w:val="BC92A0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5CD4889"/>
    <w:multiLevelType w:val="hybridMultilevel"/>
    <w:tmpl w:val="FA705490"/>
    <w:lvl w:ilvl="0" w:tplc="71D6A700">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8813E7"/>
    <w:multiLevelType w:val="hybridMultilevel"/>
    <w:tmpl w:val="6638E61A"/>
    <w:lvl w:ilvl="0" w:tplc="8CE81FA6">
      <w:start w:val="1"/>
      <w:numFmt w:val="bullet"/>
      <w:lvlText w:val=""/>
      <w:lvlJc w:val="left"/>
      <w:pPr>
        <w:ind w:left="0" w:hanging="720"/>
      </w:pPr>
      <w:rPr>
        <w:rFonts w:ascii="Symbol" w:hAnsi="Symbol" w:hint="default"/>
      </w:rPr>
    </w:lvl>
    <w:lvl w:ilvl="1" w:tplc="04090003" w:tentative="1">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9" w15:restartNumberingAfterBreak="0">
    <w:nsid w:val="380B38C3"/>
    <w:multiLevelType w:val="hybridMultilevel"/>
    <w:tmpl w:val="36DCE88A"/>
    <w:lvl w:ilvl="0" w:tplc="1554B7B8">
      <w:start w:val="1"/>
      <w:numFmt w:val="bullet"/>
      <w:lvlText w:val=""/>
      <w:lvlJc w:val="left"/>
      <w:pPr>
        <w:ind w:left="720" w:hanging="360"/>
      </w:pPr>
      <w:rPr>
        <w:rFonts w:ascii="Wingdings" w:hAnsi="Wingdings"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0D7AE7"/>
    <w:multiLevelType w:val="hybridMultilevel"/>
    <w:tmpl w:val="65BA1F9A"/>
    <w:lvl w:ilvl="0" w:tplc="0F22C7CE">
      <w:start w:val="1"/>
      <w:numFmt w:val="bullet"/>
      <w:lvlText w:val=""/>
      <w:lvlJc w:val="left"/>
      <w:pPr>
        <w:ind w:left="360" w:hanging="360"/>
      </w:pPr>
      <w:rPr>
        <w:rFonts w:ascii="Wingdings 2" w:hAnsi="Wingdings 2"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382112DC"/>
    <w:multiLevelType w:val="hybridMultilevel"/>
    <w:tmpl w:val="5F02379A"/>
    <w:lvl w:ilvl="0" w:tplc="C87CD9A2">
      <w:start w:val="1"/>
      <w:numFmt w:val="bullet"/>
      <w:lvlText w:val=""/>
      <w:lvlJc w:val="left"/>
      <w:pPr>
        <w:ind w:left="1080" w:hanging="360"/>
      </w:pPr>
      <w:rPr>
        <w:rFonts w:ascii="Symbol" w:hAnsi="Symbol" w:hint="default"/>
        <w:sz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8B110F5"/>
    <w:multiLevelType w:val="hybridMultilevel"/>
    <w:tmpl w:val="9724D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A853401"/>
    <w:multiLevelType w:val="hybridMultilevel"/>
    <w:tmpl w:val="98D80D6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4" w15:restartNumberingAfterBreak="0">
    <w:nsid w:val="3CEA1307"/>
    <w:multiLevelType w:val="hybridMultilevel"/>
    <w:tmpl w:val="51A456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3DA068E8"/>
    <w:multiLevelType w:val="hybridMultilevel"/>
    <w:tmpl w:val="9A2023DE"/>
    <w:lvl w:ilvl="0" w:tplc="6896B8B6">
      <w:start w:val="1"/>
      <w:numFmt w:val="bullet"/>
      <w:lvlText w:val=""/>
      <w:lvlJc w:val="left"/>
      <w:pPr>
        <w:ind w:left="908" w:hanging="360"/>
      </w:pPr>
      <w:rPr>
        <w:rFonts w:ascii="Symbol" w:hAnsi="Symbol" w:hint="default"/>
        <w:sz w:val="28"/>
        <w:szCs w:val="28"/>
      </w:rPr>
    </w:lvl>
    <w:lvl w:ilvl="1" w:tplc="04090003" w:tentative="1">
      <w:start w:val="1"/>
      <w:numFmt w:val="bullet"/>
      <w:lvlText w:val="o"/>
      <w:lvlJc w:val="left"/>
      <w:pPr>
        <w:ind w:left="1988" w:hanging="360"/>
      </w:pPr>
      <w:rPr>
        <w:rFonts w:ascii="Courier New" w:hAnsi="Courier New" w:hint="default"/>
      </w:rPr>
    </w:lvl>
    <w:lvl w:ilvl="2" w:tplc="04090005" w:tentative="1">
      <w:start w:val="1"/>
      <w:numFmt w:val="bullet"/>
      <w:lvlText w:val=""/>
      <w:lvlJc w:val="left"/>
      <w:pPr>
        <w:ind w:left="2708" w:hanging="360"/>
      </w:pPr>
      <w:rPr>
        <w:rFonts w:ascii="Wingdings" w:hAnsi="Wingdings" w:hint="default"/>
      </w:rPr>
    </w:lvl>
    <w:lvl w:ilvl="3" w:tplc="04090001" w:tentative="1">
      <w:start w:val="1"/>
      <w:numFmt w:val="bullet"/>
      <w:lvlText w:val=""/>
      <w:lvlJc w:val="left"/>
      <w:pPr>
        <w:ind w:left="3428" w:hanging="360"/>
      </w:pPr>
      <w:rPr>
        <w:rFonts w:ascii="Symbol" w:hAnsi="Symbol" w:hint="default"/>
      </w:rPr>
    </w:lvl>
    <w:lvl w:ilvl="4" w:tplc="04090003" w:tentative="1">
      <w:start w:val="1"/>
      <w:numFmt w:val="bullet"/>
      <w:lvlText w:val="o"/>
      <w:lvlJc w:val="left"/>
      <w:pPr>
        <w:ind w:left="4148" w:hanging="360"/>
      </w:pPr>
      <w:rPr>
        <w:rFonts w:ascii="Courier New" w:hAnsi="Courier New" w:hint="default"/>
      </w:rPr>
    </w:lvl>
    <w:lvl w:ilvl="5" w:tplc="04090005" w:tentative="1">
      <w:start w:val="1"/>
      <w:numFmt w:val="bullet"/>
      <w:lvlText w:val=""/>
      <w:lvlJc w:val="left"/>
      <w:pPr>
        <w:ind w:left="4868" w:hanging="360"/>
      </w:pPr>
      <w:rPr>
        <w:rFonts w:ascii="Wingdings" w:hAnsi="Wingdings" w:hint="default"/>
      </w:rPr>
    </w:lvl>
    <w:lvl w:ilvl="6" w:tplc="04090001" w:tentative="1">
      <w:start w:val="1"/>
      <w:numFmt w:val="bullet"/>
      <w:lvlText w:val=""/>
      <w:lvlJc w:val="left"/>
      <w:pPr>
        <w:ind w:left="5588" w:hanging="360"/>
      </w:pPr>
      <w:rPr>
        <w:rFonts w:ascii="Symbol" w:hAnsi="Symbol" w:hint="default"/>
      </w:rPr>
    </w:lvl>
    <w:lvl w:ilvl="7" w:tplc="04090003" w:tentative="1">
      <w:start w:val="1"/>
      <w:numFmt w:val="bullet"/>
      <w:lvlText w:val="o"/>
      <w:lvlJc w:val="left"/>
      <w:pPr>
        <w:ind w:left="6308" w:hanging="360"/>
      </w:pPr>
      <w:rPr>
        <w:rFonts w:ascii="Courier New" w:hAnsi="Courier New" w:hint="default"/>
      </w:rPr>
    </w:lvl>
    <w:lvl w:ilvl="8" w:tplc="04090005" w:tentative="1">
      <w:start w:val="1"/>
      <w:numFmt w:val="bullet"/>
      <w:lvlText w:val=""/>
      <w:lvlJc w:val="left"/>
      <w:pPr>
        <w:ind w:left="7028" w:hanging="360"/>
      </w:pPr>
      <w:rPr>
        <w:rFonts w:ascii="Wingdings" w:hAnsi="Wingdings" w:hint="default"/>
      </w:rPr>
    </w:lvl>
  </w:abstractNum>
  <w:abstractNum w:abstractNumId="36" w15:restartNumberingAfterBreak="0">
    <w:nsid w:val="3E8A78DD"/>
    <w:multiLevelType w:val="hybridMultilevel"/>
    <w:tmpl w:val="03D69CC0"/>
    <w:lvl w:ilvl="0" w:tplc="6896B8B6">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12865D9"/>
    <w:multiLevelType w:val="hybridMultilevel"/>
    <w:tmpl w:val="7B445392"/>
    <w:lvl w:ilvl="0" w:tplc="0409000B">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1E9525A"/>
    <w:multiLevelType w:val="hybridMultilevel"/>
    <w:tmpl w:val="1A9649C6"/>
    <w:lvl w:ilvl="0" w:tplc="C87CD9A2">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9" w15:restartNumberingAfterBreak="0">
    <w:nsid w:val="43850A5E"/>
    <w:multiLevelType w:val="hybridMultilevel"/>
    <w:tmpl w:val="0EAE82C6"/>
    <w:lvl w:ilvl="0" w:tplc="09DC7730">
      <w:start w:val="1"/>
      <w:numFmt w:val="bullet"/>
      <w:lvlText w:val=""/>
      <w:lvlJc w:val="left"/>
      <w:pPr>
        <w:ind w:left="360" w:hanging="360"/>
      </w:pPr>
      <w:rPr>
        <w:rFonts w:ascii="Symbol" w:hAnsi="Symbol" w:hint="default"/>
        <w:sz w:val="22"/>
        <w:szCs w:val="22"/>
      </w:rPr>
    </w:lvl>
    <w:lvl w:ilvl="1" w:tplc="0409000B">
      <w:start w:val="1"/>
      <w:numFmt w:val="bullet"/>
      <w:lvlText w:val=""/>
      <w:lvlJc w:val="left"/>
      <w:pPr>
        <w:ind w:left="1080" w:hanging="360"/>
      </w:pPr>
      <w:rPr>
        <w:rFonts w:ascii="Wingdings" w:hAnsi="Wingdings" w:hint="default"/>
      </w:rPr>
    </w:lvl>
    <w:lvl w:ilvl="2" w:tplc="0409001B">
      <w:start w:val="1"/>
      <w:numFmt w:val="lowerRoman"/>
      <w:lvlText w:val="%3."/>
      <w:lvlJc w:val="right"/>
      <w:pPr>
        <w:ind w:left="1800" w:hanging="180"/>
      </w:pPr>
    </w:lvl>
    <w:lvl w:ilvl="3" w:tplc="43581C28">
      <w:start w:val="1"/>
      <w:numFmt w:val="decimal"/>
      <w:lvlText w:val="%4."/>
      <w:lvlJc w:val="left"/>
      <w:pPr>
        <w:ind w:left="36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3932CAB"/>
    <w:multiLevelType w:val="hybridMultilevel"/>
    <w:tmpl w:val="CF963248"/>
    <w:lvl w:ilvl="0" w:tplc="C87CD9A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3D32877"/>
    <w:multiLevelType w:val="hybridMultilevel"/>
    <w:tmpl w:val="419EDB66"/>
    <w:lvl w:ilvl="0" w:tplc="52B6619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4B16D1E"/>
    <w:multiLevelType w:val="hybridMultilevel"/>
    <w:tmpl w:val="D0BE9AA2"/>
    <w:lvl w:ilvl="0" w:tplc="0409000B">
      <w:start w:val="1"/>
      <w:numFmt w:val="bullet"/>
      <w:lvlText w:val=""/>
      <w:lvlJc w:val="left"/>
      <w:pPr>
        <w:ind w:left="1080" w:hanging="360"/>
      </w:pPr>
      <w:rPr>
        <w:rFonts w:ascii="Wingdings" w:hAnsi="Wingdings" w:hint="default"/>
      </w:rPr>
    </w:lvl>
    <w:lvl w:ilvl="1" w:tplc="9E14E5BE">
      <w:start w:val="1"/>
      <w:numFmt w:val="bullet"/>
      <w:lvlText w:val="o"/>
      <w:lvlJc w:val="left"/>
      <w:pPr>
        <w:ind w:left="1800" w:hanging="360"/>
      </w:pPr>
      <w:rPr>
        <w:rFonts w:ascii="Courier New" w:hAnsi="Courier New" w:cs="Courier New" w:hint="default"/>
        <w:sz w:val="22"/>
        <w:szCs w:val="22"/>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47334507"/>
    <w:multiLevelType w:val="hybridMultilevel"/>
    <w:tmpl w:val="40349A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8A75FB6"/>
    <w:multiLevelType w:val="hybridMultilevel"/>
    <w:tmpl w:val="B07AEE7C"/>
    <w:lvl w:ilvl="0" w:tplc="F73C6DC4">
      <w:start w:val="1"/>
      <w:numFmt w:val="bullet"/>
      <w:lvlText w:val=""/>
      <w:lvlJc w:val="left"/>
      <w:pPr>
        <w:ind w:left="360" w:hanging="360"/>
      </w:pPr>
      <w:rPr>
        <w:rFonts w:ascii="Symbol" w:hAnsi="Symbol" w:hint="default"/>
      </w:rPr>
    </w:lvl>
    <w:lvl w:ilvl="1" w:tplc="0409000B">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8E54FB4"/>
    <w:multiLevelType w:val="hybridMultilevel"/>
    <w:tmpl w:val="2E4A23CC"/>
    <w:lvl w:ilvl="0" w:tplc="556A3D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4A4860D4"/>
    <w:multiLevelType w:val="hybridMultilevel"/>
    <w:tmpl w:val="D9E24C34"/>
    <w:lvl w:ilvl="0" w:tplc="C87CD9A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CBC061B"/>
    <w:multiLevelType w:val="hybridMultilevel"/>
    <w:tmpl w:val="AF18BEB0"/>
    <w:lvl w:ilvl="0" w:tplc="C87CD9A2">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D8079FE"/>
    <w:multiLevelType w:val="hybridMultilevel"/>
    <w:tmpl w:val="943E98AA"/>
    <w:lvl w:ilvl="0" w:tplc="2A92727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E1B1A24"/>
    <w:multiLevelType w:val="hybridMultilevel"/>
    <w:tmpl w:val="05D06FD0"/>
    <w:lvl w:ilvl="0" w:tplc="395AA74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E9B49E7"/>
    <w:multiLevelType w:val="hybridMultilevel"/>
    <w:tmpl w:val="8F9254D2"/>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F2870BC"/>
    <w:multiLevelType w:val="hybridMultilevel"/>
    <w:tmpl w:val="21AC2210"/>
    <w:lvl w:ilvl="0" w:tplc="6E5427A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2206D18"/>
    <w:multiLevelType w:val="hybridMultilevel"/>
    <w:tmpl w:val="23BC5F2C"/>
    <w:lvl w:ilvl="0" w:tplc="F73C6DC4">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23E6E4C"/>
    <w:multiLevelType w:val="hybridMultilevel"/>
    <w:tmpl w:val="681A3652"/>
    <w:lvl w:ilvl="0" w:tplc="E7BC9320">
      <w:start w:val="1"/>
      <w:numFmt w:val="bullet"/>
      <w:lvlText w:val=""/>
      <w:lvlJc w:val="left"/>
      <w:pPr>
        <w:ind w:left="360" w:firstLine="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3B218DD"/>
    <w:multiLevelType w:val="hybridMultilevel"/>
    <w:tmpl w:val="11E4CC26"/>
    <w:lvl w:ilvl="0" w:tplc="1554B7B8">
      <w:start w:val="1"/>
      <w:numFmt w:val="bullet"/>
      <w:lvlText w:val=""/>
      <w:lvlJc w:val="left"/>
      <w:pPr>
        <w:ind w:left="720" w:hanging="360"/>
      </w:pPr>
      <w:rPr>
        <w:rFonts w:ascii="Wingdings" w:hAnsi="Wingdings"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53F147D"/>
    <w:multiLevelType w:val="hybridMultilevel"/>
    <w:tmpl w:val="D8941F5A"/>
    <w:lvl w:ilvl="0" w:tplc="4A4C93DA">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7436453"/>
    <w:multiLevelType w:val="hybridMultilevel"/>
    <w:tmpl w:val="1E96C7F0"/>
    <w:lvl w:ilvl="0" w:tplc="C87CD9A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96D7687"/>
    <w:multiLevelType w:val="hybridMultilevel"/>
    <w:tmpl w:val="CA00FB1A"/>
    <w:lvl w:ilvl="0" w:tplc="988832EC">
      <w:start w:val="1"/>
      <w:numFmt w:val="bullet"/>
      <w:lvlText w:val=""/>
      <w:lvlJc w:val="left"/>
      <w:pPr>
        <w:ind w:left="450" w:hanging="360"/>
      </w:pPr>
      <w:rPr>
        <w:rFonts w:ascii="Symbol" w:hAnsi="Symbol" w:hint="default"/>
        <w:sz w:val="24"/>
        <w:szCs w:val="24"/>
      </w:rPr>
    </w:lvl>
    <w:lvl w:ilvl="1" w:tplc="04090003">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8" w15:restartNumberingAfterBreak="0">
    <w:nsid w:val="59723D3F"/>
    <w:multiLevelType w:val="hybridMultilevel"/>
    <w:tmpl w:val="9808F6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9CC3484"/>
    <w:multiLevelType w:val="hybridMultilevel"/>
    <w:tmpl w:val="DC5EABF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A57778B"/>
    <w:multiLevelType w:val="hybridMultilevel"/>
    <w:tmpl w:val="E020CAA8"/>
    <w:lvl w:ilvl="0" w:tplc="383221B2">
      <w:start w:val="1"/>
      <w:numFmt w:val="bullet"/>
      <w:lvlText w:val=""/>
      <w:lvlJc w:val="left"/>
      <w:pPr>
        <w:ind w:left="1530" w:hanging="360"/>
      </w:pPr>
      <w:rPr>
        <w:rFonts w:ascii="Symbol" w:hAnsi="Symbol" w:hint="default"/>
        <w:sz w:val="22"/>
        <w:szCs w:val="22"/>
      </w:rPr>
    </w:lvl>
    <w:lvl w:ilvl="1" w:tplc="1554B7B8">
      <w:start w:val="1"/>
      <w:numFmt w:val="bullet"/>
      <w:lvlText w:val=""/>
      <w:lvlJc w:val="left"/>
      <w:pPr>
        <w:ind w:left="1080" w:hanging="360"/>
      </w:pPr>
      <w:rPr>
        <w:rFonts w:ascii="Wingdings" w:hAnsi="Wingdings"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CAB5BA4"/>
    <w:multiLevelType w:val="hybridMultilevel"/>
    <w:tmpl w:val="DC9E2DC0"/>
    <w:lvl w:ilvl="0" w:tplc="D63A094E">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5FAA502D"/>
    <w:multiLevelType w:val="hybridMultilevel"/>
    <w:tmpl w:val="46C6AF96"/>
    <w:lvl w:ilvl="0" w:tplc="D77C6140">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0A15733"/>
    <w:multiLevelType w:val="hybridMultilevel"/>
    <w:tmpl w:val="FA0E98F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4" w15:restartNumberingAfterBreak="0">
    <w:nsid w:val="6135786B"/>
    <w:multiLevelType w:val="hybridMultilevel"/>
    <w:tmpl w:val="040E0E4E"/>
    <w:lvl w:ilvl="0" w:tplc="023E7D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23D7B11"/>
    <w:multiLevelType w:val="hybridMultilevel"/>
    <w:tmpl w:val="18AE25E4"/>
    <w:lvl w:ilvl="0" w:tplc="C25A9594">
      <w:start w:val="1"/>
      <w:numFmt w:val="bullet"/>
      <w:lvlText w:val=""/>
      <w:lvlJc w:val="left"/>
      <w:pPr>
        <w:ind w:left="845" w:hanging="485"/>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2A118F1"/>
    <w:multiLevelType w:val="hybridMultilevel"/>
    <w:tmpl w:val="1CDC87CA"/>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62DE2723"/>
    <w:multiLevelType w:val="hybridMultilevel"/>
    <w:tmpl w:val="2A98631C"/>
    <w:lvl w:ilvl="0" w:tplc="36A25EEC">
      <w:start w:val="1"/>
      <w:numFmt w:val="decimal"/>
      <w:lvlText w:val="%1."/>
      <w:lvlJc w:val="left"/>
      <w:pPr>
        <w:tabs>
          <w:tab w:val="num" w:pos="720"/>
        </w:tabs>
        <w:ind w:left="720" w:hanging="720"/>
      </w:pPr>
    </w:lvl>
    <w:lvl w:ilvl="1" w:tplc="03261390">
      <w:start w:val="1"/>
      <w:numFmt w:val="decimal"/>
      <w:lvlText w:val="%2."/>
      <w:lvlJc w:val="left"/>
      <w:pPr>
        <w:tabs>
          <w:tab w:val="num" w:pos="1440"/>
        </w:tabs>
        <w:ind w:left="1440" w:hanging="720"/>
      </w:pPr>
    </w:lvl>
    <w:lvl w:ilvl="2" w:tplc="DA4E84B4">
      <w:start w:val="1"/>
      <w:numFmt w:val="decimal"/>
      <w:lvlText w:val="%3."/>
      <w:lvlJc w:val="left"/>
      <w:pPr>
        <w:tabs>
          <w:tab w:val="num" w:pos="2160"/>
        </w:tabs>
        <w:ind w:left="2160" w:hanging="720"/>
      </w:pPr>
    </w:lvl>
    <w:lvl w:ilvl="3" w:tplc="8272CE22">
      <w:start w:val="1"/>
      <w:numFmt w:val="decimal"/>
      <w:lvlText w:val="%4."/>
      <w:lvlJc w:val="left"/>
      <w:pPr>
        <w:tabs>
          <w:tab w:val="num" w:pos="2880"/>
        </w:tabs>
        <w:ind w:left="2880" w:hanging="720"/>
      </w:pPr>
    </w:lvl>
    <w:lvl w:ilvl="4" w:tplc="82FA327C">
      <w:start w:val="1"/>
      <w:numFmt w:val="decimal"/>
      <w:lvlText w:val="%5."/>
      <w:lvlJc w:val="left"/>
      <w:pPr>
        <w:tabs>
          <w:tab w:val="num" w:pos="3600"/>
        </w:tabs>
        <w:ind w:left="3600" w:hanging="720"/>
      </w:pPr>
    </w:lvl>
    <w:lvl w:ilvl="5" w:tplc="3606F01C">
      <w:start w:val="1"/>
      <w:numFmt w:val="decimal"/>
      <w:lvlText w:val="%6."/>
      <w:lvlJc w:val="left"/>
      <w:pPr>
        <w:tabs>
          <w:tab w:val="num" w:pos="4320"/>
        </w:tabs>
        <w:ind w:left="4320" w:hanging="720"/>
      </w:pPr>
    </w:lvl>
    <w:lvl w:ilvl="6" w:tplc="F72615A8">
      <w:start w:val="1"/>
      <w:numFmt w:val="decimal"/>
      <w:lvlText w:val="%7."/>
      <w:lvlJc w:val="left"/>
      <w:pPr>
        <w:tabs>
          <w:tab w:val="num" w:pos="5040"/>
        </w:tabs>
        <w:ind w:left="5040" w:hanging="720"/>
      </w:pPr>
    </w:lvl>
    <w:lvl w:ilvl="7" w:tplc="411897BE">
      <w:start w:val="1"/>
      <w:numFmt w:val="decimal"/>
      <w:lvlText w:val="%8."/>
      <w:lvlJc w:val="left"/>
      <w:pPr>
        <w:tabs>
          <w:tab w:val="num" w:pos="5760"/>
        </w:tabs>
        <w:ind w:left="5760" w:hanging="720"/>
      </w:pPr>
    </w:lvl>
    <w:lvl w:ilvl="8" w:tplc="D1B81C1A">
      <w:start w:val="1"/>
      <w:numFmt w:val="decimal"/>
      <w:lvlText w:val="%9."/>
      <w:lvlJc w:val="left"/>
      <w:pPr>
        <w:tabs>
          <w:tab w:val="num" w:pos="6480"/>
        </w:tabs>
        <w:ind w:left="6480" w:hanging="720"/>
      </w:pPr>
    </w:lvl>
  </w:abstractNum>
  <w:abstractNum w:abstractNumId="68" w15:restartNumberingAfterBreak="0">
    <w:nsid w:val="63C25302"/>
    <w:multiLevelType w:val="hybridMultilevel"/>
    <w:tmpl w:val="6BB2F22E"/>
    <w:lvl w:ilvl="0" w:tplc="C87CD9A2">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4E45729"/>
    <w:multiLevelType w:val="hybridMultilevel"/>
    <w:tmpl w:val="F65810AA"/>
    <w:lvl w:ilvl="0" w:tplc="C87CD9A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4FC6882"/>
    <w:multiLevelType w:val="hybridMultilevel"/>
    <w:tmpl w:val="10A29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6367181"/>
    <w:multiLevelType w:val="hybridMultilevel"/>
    <w:tmpl w:val="5A585E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68954BB"/>
    <w:multiLevelType w:val="hybridMultilevel"/>
    <w:tmpl w:val="8662F7B8"/>
    <w:lvl w:ilvl="0" w:tplc="C87CD9A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8862B54"/>
    <w:multiLevelType w:val="hybridMultilevel"/>
    <w:tmpl w:val="EA149E82"/>
    <w:lvl w:ilvl="0" w:tplc="2BC20270">
      <w:start w:val="1"/>
      <w:numFmt w:val="bullet"/>
      <w:lvlText w:val=""/>
      <w:lvlJc w:val="left"/>
      <w:pPr>
        <w:ind w:left="36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D3E3A67"/>
    <w:multiLevelType w:val="hybridMultilevel"/>
    <w:tmpl w:val="64F0E368"/>
    <w:lvl w:ilvl="0" w:tplc="D63A094E">
      <w:start w:val="1"/>
      <w:numFmt w:val="bullet"/>
      <w:lvlText w:val=""/>
      <w:lvlJc w:val="left"/>
      <w:pPr>
        <w:ind w:left="360" w:hanging="360"/>
      </w:pPr>
      <w:rPr>
        <w:rFonts w:ascii="Symbol" w:hAnsi="Symbol" w:hint="default"/>
        <w:sz w:val="24"/>
        <w:szCs w:val="22"/>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6D966820"/>
    <w:multiLevelType w:val="hybridMultilevel"/>
    <w:tmpl w:val="BB0E93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716F7194"/>
    <w:multiLevelType w:val="hybridMultilevel"/>
    <w:tmpl w:val="14ECED60"/>
    <w:lvl w:ilvl="0" w:tplc="E7180B5A">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1B905FD"/>
    <w:multiLevelType w:val="hybridMultilevel"/>
    <w:tmpl w:val="B836767A"/>
    <w:lvl w:ilvl="0" w:tplc="65E0DFA2">
      <w:start w:val="1"/>
      <w:numFmt w:val="bullet"/>
      <w:lvlText w:val=""/>
      <w:lvlJc w:val="left"/>
      <w:pPr>
        <w:ind w:left="360" w:firstLine="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34032A3"/>
    <w:multiLevelType w:val="hybridMultilevel"/>
    <w:tmpl w:val="AB98711C"/>
    <w:lvl w:ilvl="0" w:tplc="C87CD9A2">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3CF1120"/>
    <w:multiLevelType w:val="hybridMultilevel"/>
    <w:tmpl w:val="5F141D40"/>
    <w:lvl w:ilvl="0" w:tplc="E11A56C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4EF4E18"/>
    <w:multiLevelType w:val="hybridMultilevel"/>
    <w:tmpl w:val="69A429F8"/>
    <w:lvl w:ilvl="0" w:tplc="269459C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68E6BD7"/>
    <w:multiLevelType w:val="hybridMultilevel"/>
    <w:tmpl w:val="F080DD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76E73D7C"/>
    <w:multiLevelType w:val="hybridMultilevel"/>
    <w:tmpl w:val="DD884FB8"/>
    <w:lvl w:ilvl="0" w:tplc="56E0630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78E52DD"/>
    <w:multiLevelType w:val="hybridMultilevel"/>
    <w:tmpl w:val="4246EF84"/>
    <w:lvl w:ilvl="0" w:tplc="0409000B">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sz w:val="22"/>
        <w:szCs w:val="22"/>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7A306305"/>
    <w:multiLevelType w:val="hybridMultilevel"/>
    <w:tmpl w:val="238AAE7C"/>
    <w:lvl w:ilvl="0" w:tplc="D63A094E">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7B8C7659"/>
    <w:multiLevelType w:val="hybridMultilevel"/>
    <w:tmpl w:val="400EBC6A"/>
    <w:lvl w:ilvl="0" w:tplc="FFFFFFFF">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BC46F78"/>
    <w:multiLevelType w:val="hybridMultilevel"/>
    <w:tmpl w:val="B6E608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C1A3F05"/>
    <w:multiLevelType w:val="hybridMultilevel"/>
    <w:tmpl w:val="E6829C32"/>
    <w:lvl w:ilvl="0" w:tplc="C87CD9A2">
      <w:start w:val="1"/>
      <w:numFmt w:val="bullet"/>
      <w:lvlText w:val=""/>
      <w:lvlJc w:val="left"/>
      <w:pPr>
        <w:ind w:left="780" w:hanging="360"/>
      </w:pPr>
      <w:rPr>
        <w:rFonts w:ascii="Symbol" w:hAnsi="Symbol" w:hint="default"/>
        <w:sz w:val="24"/>
      </w:rPr>
    </w:lvl>
    <w:lvl w:ilvl="1" w:tplc="0409000B">
      <w:start w:val="1"/>
      <w:numFmt w:val="bullet"/>
      <w:lvlText w:val=""/>
      <w:lvlJc w:val="left"/>
      <w:pPr>
        <w:ind w:left="1500" w:hanging="360"/>
      </w:pPr>
      <w:rPr>
        <w:rFonts w:ascii="Wingdings" w:hAnsi="Wingdings"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8" w15:restartNumberingAfterBreak="0">
    <w:nsid w:val="7C4E1202"/>
    <w:multiLevelType w:val="hybridMultilevel"/>
    <w:tmpl w:val="2994679E"/>
    <w:lvl w:ilvl="0" w:tplc="C87CD9A2">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CC02693"/>
    <w:multiLevelType w:val="hybridMultilevel"/>
    <w:tmpl w:val="063CA90A"/>
    <w:lvl w:ilvl="0" w:tplc="71D6A7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7F4258DD"/>
    <w:multiLevelType w:val="hybridMultilevel"/>
    <w:tmpl w:val="9D86A1CC"/>
    <w:lvl w:ilvl="0" w:tplc="56E0630A">
      <w:start w:val="1"/>
      <w:numFmt w:val="decimal"/>
      <w:lvlText w:val="(%1)"/>
      <w:lvlJc w:val="left"/>
      <w:pPr>
        <w:ind w:left="1503" w:hanging="72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num w:numId="1">
    <w:abstractNumId w:val="48"/>
  </w:num>
  <w:num w:numId="2">
    <w:abstractNumId w:val="60"/>
  </w:num>
  <w:num w:numId="3">
    <w:abstractNumId w:val="39"/>
  </w:num>
  <w:num w:numId="4">
    <w:abstractNumId w:val="55"/>
  </w:num>
  <w:num w:numId="5">
    <w:abstractNumId w:val="16"/>
  </w:num>
  <w:num w:numId="6">
    <w:abstractNumId w:val="85"/>
  </w:num>
  <w:num w:numId="7">
    <w:abstractNumId w:val="43"/>
  </w:num>
  <w:num w:numId="8">
    <w:abstractNumId w:val="68"/>
  </w:num>
  <w:num w:numId="9">
    <w:abstractNumId w:val="58"/>
  </w:num>
  <w:num w:numId="10">
    <w:abstractNumId w:val="75"/>
  </w:num>
  <w:num w:numId="11">
    <w:abstractNumId w:val="20"/>
  </w:num>
  <w:num w:numId="12">
    <w:abstractNumId w:val="22"/>
  </w:num>
  <w:num w:numId="13">
    <w:abstractNumId w:val="24"/>
  </w:num>
  <w:num w:numId="14">
    <w:abstractNumId w:val="87"/>
  </w:num>
  <w:num w:numId="15">
    <w:abstractNumId w:val="42"/>
  </w:num>
  <w:num w:numId="16">
    <w:abstractNumId w:val="37"/>
  </w:num>
  <w:num w:numId="17">
    <w:abstractNumId w:val="13"/>
  </w:num>
  <w:num w:numId="18">
    <w:abstractNumId w:val="26"/>
  </w:num>
  <w:num w:numId="19">
    <w:abstractNumId w:val="81"/>
  </w:num>
  <w:num w:numId="20">
    <w:abstractNumId w:val="63"/>
  </w:num>
  <w:num w:numId="21">
    <w:abstractNumId w:val="27"/>
  </w:num>
  <w:num w:numId="22">
    <w:abstractNumId w:val="47"/>
  </w:num>
  <w:num w:numId="23">
    <w:abstractNumId w:val="88"/>
  </w:num>
  <w:num w:numId="24">
    <w:abstractNumId w:val="5"/>
  </w:num>
  <w:num w:numId="25">
    <w:abstractNumId w:val="38"/>
  </w:num>
  <w:num w:numId="26">
    <w:abstractNumId w:val="18"/>
  </w:num>
  <w:num w:numId="27">
    <w:abstractNumId w:val="9"/>
  </w:num>
  <w:num w:numId="28">
    <w:abstractNumId w:val="69"/>
  </w:num>
  <w:num w:numId="29">
    <w:abstractNumId w:val="33"/>
  </w:num>
  <w:num w:numId="30">
    <w:abstractNumId w:val="3"/>
  </w:num>
  <w:num w:numId="31">
    <w:abstractNumId w:val="31"/>
  </w:num>
  <w:num w:numId="32">
    <w:abstractNumId w:val="57"/>
  </w:num>
  <w:num w:numId="33">
    <w:abstractNumId w:val="35"/>
  </w:num>
  <w:num w:numId="34">
    <w:abstractNumId w:val="82"/>
  </w:num>
  <w:num w:numId="35">
    <w:abstractNumId w:val="36"/>
  </w:num>
  <w:num w:numId="36">
    <w:abstractNumId w:val="90"/>
  </w:num>
  <w:num w:numId="37">
    <w:abstractNumId w:val="0"/>
  </w:num>
  <w:num w:numId="38">
    <w:abstractNumId w:val="65"/>
  </w:num>
  <w:num w:numId="39">
    <w:abstractNumId w:val="77"/>
  </w:num>
  <w:num w:numId="40">
    <w:abstractNumId w:val="53"/>
  </w:num>
  <w:num w:numId="41">
    <w:abstractNumId w:val="45"/>
  </w:num>
  <w:num w:numId="42">
    <w:abstractNumId w:val="89"/>
  </w:num>
  <w:num w:numId="43">
    <w:abstractNumId w:val="1"/>
  </w:num>
  <w:num w:numId="44">
    <w:abstractNumId w:val="4"/>
  </w:num>
  <w:num w:numId="45">
    <w:abstractNumId w:val="84"/>
  </w:num>
  <w:num w:numId="46">
    <w:abstractNumId w:val="61"/>
  </w:num>
  <w:num w:numId="47">
    <w:abstractNumId w:val="28"/>
  </w:num>
  <w:num w:numId="48">
    <w:abstractNumId w:val="64"/>
  </w:num>
  <w:num w:numId="49">
    <w:abstractNumId w:val="73"/>
  </w:num>
  <w:num w:numId="50">
    <w:abstractNumId w:val="62"/>
  </w:num>
  <w:num w:numId="51">
    <w:abstractNumId w:val="49"/>
  </w:num>
  <w:num w:numId="52">
    <w:abstractNumId w:val="51"/>
  </w:num>
  <w:num w:numId="53">
    <w:abstractNumId w:val="12"/>
  </w:num>
  <w:num w:numId="54">
    <w:abstractNumId w:val="8"/>
  </w:num>
  <w:num w:numId="55">
    <w:abstractNumId w:val="11"/>
  </w:num>
  <w:num w:numId="56">
    <w:abstractNumId w:val="44"/>
  </w:num>
  <w:num w:numId="57">
    <w:abstractNumId w:val="52"/>
  </w:num>
  <w:num w:numId="58">
    <w:abstractNumId w:val="41"/>
  </w:num>
  <w:num w:numId="59">
    <w:abstractNumId w:val="76"/>
  </w:num>
  <w:num w:numId="60">
    <w:abstractNumId w:val="23"/>
  </w:num>
  <w:num w:numId="61">
    <w:abstractNumId w:val="79"/>
  </w:num>
  <w:num w:numId="62">
    <w:abstractNumId w:val="6"/>
  </w:num>
  <w:num w:numId="63">
    <w:abstractNumId w:val="78"/>
  </w:num>
  <w:num w:numId="64">
    <w:abstractNumId w:val="56"/>
  </w:num>
  <w:num w:numId="65">
    <w:abstractNumId w:val="2"/>
  </w:num>
  <w:num w:numId="66">
    <w:abstractNumId w:val="86"/>
  </w:num>
  <w:num w:numId="67">
    <w:abstractNumId w:val="46"/>
  </w:num>
  <w:num w:numId="68">
    <w:abstractNumId w:val="59"/>
  </w:num>
  <w:num w:numId="69">
    <w:abstractNumId w:val="72"/>
  </w:num>
  <w:num w:numId="70">
    <w:abstractNumId w:val="34"/>
  </w:num>
  <w:num w:numId="71">
    <w:abstractNumId w:val="66"/>
  </w:num>
  <w:num w:numId="72">
    <w:abstractNumId w:val="71"/>
  </w:num>
  <w:num w:numId="73">
    <w:abstractNumId w:val="15"/>
  </w:num>
  <w:num w:numId="74">
    <w:abstractNumId w:val="21"/>
  </w:num>
  <w:num w:numId="75">
    <w:abstractNumId w:val="80"/>
  </w:num>
  <w:num w:numId="76">
    <w:abstractNumId w:val="26"/>
  </w:num>
  <w:num w:numId="77">
    <w:abstractNumId w:val="30"/>
  </w:num>
  <w:num w:numId="78">
    <w:abstractNumId w:val="54"/>
  </w:num>
  <w:num w:numId="79">
    <w:abstractNumId w:val="29"/>
  </w:num>
  <w:num w:numId="80">
    <w:abstractNumId w:val="74"/>
  </w:num>
  <w:num w:numId="81">
    <w:abstractNumId w:val="40"/>
  </w:num>
  <w:num w:numId="82">
    <w:abstractNumId w:val="32"/>
  </w:num>
  <w:num w:numId="83">
    <w:abstractNumId w:val="10"/>
  </w:num>
  <w:num w:numId="84">
    <w:abstractNumId w:val="25"/>
  </w:num>
  <w:num w:numId="85">
    <w:abstractNumId w:val="14"/>
  </w:num>
  <w:num w:numId="86">
    <w:abstractNumId w:val="67"/>
  </w:num>
  <w:num w:numId="8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0"/>
  </w:num>
  <w:num w:numId="110">
    <w:abstractNumId w:val="19"/>
  </w:num>
  <w:num w:numId="111">
    <w:abstractNumId w:val="50"/>
  </w:num>
  <w:num w:numId="112">
    <w:abstractNumId w:val="17"/>
  </w:num>
  <w:num w:numId="113">
    <w:abstractNumId w:val="7"/>
  </w:num>
  <w:num w:numId="114">
    <w:abstractNumId w:val="83"/>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removePersonalInformation/>
  <w:removeDateAndTime/>
  <w:embedSystemFonts/>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680"/>
    <w:rsid w:val="0000086A"/>
    <w:rsid w:val="0000252E"/>
    <w:rsid w:val="000042A0"/>
    <w:rsid w:val="000068C8"/>
    <w:rsid w:val="000078A0"/>
    <w:rsid w:val="000131CD"/>
    <w:rsid w:val="000133A6"/>
    <w:rsid w:val="00013A56"/>
    <w:rsid w:val="000141D0"/>
    <w:rsid w:val="000144CB"/>
    <w:rsid w:val="00014A8D"/>
    <w:rsid w:val="00015C3F"/>
    <w:rsid w:val="0001653D"/>
    <w:rsid w:val="00020728"/>
    <w:rsid w:val="00021A5A"/>
    <w:rsid w:val="00022830"/>
    <w:rsid w:val="00022ACC"/>
    <w:rsid w:val="000236AD"/>
    <w:rsid w:val="00024485"/>
    <w:rsid w:val="00025185"/>
    <w:rsid w:val="00025313"/>
    <w:rsid w:val="0002556B"/>
    <w:rsid w:val="00025A09"/>
    <w:rsid w:val="00026B6F"/>
    <w:rsid w:val="00027D13"/>
    <w:rsid w:val="00030AFE"/>
    <w:rsid w:val="000330B6"/>
    <w:rsid w:val="0003569D"/>
    <w:rsid w:val="00036535"/>
    <w:rsid w:val="000375D8"/>
    <w:rsid w:val="00041C74"/>
    <w:rsid w:val="000427DF"/>
    <w:rsid w:val="00042D2B"/>
    <w:rsid w:val="00042E36"/>
    <w:rsid w:val="00043208"/>
    <w:rsid w:val="00043F26"/>
    <w:rsid w:val="0004423A"/>
    <w:rsid w:val="00045122"/>
    <w:rsid w:val="00045347"/>
    <w:rsid w:val="000453E4"/>
    <w:rsid w:val="000453F5"/>
    <w:rsid w:val="00045418"/>
    <w:rsid w:val="00045A13"/>
    <w:rsid w:val="00045C1C"/>
    <w:rsid w:val="0004657E"/>
    <w:rsid w:val="00047BA3"/>
    <w:rsid w:val="00047F53"/>
    <w:rsid w:val="0005004C"/>
    <w:rsid w:val="00050A3E"/>
    <w:rsid w:val="0005123A"/>
    <w:rsid w:val="00051D6F"/>
    <w:rsid w:val="00053E52"/>
    <w:rsid w:val="000560A0"/>
    <w:rsid w:val="000562E1"/>
    <w:rsid w:val="00056DD8"/>
    <w:rsid w:val="00057DFD"/>
    <w:rsid w:val="00060ADE"/>
    <w:rsid w:val="00061736"/>
    <w:rsid w:val="00061CD4"/>
    <w:rsid w:val="00062C02"/>
    <w:rsid w:val="00063C07"/>
    <w:rsid w:val="00063C8A"/>
    <w:rsid w:val="00063E76"/>
    <w:rsid w:val="0006449A"/>
    <w:rsid w:val="00067264"/>
    <w:rsid w:val="000676B9"/>
    <w:rsid w:val="00070ACD"/>
    <w:rsid w:val="00071FC6"/>
    <w:rsid w:val="0007284E"/>
    <w:rsid w:val="00073EDA"/>
    <w:rsid w:val="00074951"/>
    <w:rsid w:val="000756F9"/>
    <w:rsid w:val="00075703"/>
    <w:rsid w:val="00077586"/>
    <w:rsid w:val="000809D4"/>
    <w:rsid w:val="000836E8"/>
    <w:rsid w:val="000851C3"/>
    <w:rsid w:val="00085B33"/>
    <w:rsid w:val="00086558"/>
    <w:rsid w:val="00086E30"/>
    <w:rsid w:val="00087151"/>
    <w:rsid w:val="0008747A"/>
    <w:rsid w:val="000878C7"/>
    <w:rsid w:val="00087B6C"/>
    <w:rsid w:val="00087BBF"/>
    <w:rsid w:val="00087CB1"/>
    <w:rsid w:val="000900C3"/>
    <w:rsid w:val="0009044A"/>
    <w:rsid w:val="00090524"/>
    <w:rsid w:val="00092B36"/>
    <w:rsid w:val="00093195"/>
    <w:rsid w:val="000960C9"/>
    <w:rsid w:val="00096405"/>
    <w:rsid w:val="000975BE"/>
    <w:rsid w:val="000A12B9"/>
    <w:rsid w:val="000A135A"/>
    <w:rsid w:val="000A1B03"/>
    <w:rsid w:val="000A2737"/>
    <w:rsid w:val="000A2F1A"/>
    <w:rsid w:val="000A45A0"/>
    <w:rsid w:val="000A581A"/>
    <w:rsid w:val="000B005B"/>
    <w:rsid w:val="000B2369"/>
    <w:rsid w:val="000B24A9"/>
    <w:rsid w:val="000B5047"/>
    <w:rsid w:val="000B5253"/>
    <w:rsid w:val="000B5840"/>
    <w:rsid w:val="000B5A93"/>
    <w:rsid w:val="000B6F57"/>
    <w:rsid w:val="000B7486"/>
    <w:rsid w:val="000B7BA4"/>
    <w:rsid w:val="000B7CBB"/>
    <w:rsid w:val="000C14C2"/>
    <w:rsid w:val="000C323F"/>
    <w:rsid w:val="000C3636"/>
    <w:rsid w:val="000C43D4"/>
    <w:rsid w:val="000C47A9"/>
    <w:rsid w:val="000C6081"/>
    <w:rsid w:val="000C78EE"/>
    <w:rsid w:val="000C7C84"/>
    <w:rsid w:val="000D0EFD"/>
    <w:rsid w:val="000D10E4"/>
    <w:rsid w:val="000D185B"/>
    <w:rsid w:val="000D1937"/>
    <w:rsid w:val="000D32BF"/>
    <w:rsid w:val="000D3B0F"/>
    <w:rsid w:val="000D5708"/>
    <w:rsid w:val="000D6762"/>
    <w:rsid w:val="000D6AF3"/>
    <w:rsid w:val="000D7A89"/>
    <w:rsid w:val="000E1559"/>
    <w:rsid w:val="000E1795"/>
    <w:rsid w:val="000E1BCC"/>
    <w:rsid w:val="000E259B"/>
    <w:rsid w:val="000E26EB"/>
    <w:rsid w:val="000E28E6"/>
    <w:rsid w:val="000E34B0"/>
    <w:rsid w:val="000E3C92"/>
    <w:rsid w:val="000E3F03"/>
    <w:rsid w:val="000E4194"/>
    <w:rsid w:val="000E4766"/>
    <w:rsid w:val="000E5185"/>
    <w:rsid w:val="000E7602"/>
    <w:rsid w:val="000F0169"/>
    <w:rsid w:val="000F166A"/>
    <w:rsid w:val="000F30E1"/>
    <w:rsid w:val="000F3543"/>
    <w:rsid w:val="000F3FCA"/>
    <w:rsid w:val="000F4377"/>
    <w:rsid w:val="000F45A6"/>
    <w:rsid w:val="000F4A94"/>
    <w:rsid w:val="000F4C8D"/>
    <w:rsid w:val="000F5066"/>
    <w:rsid w:val="000F573E"/>
    <w:rsid w:val="000F6D25"/>
    <w:rsid w:val="000F7425"/>
    <w:rsid w:val="000F77D6"/>
    <w:rsid w:val="0010022F"/>
    <w:rsid w:val="001034D2"/>
    <w:rsid w:val="0010350E"/>
    <w:rsid w:val="001035C2"/>
    <w:rsid w:val="00103825"/>
    <w:rsid w:val="00103C45"/>
    <w:rsid w:val="0010427B"/>
    <w:rsid w:val="00104688"/>
    <w:rsid w:val="00105572"/>
    <w:rsid w:val="00105794"/>
    <w:rsid w:val="00105B07"/>
    <w:rsid w:val="00105CD3"/>
    <w:rsid w:val="00105EEA"/>
    <w:rsid w:val="00106D94"/>
    <w:rsid w:val="00107958"/>
    <w:rsid w:val="001104FC"/>
    <w:rsid w:val="00112853"/>
    <w:rsid w:val="00113A16"/>
    <w:rsid w:val="00114326"/>
    <w:rsid w:val="00114BA6"/>
    <w:rsid w:val="00114EDC"/>
    <w:rsid w:val="00115365"/>
    <w:rsid w:val="00116209"/>
    <w:rsid w:val="00116241"/>
    <w:rsid w:val="00116520"/>
    <w:rsid w:val="001166DA"/>
    <w:rsid w:val="001172B1"/>
    <w:rsid w:val="0011737F"/>
    <w:rsid w:val="0011792A"/>
    <w:rsid w:val="001205AE"/>
    <w:rsid w:val="001209EE"/>
    <w:rsid w:val="00121672"/>
    <w:rsid w:val="00123E9C"/>
    <w:rsid w:val="00124006"/>
    <w:rsid w:val="0012436D"/>
    <w:rsid w:val="00124E08"/>
    <w:rsid w:val="00125870"/>
    <w:rsid w:val="00130579"/>
    <w:rsid w:val="00131321"/>
    <w:rsid w:val="00132D12"/>
    <w:rsid w:val="001341A8"/>
    <w:rsid w:val="0013431D"/>
    <w:rsid w:val="00136C16"/>
    <w:rsid w:val="00141965"/>
    <w:rsid w:val="001419A4"/>
    <w:rsid w:val="00142D03"/>
    <w:rsid w:val="001431DC"/>
    <w:rsid w:val="00143BD0"/>
    <w:rsid w:val="00143C1B"/>
    <w:rsid w:val="0014432E"/>
    <w:rsid w:val="001443C4"/>
    <w:rsid w:val="001470C4"/>
    <w:rsid w:val="001472FD"/>
    <w:rsid w:val="0014795C"/>
    <w:rsid w:val="0015057D"/>
    <w:rsid w:val="00150A28"/>
    <w:rsid w:val="001512AE"/>
    <w:rsid w:val="00152CC3"/>
    <w:rsid w:val="00152D70"/>
    <w:rsid w:val="00152FA9"/>
    <w:rsid w:val="001545E8"/>
    <w:rsid w:val="00154886"/>
    <w:rsid w:val="00154D32"/>
    <w:rsid w:val="00157C14"/>
    <w:rsid w:val="0016126B"/>
    <w:rsid w:val="00161A40"/>
    <w:rsid w:val="0016235C"/>
    <w:rsid w:val="001628A7"/>
    <w:rsid w:val="00162FFE"/>
    <w:rsid w:val="001637B5"/>
    <w:rsid w:val="00164955"/>
    <w:rsid w:val="001651C3"/>
    <w:rsid w:val="00165443"/>
    <w:rsid w:val="0016585E"/>
    <w:rsid w:val="00165EA2"/>
    <w:rsid w:val="00170449"/>
    <w:rsid w:val="001707A7"/>
    <w:rsid w:val="00170A03"/>
    <w:rsid w:val="001713FC"/>
    <w:rsid w:val="0017300C"/>
    <w:rsid w:val="0017307D"/>
    <w:rsid w:val="00174A62"/>
    <w:rsid w:val="00174DA1"/>
    <w:rsid w:val="001771F5"/>
    <w:rsid w:val="00181337"/>
    <w:rsid w:val="00181CC2"/>
    <w:rsid w:val="00182659"/>
    <w:rsid w:val="0018339C"/>
    <w:rsid w:val="0018417C"/>
    <w:rsid w:val="00184698"/>
    <w:rsid w:val="00184D6D"/>
    <w:rsid w:val="001853F5"/>
    <w:rsid w:val="00185E3D"/>
    <w:rsid w:val="0018688A"/>
    <w:rsid w:val="001869A2"/>
    <w:rsid w:val="00186A09"/>
    <w:rsid w:val="00187633"/>
    <w:rsid w:val="001876F8"/>
    <w:rsid w:val="00187E5D"/>
    <w:rsid w:val="00192DE3"/>
    <w:rsid w:val="00192E34"/>
    <w:rsid w:val="00192F24"/>
    <w:rsid w:val="001949CA"/>
    <w:rsid w:val="00194B60"/>
    <w:rsid w:val="00195B49"/>
    <w:rsid w:val="00196511"/>
    <w:rsid w:val="00196577"/>
    <w:rsid w:val="0019773D"/>
    <w:rsid w:val="00197DA0"/>
    <w:rsid w:val="001A0561"/>
    <w:rsid w:val="001A1376"/>
    <w:rsid w:val="001A13C5"/>
    <w:rsid w:val="001A2895"/>
    <w:rsid w:val="001A4851"/>
    <w:rsid w:val="001A62C1"/>
    <w:rsid w:val="001A725C"/>
    <w:rsid w:val="001A758E"/>
    <w:rsid w:val="001B090F"/>
    <w:rsid w:val="001B0BAD"/>
    <w:rsid w:val="001B241D"/>
    <w:rsid w:val="001B2BAE"/>
    <w:rsid w:val="001B32C3"/>
    <w:rsid w:val="001B471D"/>
    <w:rsid w:val="001B4FBF"/>
    <w:rsid w:val="001B6277"/>
    <w:rsid w:val="001B6954"/>
    <w:rsid w:val="001B6C90"/>
    <w:rsid w:val="001C1CF1"/>
    <w:rsid w:val="001C20C7"/>
    <w:rsid w:val="001C23B8"/>
    <w:rsid w:val="001C2E02"/>
    <w:rsid w:val="001C5ECC"/>
    <w:rsid w:val="001C6193"/>
    <w:rsid w:val="001C6447"/>
    <w:rsid w:val="001C6981"/>
    <w:rsid w:val="001D0E51"/>
    <w:rsid w:val="001D1AD0"/>
    <w:rsid w:val="001D2A40"/>
    <w:rsid w:val="001D2B3B"/>
    <w:rsid w:val="001D4472"/>
    <w:rsid w:val="001D4E41"/>
    <w:rsid w:val="001D55AE"/>
    <w:rsid w:val="001D5B49"/>
    <w:rsid w:val="001E1B39"/>
    <w:rsid w:val="001E3514"/>
    <w:rsid w:val="001E6108"/>
    <w:rsid w:val="001E61FD"/>
    <w:rsid w:val="001E67E1"/>
    <w:rsid w:val="001E6F68"/>
    <w:rsid w:val="001F1400"/>
    <w:rsid w:val="001F14FB"/>
    <w:rsid w:val="001F1686"/>
    <w:rsid w:val="001F1BAE"/>
    <w:rsid w:val="001F1F51"/>
    <w:rsid w:val="001F28C4"/>
    <w:rsid w:val="001F2A0B"/>
    <w:rsid w:val="001F2FE8"/>
    <w:rsid w:val="001F3711"/>
    <w:rsid w:val="001F3A43"/>
    <w:rsid w:val="001F3A9D"/>
    <w:rsid w:val="001F3FDF"/>
    <w:rsid w:val="001F43C8"/>
    <w:rsid w:val="001F4498"/>
    <w:rsid w:val="001F4A7B"/>
    <w:rsid w:val="001F4D3F"/>
    <w:rsid w:val="001F4F00"/>
    <w:rsid w:val="001F592F"/>
    <w:rsid w:val="001F59D7"/>
    <w:rsid w:val="001F5CEE"/>
    <w:rsid w:val="001F69E8"/>
    <w:rsid w:val="001F7BBA"/>
    <w:rsid w:val="0020091B"/>
    <w:rsid w:val="00203D2C"/>
    <w:rsid w:val="00205090"/>
    <w:rsid w:val="00205F7B"/>
    <w:rsid w:val="00206FF5"/>
    <w:rsid w:val="00207147"/>
    <w:rsid w:val="0021111A"/>
    <w:rsid w:val="00211225"/>
    <w:rsid w:val="00212074"/>
    <w:rsid w:val="0021366D"/>
    <w:rsid w:val="00214F89"/>
    <w:rsid w:val="002155D5"/>
    <w:rsid w:val="00215D1C"/>
    <w:rsid w:val="0021672C"/>
    <w:rsid w:val="00216E38"/>
    <w:rsid w:val="00216FC3"/>
    <w:rsid w:val="002174DB"/>
    <w:rsid w:val="0022046A"/>
    <w:rsid w:val="00220611"/>
    <w:rsid w:val="00222EAE"/>
    <w:rsid w:val="002230EA"/>
    <w:rsid w:val="00223410"/>
    <w:rsid w:val="002235CC"/>
    <w:rsid w:val="00223BE7"/>
    <w:rsid w:val="002240B4"/>
    <w:rsid w:val="00224F55"/>
    <w:rsid w:val="0022517A"/>
    <w:rsid w:val="00225F85"/>
    <w:rsid w:val="0022616D"/>
    <w:rsid w:val="0022624D"/>
    <w:rsid w:val="00226A27"/>
    <w:rsid w:val="00226C58"/>
    <w:rsid w:val="00227B99"/>
    <w:rsid w:val="002307B3"/>
    <w:rsid w:val="00230C08"/>
    <w:rsid w:val="002321BB"/>
    <w:rsid w:val="00235AEB"/>
    <w:rsid w:val="00237DF3"/>
    <w:rsid w:val="00237F8C"/>
    <w:rsid w:val="00240E8E"/>
    <w:rsid w:val="002413EE"/>
    <w:rsid w:val="00241B43"/>
    <w:rsid w:val="00242820"/>
    <w:rsid w:val="00242AF0"/>
    <w:rsid w:val="002444D7"/>
    <w:rsid w:val="00244FAA"/>
    <w:rsid w:val="00245298"/>
    <w:rsid w:val="002455B8"/>
    <w:rsid w:val="002473A2"/>
    <w:rsid w:val="002474C7"/>
    <w:rsid w:val="00247F30"/>
    <w:rsid w:val="00250636"/>
    <w:rsid w:val="00251228"/>
    <w:rsid w:val="0025231C"/>
    <w:rsid w:val="002531CD"/>
    <w:rsid w:val="002537A9"/>
    <w:rsid w:val="002541D2"/>
    <w:rsid w:val="00260AAE"/>
    <w:rsid w:val="00262561"/>
    <w:rsid w:val="00263029"/>
    <w:rsid w:val="00263FF7"/>
    <w:rsid w:val="00265221"/>
    <w:rsid w:val="002672F0"/>
    <w:rsid w:val="00270035"/>
    <w:rsid w:val="00270166"/>
    <w:rsid w:val="0027029A"/>
    <w:rsid w:val="00270435"/>
    <w:rsid w:val="002729F7"/>
    <w:rsid w:val="0027388A"/>
    <w:rsid w:val="00273E42"/>
    <w:rsid w:val="00274D95"/>
    <w:rsid w:val="002764B4"/>
    <w:rsid w:val="002764C7"/>
    <w:rsid w:val="00277015"/>
    <w:rsid w:val="002778DC"/>
    <w:rsid w:val="00281358"/>
    <w:rsid w:val="00281A7F"/>
    <w:rsid w:val="002843AC"/>
    <w:rsid w:val="00284868"/>
    <w:rsid w:val="002858B1"/>
    <w:rsid w:val="002871B1"/>
    <w:rsid w:val="002873D0"/>
    <w:rsid w:val="00291104"/>
    <w:rsid w:val="00293F1A"/>
    <w:rsid w:val="0029404A"/>
    <w:rsid w:val="002947D1"/>
    <w:rsid w:val="00294D0C"/>
    <w:rsid w:val="0029506B"/>
    <w:rsid w:val="00295242"/>
    <w:rsid w:val="00295697"/>
    <w:rsid w:val="002962B3"/>
    <w:rsid w:val="002962E1"/>
    <w:rsid w:val="002971B2"/>
    <w:rsid w:val="0029759A"/>
    <w:rsid w:val="00297AE2"/>
    <w:rsid w:val="00297D26"/>
    <w:rsid w:val="00297EF8"/>
    <w:rsid w:val="002A0746"/>
    <w:rsid w:val="002A085B"/>
    <w:rsid w:val="002A0C28"/>
    <w:rsid w:val="002A0E98"/>
    <w:rsid w:val="002A2188"/>
    <w:rsid w:val="002A3A60"/>
    <w:rsid w:val="002A5478"/>
    <w:rsid w:val="002A6070"/>
    <w:rsid w:val="002A61CE"/>
    <w:rsid w:val="002A738A"/>
    <w:rsid w:val="002A7E90"/>
    <w:rsid w:val="002B0FD3"/>
    <w:rsid w:val="002B1A22"/>
    <w:rsid w:val="002B28FF"/>
    <w:rsid w:val="002B2E11"/>
    <w:rsid w:val="002B2E84"/>
    <w:rsid w:val="002B4BB6"/>
    <w:rsid w:val="002B6CC7"/>
    <w:rsid w:val="002B750E"/>
    <w:rsid w:val="002B7BD0"/>
    <w:rsid w:val="002C1C61"/>
    <w:rsid w:val="002C2060"/>
    <w:rsid w:val="002C2DF4"/>
    <w:rsid w:val="002C3225"/>
    <w:rsid w:val="002C39F9"/>
    <w:rsid w:val="002C3CD9"/>
    <w:rsid w:val="002C43F1"/>
    <w:rsid w:val="002C4FE1"/>
    <w:rsid w:val="002C5473"/>
    <w:rsid w:val="002C6AA0"/>
    <w:rsid w:val="002C6C65"/>
    <w:rsid w:val="002C721C"/>
    <w:rsid w:val="002C7C51"/>
    <w:rsid w:val="002D00AA"/>
    <w:rsid w:val="002D20BA"/>
    <w:rsid w:val="002D268E"/>
    <w:rsid w:val="002D2949"/>
    <w:rsid w:val="002D388C"/>
    <w:rsid w:val="002D413F"/>
    <w:rsid w:val="002D4590"/>
    <w:rsid w:val="002D48AC"/>
    <w:rsid w:val="002D4B03"/>
    <w:rsid w:val="002D6445"/>
    <w:rsid w:val="002D6B3A"/>
    <w:rsid w:val="002D74D8"/>
    <w:rsid w:val="002E0302"/>
    <w:rsid w:val="002E0709"/>
    <w:rsid w:val="002E1358"/>
    <w:rsid w:val="002E42B5"/>
    <w:rsid w:val="002E52CA"/>
    <w:rsid w:val="002E57BA"/>
    <w:rsid w:val="002E59B5"/>
    <w:rsid w:val="002E5DAF"/>
    <w:rsid w:val="002E67C2"/>
    <w:rsid w:val="002E6A65"/>
    <w:rsid w:val="002E7724"/>
    <w:rsid w:val="002E7992"/>
    <w:rsid w:val="002E7AA6"/>
    <w:rsid w:val="002F2327"/>
    <w:rsid w:val="002F2D12"/>
    <w:rsid w:val="002F32B1"/>
    <w:rsid w:val="002F48A4"/>
    <w:rsid w:val="002F4B4E"/>
    <w:rsid w:val="002F4CFA"/>
    <w:rsid w:val="002F5364"/>
    <w:rsid w:val="002F5D1B"/>
    <w:rsid w:val="002F639E"/>
    <w:rsid w:val="002F69F5"/>
    <w:rsid w:val="002F6B90"/>
    <w:rsid w:val="003013B8"/>
    <w:rsid w:val="00302867"/>
    <w:rsid w:val="0030343C"/>
    <w:rsid w:val="003035CC"/>
    <w:rsid w:val="00303669"/>
    <w:rsid w:val="00303BF6"/>
    <w:rsid w:val="00304944"/>
    <w:rsid w:val="00304B72"/>
    <w:rsid w:val="00305E14"/>
    <w:rsid w:val="0030606B"/>
    <w:rsid w:val="0030618D"/>
    <w:rsid w:val="0030761C"/>
    <w:rsid w:val="00307D5D"/>
    <w:rsid w:val="00307DA1"/>
    <w:rsid w:val="003100AD"/>
    <w:rsid w:val="00310EFE"/>
    <w:rsid w:val="00312141"/>
    <w:rsid w:val="00312A98"/>
    <w:rsid w:val="0031373A"/>
    <w:rsid w:val="00313788"/>
    <w:rsid w:val="003146F7"/>
    <w:rsid w:val="00316404"/>
    <w:rsid w:val="00316965"/>
    <w:rsid w:val="00317440"/>
    <w:rsid w:val="00320EF3"/>
    <w:rsid w:val="00321BCC"/>
    <w:rsid w:val="00321DC4"/>
    <w:rsid w:val="00322D23"/>
    <w:rsid w:val="00322EA1"/>
    <w:rsid w:val="003244C7"/>
    <w:rsid w:val="00324C97"/>
    <w:rsid w:val="00327921"/>
    <w:rsid w:val="00327A5A"/>
    <w:rsid w:val="0033066D"/>
    <w:rsid w:val="00332ED2"/>
    <w:rsid w:val="0033348E"/>
    <w:rsid w:val="00333F0A"/>
    <w:rsid w:val="00336775"/>
    <w:rsid w:val="00337AEE"/>
    <w:rsid w:val="00337D31"/>
    <w:rsid w:val="003403B4"/>
    <w:rsid w:val="003420BC"/>
    <w:rsid w:val="0034261C"/>
    <w:rsid w:val="00343E30"/>
    <w:rsid w:val="00345273"/>
    <w:rsid w:val="00346931"/>
    <w:rsid w:val="00347D21"/>
    <w:rsid w:val="00350E66"/>
    <w:rsid w:val="003518C3"/>
    <w:rsid w:val="0035289D"/>
    <w:rsid w:val="00354039"/>
    <w:rsid w:val="003553C1"/>
    <w:rsid w:val="00355B93"/>
    <w:rsid w:val="003564CC"/>
    <w:rsid w:val="0035681E"/>
    <w:rsid w:val="003571EF"/>
    <w:rsid w:val="0035754C"/>
    <w:rsid w:val="003607DD"/>
    <w:rsid w:val="00361007"/>
    <w:rsid w:val="003611E3"/>
    <w:rsid w:val="00362445"/>
    <w:rsid w:val="00362FB2"/>
    <w:rsid w:val="00364621"/>
    <w:rsid w:val="00364776"/>
    <w:rsid w:val="00365B34"/>
    <w:rsid w:val="00366D12"/>
    <w:rsid w:val="00367769"/>
    <w:rsid w:val="003677B7"/>
    <w:rsid w:val="00367C3F"/>
    <w:rsid w:val="00370367"/>
    <w:rsid w:val="00370C83"/>
    <w:rsid w:val="0037156B"/>
    <w:rsid w:val="0037271B"/>
    <w:rsid w:val="00372820"/>
    <w:rsid w:val="00372CE8"/>
    <w:rsid w:val="0037429A"/>
    <w:rsid w:val="00374566"/>
    <w:rsid w:val="003745CD"/>
    <w:rsid w:val="00374F49"/>
    <w:rsid w:val="003755B6"/>
    <w:rsid w:val="003765D9"/>
    <w:rsid w:val="0038033C"/>
    <w:rsid w:val="00381077"/>
    <w:rsid w:val="0038146D"/>
    <w:rsid w:val="003818C2"/>
    <w:rsid w:val="0038303D"/>
    <w:rsid w:val="00383C00"/>
    <w:rsid w:val="00384C88"/>
    <w:rsid w:val="00386049"/>
    <w:rsid w:val="003864AA"/>
    <w:rsid w:val="003866C1"/>
    <w:rsid w:val="00387817"/>
    <w:rsid w:val="00387E42"/>
    <w:rsid w:val="00391CC5"/>
    <w:rsid w:val="00391ED6"/>
    <w:rsid w:val="003922E9"/>
    <w:rsid w:val="00392AD2"/>
    <w:rsid w:val="0039361C"/>
    <w:rsid w:val="0039379F"/>
    <w:rsid w:val="00393DB7"/>
    <w:rsid w:val="003949FB"/>
    <w:rsid w:val="003950D4"/>
    <w:rsid w:val="003960AA"/>
    <w:rsid w:val="00396987"/>
    <w:rsid w:val="00397675"/>
    <w:rsid w:val="003A038E"/>
    <w:rsid w:val="003A1416"/>
    <w:rsid w:val="003A1E39"/>
    <w:rsid w:val="003A241E"/>
    <w:rsid w:val="003A2EFE"/>
    <w:rsid w:val="003A3EB9"/>
    <w:rsid w:val="003A41AF"/>
    <w:rsid w:val="003A6815"/>
    <w:rsid w:val="003A6DB9"/>
    <w:rsid w:val="003A77C0"/>
    <w:rsid w:val="003A7C12"/>
    <w:rsid w:val="003B1033"/>
    <w:rsid w:val="003B20D5"/>
    <w:rsid w:val="003B376D"/>
    <w:rsid w:val="003B5935"/>
    <w:rsid w:val="003B5EF4"/>
    <w:rsid w:val="003B5F12"/>
    <w:rsid w:val="003B7347"/>
    <w:rsid w:val="003B79C7"/>
    <w:rsid w:val="003C1300"/>
    <w:rsid w:val="003C2782"/>
    <w:rsid w:val="003C3AAA"/>
    <w:rsid w:val="003C3E48"/>
    <w:rsid w:val="003C4285"/>
    <w:rsid w:val="003C570C"/>
    <w:rsid w:val="003C62FD"/>
    <w:rsid w:val="003C7687"/>
    <w:rsid w:val="003C7CAE"/>
    <w:rsid w:val="003C7E95"/>
    <w:rsid w:val="003D0197"/>
    <w:rsid w:val="003D0D8A"/>
    <w:rsid w:val="003D1C8F"/>
    <w:rsid w:val="003D1CFE"/>
    <w:rsid w:val="003D1D4F"/>
    <w:rsid w:val="003D2491"/>
    <w:rsid w:val="003D2595"/>
    <w:rsid w:val="003D2857"/>
    <w:rsid w:val="003D3A27"/>
    <w:rsid w:val="003D3D9B"/>
    <w:rsid w:val="003D51F8"/>
    <w:rsid w:val="003D5488"/>
    <w:rsid w:val="003E0578"/>
    <w:rsid w:val="003E0745"/>
    <w:rsid w:val="003E193A"/>
    <w:rsid w:val="003E2632"/>
    <w:rsid w:val="003E4D19"/>
    <w:rsid w:val="003E587E"/>
    <w:rsid w:val="003E6F85"/>
    <w:rsid w:val="003E6F8D"/>
    <w:rsid w:val="003E715B"/>
    <w:rsid w:val="003E73F9"/>
    <w:rsid w:val="003F09E4"/>
    <w:rsid w:val="003F09EA"/>
    <w:rsid w:val="003F0C2A"/>
    <w:rsid w:val="003F1062"/>
    <w:rsid w:val="003F1BB4"/>
    <w:rsid w:val="003F375E"/>
    <w:rsid w:val="003F43BB"/>
    <w:rsid w:val="003F4D07"/>
    <w:rsid w:val="003F52B3"/>
    <w:rsid w:val="003F6433"/>
    <w:rsid w:val="003F75B3"/>
    <w:rsid w:val="003F7F41"/>
    <w:rsid w:val="00400112"/>
    <w:rsid w:val="0040046D"/>
    <w:rsid w:val="00400B64"/>
    <w:rsid w:val="0040635F"/>
    <w:rsid w:val="004079DC"/>
    <w:rsid w:val="004105BE"/>
    <w:rsid w:val="004117F5"/>
    <w:rsid w:val="00411AD5"/>
    <w:rsid w:val="00411AF3"/>
    <w:rsid w:val="00412346"/>
    <w:rsid w:val="00412D8F"/>
    <w:rsid w:val="00414888"/>
    <w:rsid w:val="00415231"/>
    <w:rsid w:val="00420629"/>
    <w:rsid w:val="00420B13"/>
    <w:rsid w:val="00420BC3"/>
    <w:rsid w:val="00421232"/>
    <w:rsid w:val="00421717"/>
    <w:rsid w:val="00421FEE"/>
    <w:rsid w:val="004228A7"/>
    <w:rsid w:val="004234C7"/>
    <w:rsid w:val="00423615"/>
    <w:rsid w:val="00424B83"/>
    <w:rsid w:val="004259E0"/>
    <w:rsid w:val="00427069"/>
    <w:rsid w:val="00427CF9"/>
    <w:rsid w:val="00427ED1"/>
    <w:rsid w:val="0043087B"/>
    <w:rsid w:val="00430BE5"/>
    <w:rsid w:val="00431AB1"/>
    <w:rsid w:val="00432909"/>
    <w:rsid w:val="00433711"/>
    <w:rsid w:val="00433D6A"/>
    <w:rsid w:val="004343CC"/>
    <w:rsid w:val="004343FA"/>
    <w:rsid w:val="004350C1"/>
    <w:rsid w:val="00436294"/>
    <w:rsid w:val="00436398"/>
    <w:rsid w:val="004369AA"/>
    <w:rsid w:val="004373D7"/>
    <w:rsid w:val="00440600"/>
    <w:rsid w:val="00440E19"/>
    <w:rsid w:val="00440E70"/>
    <w:rsid w:val="00441D97"/>
    <w:rsid w:val="0044203F"/>
    <w:rsid w:val="00442B34"/>
    <w:rsid w:val="00442CD3"/>
    <w:rsid w:val="00442FDA"/>
    <w:rsid w:val="00443A8A"/>
    <w:rsid w:val="00445A34"/>
    <w:rsid w:val="00445D6E"/>
    <w:rsid w:val="00445DC3"/>
    <w:rsid w:val="00446D04"/>
    <w:rsid w:val="00447214"/>
    <w:rsid w:val="00451CA9"/>
    <w:rsid w:val="00451F63"/>
    <w:rsid w:val="00452996"/>
    <w:rsid w:val="0045358C"/>
    <w:rsid w:val="00454CF2"/>
    <w:rsid w:val="00454E58"/>
    <w:rsid w:val="00455C77"/>
    <w:rsid w:val="00455DE2"/>
    <w:rsid w:val="00457754"/>
    <w:rsid w:val="004612AE"/>
    <w:rsid w:val="004620D9"/>
    <w:rsid w:val="00462A6C"/>
    <w:rsid w:val="0046337E"/>
    <w:rsid w:val="00464139"/>
    <w:rsid w:val="0046575B"/>
    <w:rsid w:val="00465CA4"/>
    <w:rsid w:val="00465D35"/>
    <w:rsid w:val="004678E8"/>
    <w:rsid w:val="00472A94"/>
    <w:rsid w:val="00475013"/>
    <w:rsid w:val="0047518D"/>
    <w:rsid w:val="004753D4"/>
    <w:rsid w:val="004765BF"/>
    <w:rsid w:val="0047739F"/>
    <w:rsid w:val="00477638"/>
    <w:rsid w:val="00477F90"/>
    <w:rsid w:val="00481045"/>
    <w:rsid w:val="004814A6"/>
    <w:rsid w:val="004817E0"/>
    <w:rsid w:val="00481978"/>
    <w:rsid w:val="00481C2B"/>
    <w:rsid w:val="00482D3B"/>
    <w:rsid w:val="00483730"/>
    <w:rsid w:val="00483EA6"/>
    <w:rsid w:val="0048424D"/>
    <w:rsid w:val="004851DF"/>
    <w:rsid w:val="004858CB"/>
    <w:rsid w:val="00485926"/>
    <w:rsid w:val="00485DB4"/>
    <w:rsid w:val="004861D2"/>
    <w:rsid w:val="00486E93"/>
    <w:rsid w:val="004875ED"/>
    <w:rsid w:val="00487736"/>
    <w:rsid w:val="00487956"/>
    <w:rsid w:val="00490686"/>
    <w:rsid w:val="00490B56"/>
    <w:rsid w:val="00490DC8"/>
    <w:rsid w:val="00492136"/>
    <w:rsid w:val="0049227F"/>
    <w:rsid w:val="00492533"/>
    <w:rsid w:val="004925AE"/>
    <w:rsid w:val="00492878"/>
    <w:rsid w:val="00492BB3"/>
    <w:rsid w:val="00494731"/>
    <w:rsid w:val="00494E7C"/>
    <w:rsid w:val="004951E2"/>
    <w:rsid w:val="00497129"/>
    <w:rsid w:val="004971A0"/>
    <w:rsid w:val="004974CE"/>
    <w:rsid w:val="004A0D96"/>
    <w:rsid w:val="004A1E51"/>
    <w:rsid w:val="004A2E89"/>
    <w:rsid w:val="004A4A2D"/>
    <w:rsid w:val="004A4CC6"/>
    <w:rsid w:val="004A50E6"/>
    <w:rsid w:val="004A587C"/>
    <w:rsid w:val="004A61DD"/>
    <w:rsid w:val="004A6D5F"/>
    <w:rsid w:val="004A6E12"/>
    <w:rsid w:val="004A6E6D"/>
    <w:rsid w:val="004A6E81"/>
    <w:rsid w:val="004B1B24"/>
    <w:rsid w:val="004B2016"/>
    <w:rsid w:val="004B3368"/>
    <w:rsid w:val="004B3EF1"/>
    <w:rsid w:val="004B4623"/>
    <w:rsid w:val="004B4A77"/>
    <w:rsid w:val="004B52D9"/>
    <w:rsid w:val="004B54C5"/>
    <w:rsid w:val="004B73C9"/>
    <w:rsid w:val="004C0AD4"/>
    <w:rsid w:val="004C1F40"/>
    <w:rsid w:val="004C2F6C"/>
    <w:rsid w:val="004C3039"/>
    <w:rsid w:val="004C3A0D"/>
    <w:rsid w:val="004C43E1"/>
    <w:rsid w:val="004C451E"/>
    <w:rsid w:val="004C4C68"/>
    <w:rsid w:val="004C52FA"/>
    <w:rsid w:val="004C5713"/>
    <w:rsid w:val="004C6F20"/>
    <w:rsid w:val="004D067F"/>
    <w:rsid w:val="004D477A"/>
    <w:rsid w:val="004D4846"/>
    <w:rsid w:val="004D4BCA"/>
    <w:rsid w:val="004D7BBE"/>
    <w:rsid w:val="004E144E"/>
    <w:rsid w:val="004E2852"/>
    <w:rsid w:val="004E2C14"/>
    <w:rsid w:val="004E33CE"/>
    <w:rsid w:val="004E358B"/>
    <w:rsid w:val="004E431E"/>
    <w:rsid w:val="004E446B"/>
    <w:rsid w:val="004E4A77"/>
    <w:rsid w:val="004E4AFE"/>
    <w:rsid w:val="004E5DFE"/>
    <w:rsid w:val="004E663E"/>
    <w:rsid w:val="004E6747"/>
    <w:rsid w:val="004E6B18"/>
    <w:rsid w:val="004E6D47"/>
    <w:rsid w:val="004F069B"/>
    <w:rsid w:val="004F093D"/>
    <w:rsid w:val="004F1091"/>
    <w:rsid w:val="004F1434"/>
    <w:rsid w:val="004F179D"/>
    <w:rsid w:val="004F1DC9"/>
    <w:rsid w:val="004F45ED"/>
    <w:rsid w:val="004F4807"/>
    <w:rsid w:val="004F52DD"/>
    <w:rsid w:val="004F652F"/>
    <w:rsid w:val="004F6E2D"/>
    <w:rsid w:val="004F78F1"/>
    <w:rsid w:val="004F7C76"/>
    <w:rsid w:val="004F7F18"/>
    <w:rsid w:val="00500295"/>
    <w:rsid w:val="00501896"/>
    <w:rsid w:val="00501897"/>
    <w:rsid w:val="005054E1"/>
    <w:rsid w:val="0050585D"/>
    <w:rsid w:val="00506C60"/>
    <w:rsid w:val="00507527"/>
    <w:rsid w:val="00507F09"/>
    <w:rsid w:val="00511B8B"/>
    <w:rsid w:val="00511EA0"/>
    <w:rsid w:val="00511EFE"/>
    <w:rsid w:val="00512332"/>
    <w:rsid w:val="005124A4"/>
    <w:rsid w:val="00513433"/>
    <w:rsid w:val="0051368A"/>
    <w:rsid w:val="00513E4A"/>
    <w:rsid w:val="00514380"/>
    <w:rsid w:val="0051757C"/>
    <w:rsid w:val="00520190"/>
    <w:rsid w:val="00520797"/>
    <w:rsid w:val="0052101E"/>
    <w:rsid w:val="00522602"/>
    <w:rsid w:val="00522C31"/>
    <w:rsid w:val="005244BE"/>
    <w:rsid w:val="005251E3"/>
    <w:rsid w:val="00525B4C"/>
    <w:rsid w:val="00525E4A"/>
    <w:rsid w:val="00526429"/>
    <w:rsid w:val="0052684B"/>
    <w:rsid w:val="005277A3"/>
    <w:rsid w:val="00527A91"/>
    <w:rsid w:val="00527EB6"/>
    <w:rsid w:val="005318E2"/>
    <w:rsid w:val="00532187"/>
    <w:rsid w:val="00533352"/>
    <w:rsid w:val="00533D04"/>
    <w:rsid w:val="005350E0"/>
    <w:rsid w:val="00536F23"/>
    <w:rsid w:val="0053782D"/>
    <w:rsid w:val="00540AFE"/>
    <w:rsid w:val="0054126D"/>
    <w:rsid w:val="0054142D"/>
    <w:rsid w:val="00542024"/>
    <w:rsid w:val="00542163"/>
    <w:rsid w:val="00542850"/>
    <w:rsid w:val="0054347B"/>
    <w:rsid w:val="00544AAF"/>
    <w:rsid w:val="00545052"/>
    <w:rsid w:val="005459E1"/>
    <w:rsid w:val="00545FC5"/>
    <w:rsid w:val="00546998"/>
    <w:rsid w:val="005470B4"/>
    <w:rsid w:val="0054778B"/>
    <w:rsid w:val="00551FCB"/>
    <w:rsid w:val="00553A7E"/>
    <w:rsid w:val="005550EA"/>
    <w:rsid w:val="005573E7"/>
    <w:rsid w:val="00557F2C"/>
    <w:rsid w:val="005603F0"/>
    <w:rsid w:val="0056202D"/>
    <w:rsid w:val="00562252"/>
    <w:rsid w:val="00563BCF"/>
    <w:rsid w:val="005640E8"/>
    <w:rsid w:val="00565A3C"/>
    <w:rsid w:val="00565AD0"/>
    <w:rsid w:val="00570112"/>
    <w:rsid w:val="0057114E"/>
    <w:rsid w:val="005719A2"/>
    <w:rsid w:val="00572E83"/>
    <w:rsid w:val="005738AB"/>
    <w:rsid w:val="00575000"/>
    <w:rsid w:val="0057712D"/>
    <w:rsid w:val="00581D3B"/>
    <w:rsid w:val="00582FCE"/>
    <w:rsid w:val="005866DF"/>
    <w:rsid w:val="00586AF9"/>
    <w:rsid w:val="00587D2D"/>
    <w:rsid w:val="00590C3E"/>
    <w:rsid w:val="00590FE1"/>
    <w:rsid w:val="00591ED1"/>
    <w:rsid w:val="00592980"/>
    <w:rsid w:val="00592B63"/>
    <w:rsid w:val="0059457C"/>
    <w:rsid w:val="00595B00"/>
    <w:rsid w:val="005963D0"/>
    <w:rsid w:val="005A04FB"/>
    <w:rsid w:val="005A13A2"/>
    <w:rsid w:val="005A2275"/>
    <w:rsid w:val="005A4836"/>
    <w:rsid w:val="005A65FC"/>
    <w:rsid w:val="005A6F41"/>
    <w:rsid w:val="005A7009"/>
    <w:rsid w:val="005A7B3B"/>
    <w:rsid w:val="005A7ED9"/>
    <w:rsid w:val="005B195D"/>
    <w:rsid w:val="005B2A60"/>
    <w:rsid w:val="005B42CB"/>
    <w:rsid w:val="005B57A1"/>
    <w:rsid w:val="005B626A"/>
    <w:rsid w:val="005B6CA4"/>
    <w:rsid w:val="005B7CCB"/>
    <w:rsid w:val="005C021B"/>
    <w:rsid w:val="005C065C"/>
    <w:rsid w:val="005C1EE1"/>
    <w:rsid w:val="005C26DB"/>
    <w:rsid w:val="005C2B89"/>
    <w:rsid w:val="005C2CAB"/>
    <w:rsid w:val="005C3EAB"/>
    <w:rsid w:val="005C3F05"/>
    <w:rsid w:val="005C43EF"/>
    <w:rsid w:val="005C51D6"/>
    <w:rsid w:val="005C5B82"/>
    <w:rsid w:val="005C70A8"/>
    <w:rsid w:val="005C7354"/>
    <w:rsid w:val="005C7DAE"/>
    <w:rsid w:val="005D0C66"/>
    <w:rsid w:val="005D19FA"/>
    <w:rsid w:val="005D22E0"/>
    <w:rsid w:val="005D233A"/>
    <w:rsid w:val="005D3820"/>
    <w:rsid w:val="005D3CCF"/>
    <w:rsid w:val="005D5FF2"/>
    <w:rsid w:val="005D754B"/>
    <w:rsid w:val="005E05CF"/>
    <w:rsid w:val="005E0621"/>
    <w:rsid w:val="005E07C4"/>
    <w:rsid w:val="005E08F7"/>
    <w:rsid w:val="005E0CD8"/>
    <w:rsid w:val="005E2AA4"/>
    <w:rsid w:val="005E2E9E"/>
    <w:rsid w:val="005E46F1"/>
    <w:rsid w:val="005E4CC3"/>
    <w:rsid w:val="005E63DE"/>
    <w:rsid w:val="005F132F"/>
    <w:rsid w:val="005F336A"/>
    <w:rsid w:val="005F4DC9"/>
    <w:rsid w:val="005F5B0C"/>
    <w:rsid w:val="005F5B10"/>
    <w:rsid w:val="005F5C73"/>
    <w:rsid w:val="005F6280"/>
    <w:rsid w:val="006007B9"/>
    <w:rsid w:val="00600B88"/>
    <w:rsid w:val="00601FF7"/>
    <w:rsid w:val="006022E4"/>
    <w:rsid w:val="00602700"/>
    <w:rsid w:val="00602AE5"/>
    <w:rsid w:val="006031B2"/>
    <w:rsid w:val="00603F25"/>
    <w:rsid w:val="006058BD"/>
    <w:rsid w:val="00606301"/>
    <w:rsid w:val="00606406"/>
    <w:rsid w:val="00607600"/>
    <w:rsid w:val="00610623"/>
    <w:rsid w:val="00610E1D"/>
    <w:rsid w:val="00611979"/>
    <w:rsid w:val="0061340A"/>
    <w:rsid w:val="0061377C"/>
    <w:rsid w:val="00614AB2"/>
    <w:rsid w:val="00614C93"/>
    <w:rsid w:val="00614ED8"/>
    <w:rsid w:val="0061532C"/>
    <w:rsid w:val="0061616F"/>
    <w:rsid w:val="00616222"/>
    <w:rsid w:val="00617089"/>
    <w:rsid w:val="00620647"/>
    <w:rsid w:val="00621119"/>
    <w:rsid w:val="00625545"/>
    <w:rsid w:val="00625F0C"/>
    <w:rsid w:val="006262AD"/>
    <w:rsid w:val="00626626"/>
    <w:rsid w:val="00626C70"/>
    <w:rsid w:val="00630CFE"/>
    <w:rsid w:val="0063164C"/>
    <w:rsid w:val="00631C36"/>
    <w:rsid w:val="00631E07"/>
    <w:rsid w:val="00631F6B"/>
    <w:rsid w:val="006321C4"/>
    <w:rsid w:val="00635189"/>
    <w:rsid w:val="006364C4"/>
    <w:rsid w:val="00636B92"/>
    <w:rsid w:val="0063720F"/>
    <w:rsid w:val="00642148"/>
    <w:rsid w:val="006423FF"/>
    <w:rsid w:val="00642F34"/>
    <w:rsid w:val="006436E1"/>
    <w:rsid w:val="0064432E"/>
    <w:rsid w:val="00644F01"/>
    <w:rsid w:val="006458A3"/>
    <w:rsid w:val="006472EB"/>
    <w:rsid w:val="00647B15"/>
    <w:rsid w:val="00647C3D"/>
    <w:rsid w:val="00647EF7"/>
    <w:rsid w:val="00651D23"/>
    <w:rsid w:val="00652971"/>
    <w:rsid w:val="006530B7"/>
    <w:rsid w:val="00653117"/>
    <w:rsid w:val="006536DC"/>
    <w:rsid w:val="00655568"/>
    <w:rsid w:val="006570EA"/>
    <w:rsid w:val="006575E5"/>
    <w:rsid w:val="00661F10"/>
    <w:rsid w:val="006636BB"/>
    <w:rsid w:val="00663EB3"/>
    <w:rsid w:val="00664132"/>
    <w:rsid w:val="0066735E"/>
    <w:rsid w:val="00667582"/>
    <w:rsid w:val="006700CC"/>
    <w:rsid w:val="00670815"/>
    <w:rsid w:val="006709BD"/>
    <w:rsid w:val="00670D84"/>
    <w:rsid w:val="006713ED"/>
    <w:rsid w:val="0067168F"/>
    <w:rsid w:val="00672426"/>
    <w:rsid w:val="00673AA5"/>
    <w:rsid w:val="006748F8"/>
    <w:rsid w:val="00675611"/>
    <w:rsid w:val="00675D6A"/>
    <w:rsid w:val="00676CBB"/>
    <w:rsid w:val="00681792"/>
    <w:rsid w:val="00681ADC"/>
    <w:rsid w:val="00682D0E"/>
    <w:rsid w:val="00683DDF"/>
    <w:rsid w:val="006849DC"/>
    <w:rsid w:val="00684F49"/>
    <w:rsid w:val="00685851"/>
    <w:rsid w:val="006869C4"/>
    <w:rsid w:val="00686D9B"/>
    <w:rsid w:val="00687F39"/>
    <w:rsid w:val="006903BD"/>
    <w:rsid w:val="006915A5"/>
    <w:rsid w:val="00691B9C"/>
    <w:rsid w:val="0069258C"/>
    <w:rsid w:val="0069320E"/>
    <w:rsid w:val="00693435"/>
    <w:rsid w:val="006935ED"/>
    <w:rsid w:val="0069558D"/>
    <w:rsid w:val="00695662"/>
    <w:rsid w:val="00695690"/>
    <w:rsid w:val="006956D1"/>
    <w:rsid w:val="00696641"/>
    <w:rsid w:val="006967BB"/>
    <w:rsid w:val="006A0186"/>
    <w:rsid w:val="006A2022"/>
    <w:rsid w:val="006A317A"/>
    <w:rsid w:val="006A3A50"/>
    <w:rsid w:val="006A3E51"/>
    <w:rsid w:val="006A446C"/>
    <w:rsid w:val="006A6A28"/>
    <w:rsid w:val="006A71E6"/>
    <w:rsid w:val="006A75CC"/>
    <w:rsid w:val="006A75E3"/>
    <w:rsid w:val="006B084D"/>
    <w:rsid w:val="006B210C"/>
    <w:rsid w:val="006B269A"/>
    <w:rsid w:val="006B26FF"/>
    <w:rsid w:val="006B2CCC"/>
    <w:rsid w:val="006B41A6"/>
    <w:rsid w:val="006B5924"/>
    <w:rsid w:val="006B68B7"/>
    <w:rsid w:val="006B7C6A"/>
    <w:rsid w:val="006C05C9"/>
    <w:rsid w:val="006C09AB"/>
    <w:rsid w:val="006C10E3"/>
    <w:rsid w:val="006C11E9"/>
    <w:rsid w:val="006C1AF7"/>
    <w:rsid w:val="006C3693"/>
    <w:rsid w:val="006C38D1"/>
    <w:rsid w:val="006C431A"/>
    <w:rsid w:val="006C4DF1"/>
    <w:rsid w:val="006C5BF5"/>
    <w:rsid w:val="006C762C"/>
    <w:rsid w:val="006D045A"/>
    <w:rsid w:val="006D082C"/>
    <w:rsid w:val="006D1F7A"/>
    <w:rsid w:val="006D42BF"/>
    <w:rsid w:val="006D4402"/>
    <w:rsid w:val="006D54AF"/>
    <w:rsid w:val="006D5678"/>
    <w:rsid w:val="006D5E91"/>
    <w:rsid w:val="006D5F00"/>
    <w:rsid w:val="006D5FDD"/>
    <w:rsid w:val="006D6B81"/>
    <w:rsid w:val="006D6D9A"/>
    <w:rsid w:val="006D7CEF"/>
    <w:rsid w:val="006E0874"/>
    <w:rsid w:val="006E1CAB"/>
    <w:rsid w:val="006E243C"/>
    <w:rsid w:val="006E282A"/>
    <w:rsid w:val="006E46F2"/>
    <w:rsid w:val="006E480A"/>
    <w:rsid w:val="006E5DCF"/>
    <w:rsid w:val="006E6ABD"/>
    <w:rsid w:val="006E7215"/>
    <w:rsid w:val="006E7253"/>
    <w:rsid w:val="006E7795"/>
    <w:rsid w:val="006E77E7"/>
    <w:rsid w:val="006E79BE"/>
    <w:rsid w:val="006F09FE"/>
    <w:rsid w:val="006F0A4B"/>
    <w:rsid w:val="006F0CE3"/>
    <w:rsid w:val="006F0DD8"/>
    <w:rsid w:val="006F33D2"/>
    <w:rsid w:val="006F3632"/>
    <w:rsid w:val="006F3D43"/>
    <w:rsid w:val="006F3E14"/>
    <w:rsid w:val="006F4148"/>
    <w:rsid w:val="006F584A"/>
    <w:rsid w:val="007007AF"/>
    <w:rsid w:val="0070184E"/>
    <w:rsid w:val="00701FE1"/>
    <w:rsid w:val="00702171"/>
    <w:rsid w:val="007034CF"/>
    <w:rsid w:val="00703622"/>
    <w:rsid w:val="00703C4C"/>
    <w:rsid w:val="00703FF3"/>
    <w:rsid w:val="007046AE"/>
    <w:rsid w:val="0070499A"/>
    <w:rsid w:val="007053C1"/>
    <w:rsid w:val="00705854"/>
    <w:rsid w:val="00705F6C"/>
    <w:rsid w:val="0070704A"/>
    <w:rsid w:val="007073B3"/>
    <w:rsid w:val="007075D1"/>
    <w:rsid w:val="0070773D"/>
    <w:rsid w:val="007078D0"/>
    <w:rsid w:val="00707A02"/>
    <w:rsid w:val="00707A61"/>
    <w:rsid w:val="00710448"/>
    <w:rsid w:val="0071137F"/>
    <w:rsid w:val="00712560"/>
    <w:rsid w:val="007137FF"/>
    <w:rsid w:val="00713E76"/>
    <w:rsid w:val="0071425F"/>
    <w:rsid w:val="00714305"/>
    <w:rsid w:val="007145DC"/>
    <w:rsid w:val="00714D6F"/>
    <w:rsid w:val="0071672A"/>
    <w:rsid w:val="007170B9"/>
    <w:rsid w:val="00717481"/>
    <w:rsid w:val="0072022A"/>
    <w:rsid w:val="007206B8"/>
    <w:rsid w:val="00720982"/>
    <w:rsid w:val="007213FE"/>
    <w:rsid w:val="00722F4E"/>
    <w:rsid w:val="00726F01"/>
    <w:rsid w:val="00727D80"/>
    <w:rsid w:val="007305C0"/>
    <w:rsid w:val="007309EE"/>
    <w:rsid w:val="007316A5"/>
    <w:rsid w:val="00732583"/>
    <w:rsid w:val="007325D7"/>
    <w:rsid w:val="00732DCC"/>
    <w:rsid w:val="007338A6"/>
    <w:rsid w:val="007379EA"/>
    <w:rsid w:val="00737B98"/>
    <w:rsid w:val="00740D33"/>
    <w:rsid w:val="00741825"/>
    <w:rsid w:val="00741B7A"/>
    <w:rsid w:val="0074221D"/>
    <w:rsid w:val="00742EAB"/>
    <w:rsid w:val="007446F2"/>
    <w:rsid w:val="00744A8B"/>
    <w:rsid w:val="007454F1"/>
    <w:rsid w:val="007467BF"/>
    <w:rsid w:val="0074741B"/>
    <w:rsid w:val="00750DA7"/>
    <w:rsid w:val="00750F3C"/>
    <w:rsid w:val="00751B55"/>
    <w:rsid w:val="00751E30"/>
    <w:rsid w:val="0075375E"/>
    <w:rsid w:val="00753FE2"/>
    <w:rsid w:val="007542BF"/>
    <w:rsid w:val="007559AD"/>
    <w:rsid w:val="0075726F"/>
    <w:rsid w:val="00757752"/>
    <w:rsid w:val="00760A7E"/>
    <w:rsid w:val="007610DD"/>
    <w:rsid w:val="00761F47"/>
    <w:rsid w:val="00763924"/>
    <w:rsid w:val="00763DB5"/>
    <w:rsid w:val="0076491C"/>
    <w:rsid w:val="00764FE1"/>
    <w:rsid w:val="00765C8B"/>
    <w:rsid w:val="00766541"/>
    <w:rsid w:val="007679C2"/>
    <w:rsid w:val="00767E30"/>
    <w:rsid w:val="0077079C"/>
    <w:rsid w:val="0077085C"/>
    <w:rsid w:val="007719E5"/>
    <w:rsid w:val="0077235C"/>
    <w:rsid w:val="00772DF4"/>
    <w:rsid w:val="00773512"/>
    <w:rsid w:val="00775EB0"/>
    <w:rsid w:val="00776E1E"/>
    <w:rsid w:val="00777682"/>
    <w:rsid w:val="00777766"/>
    <w:rsid w:val="00777A7E"/>
    <w:rsid w:val="00780235"/>
    <w:rsid w:val="00780239"/>
    <w:rsid w:val="007828AF"/>
    <w:rsid w:val="00782B2A"/>
    <w:rsid w:val="00784E98"/>
    <w:rsid w:val="00784FC5"/>
    <w:rsid w:val="00786624"/>
    <w:rsid w:val="00786994"/>
    <w:rsid w:val="00787A83"/>
    <w:rsid w:val="0079078F"/>
    <w:rsid w:val="00790F61"/>
    <w:rsid w:val="0079228A"/>
    <w:rsid w:val="007928D7"/>
    <w:rsid w:val="007930FE"/>
    <w:rsid w:val="007937D8"/>
    <w:rsid w:val="00794245"/>
    <w:rsid w:val="0079498A"/>
    <w:rsid w:val="00794EB4"/>
    <w:rsid w:val="00796666"/>
    <w:rsid w:val="00797095"/>
    <w:rsid w:val="00797330"/>
    <w:rsid w:val="007975A6"/>
    <w:rsid w:val="007A1606"/>
    <w:rsid w:val="007A3AC8"/>
    <w:rsid w:val="007A3C93"/>
    <w:rsid w:val="007A4098"/>
    <w:rsid w:val="007A5FFD"/>
    <w:rsid w:val="007A6FC1"/>
    <w:rsid w:val="007A76FD"/>
    <w:rsid w:val="007A7BCD"/>
    <w:rsid w:val="007B1A4C"/>
    <w:rsid w:val="007B2A93"/>
    <w:rsid w:val="007B3B08"/>
    <w:rsid w:val="007B40FF"/>
    <w:rsid w:val="007B4BFA"/>
    <w:rsid w:val="007B5B10"/>
    <w:rsid w:val="007B64C7"/>
    <w:rsid w:val="007B695C"/>
    <w:rsid w:val="007B6E54"/>
    <w:rsid w:val="007B721A"/>
    <w:rsid w:val="007B7228"/>
    <w:rsid w:val="007C1D78"/>
    <w:rsid w:val="007C1EA8"/>
    <w:rsid w:val="007C231A"/>
    <w:rsid w:val="007C4DA6"/>
    <w:rsid w:val="007C4DFF"/>
    <w:rsid w:val="007C62EA"/>
    <w:rsid w:val="007C66B6"/>
    <w:rsid w:val="007C66FD"/>
    <w:rsid w:val="007C67AC"/>
    <w:rsid w:val="007C6FEF"/>
    <w:rsid w:val="007C7824"/>
    <w:rsid w:val="007C7EDF"/>
    <w:rsid w:val="007D0026"/>
    <w:rsid w:val="007D0082"/>
    <w:rsid w:val="007D0D68"/>
    <w:rsid w:val="007D181D"/>
    <w:rsid w:val="007D22A6"/>
    <w:rsid w:val="007D2B92"/>
    <w:rsid w:val="007D35D4"/>
    <w:rsid w:val="007D37F9"/>
    <w:rsid w:val="007D439C"/>
    <w:rsid w:val="007D4754"/>
    <w:rsid w:val="007D4C02"/>
    <w:rsid w:val="007D5F9F"/>
    <w:rsid w:val="007D7DB4"/>
    <w:rsid w:val="007E03CA"/>
    <w:rsid w:val="007E074C"/>
    <w:rsid w:val="007E0CEB"/>
    <w:rsid w:val="007E0F73"/>
    <w:rsid w:val="007E1489"/>
    <w:rsid w:val="007E1831"/>
    <w:rsid w:val="007E1AF2"/>
    <w:rsid w:val="007E2555"/>
    <w:rsid w:val="007E33C8"/>
    <w:rsid w:val="007E3D6C"/>
    <w:rsid w:val="007E49D1"/>
    <w:rsid w:val="007E4EEE"/>
    <w:rsid w:val="007E7B35"/>
    <w:rsid w:val="007E7D94"/>
    <w:rsid w:val="007E7F06"/>
    <w:rsid w:val="007F11DB"/>
    <w:rsid w:val="007F130C"/>
    <w:rsid w:val="007F4239"/>
    <w:rsid w:val="007F4CC4"/>
    <w:rsid w:val="007F55FD"/>
    <w:rsid w:val="007F57AD"/>
    <w:rsid w:val="007F6D20"/>
    <w:rsid w:val="00800FF4"/>
    <w:rsid w:val="008013E7"/>
    <w:rsid w:val="00803DAC"/>
    <w:rsid w:val="00804BDF"/>
    <w:rsid w:val="00804ED9"/>
    <w:rsid w:val="008062FF"/>
    <w:rsid w:val="00806C67"/>
    <w:rsid w:val="00810963"/>
    <w:rsid w:val="00810DB8"/>
    <w:rsid w:val="00811A35"/>
    <w:rsid w:val="00812189"/>
    <w:rsid w:val="008128FF"/>
    <w:rsid w:val="00812DE2"/>
    <w:rsid w:val="00813CFF"/>
    <w:rsid w:val="0081449F"/>
    <w:rsid w:val="00816047"/>
    <w:rsid w:val="00817C48"/>
    <w:rsid w:val="00817DDF"/>
    <w:rsid w:val="008213B2"/>
    <w:rsid w:val="008230F1"/>
    <w:rsid w:val="0082502A"/>
    <w:rsid w:val="0082642B"/>
    <w:rsid w:val="00827CA0"/>
    <w:rsid w:val="00827FB0"/>
    <w:rsid w:val="00830893"/>
    <w:rsid w:val="00831442"/>
    <w:rsid w:val="008319AF"/>
    <w:rsid w:val="0083233E"/>
    <w:rsid w:val="00832AC8"/>
    <w:rsid w:val="00833949"/>
    <w:rsid w:val="008341B1"/>
    <w:rsid w:val="0083554D"/>
    <w:rsid w:val="00835A57"/>
    <w:rsid w:val="00835D8F"/>
    <w:rsid w:val="008368D7"/>
    <w:rsid w:val="00837B5B"/>
    <w:rsid w:val="00840FD5"/>
    <w:rsid w:val="00842166"/>
    <w:rsid w:val="00842719"/>
    <w:rsid w:val="00842B36"/>
    <w:rsid w:val="00843E65"/>
    <w:rsid w:val="008448EE"/>
    <w:rsid w:val="00845606"/>
    <w:rsid w:val="0084562C"/>
    <w:rsid w:val="00845865"/>
    <w:rsid w:val="00845943"/>
    <w:rsid w:val="00847B66"/>
    <w:rsid w:val="00847D08"/>
    <w:rsid w:val="0085133D"/>
    <w:rsid w:val="00851C2A"/>
    <w:rsid w:val="008532BE"/>
    <w:rsid w:val="008536FA"/>
    <w:rsid w:val="008537CF"/>
    <w:rsid w:val="008539BD"/>
    <w:rsid w:val="008544FC"/>
    <w:rsid w:val="008551B2"/>
    <w:rsid w:val="00856239"/>
    <w:rsid w:val="00856425"/>
    <w:rsid w:val="008568B1"/>
    <w:rsid w:val="00861178"/>
    <w:rsid w:val="00862172"/>
    <w:rsid w:val="0086305C"/>
    <w:rsid w:val="00863400"/>
    <w:rsid w:val="00863572"/>
    <w:rsid w:val="00863973"/>
    <w:rsid w:val="008646D3"/>
    <w:rsid w:val="00864708"/>
    <w:rsid w:val="008656A5"/>
    <w:rsid w:val="008658AB"/>
    <w:rsid w:val="0086596A"/>
    <w:rsid w:val="0086674A"/>
    <w:rsid w:val="00867030"/>
    <w:rsid w:val="00870018"/>
    <w:rsid w:val="00871F02"/>
    <w:rsid w:val="008728B1"/>
    <w:rsid w:val="008731CF"/>
    <w:rsid w:val="00873DA0"/>
    <w:rsid w:val="008747D5"/>
    <w:rsid w:val="00876263"/>
    <w:rsid w:val="00876957"/>
    <w:rsid w:val="00876D3D"/>
    <w:rsid w:val="008800FF"/>
    <w:rsid w:val="00880543"/>
    <w:rsid w:val="008810B9"/>
    <w:rsid w:val="0088255C"/>
    <w:rsid w:val="00882746"/>
    <w:rsid w:val="008848D3"/>
    <w:rsid w:val="0088613F"/>
    <w:rsid w:val="00890D6F"/>
    <w:rsid w:val="00890DCD"/>
    <w:rsid w:val="0089141C"/>
    <w:rsid w:val="00892480"/>
    <w:rsid w:val="00892DE4"/>
    <w:rsid w:val="0089318A"/>
    <w:rsid w:val="00893401"/>
    <w:rsid w:val="00893C1D"/>
    <w:rsid w:val="00893F78"/>
    <w:rsid w:val="008A064C"/>
    <w:rsid w:val="008A0EFC"/>
    <w:rsid w:val="008A1FF7"/>
    <w:rsid w:val="008A22D3"/>
    <w:rsid w:val="008A264B"/>
    <w:rsid w:val="008A2D2E"/>
    <w:rsid w:val="008A40F5"/>
    <w:rsid w:val="008A427D"/>
    <w:rsid w:val="008A5643"/>
    <w:rsid w:val="008A5D00"/>
    <w:rsid w:val="008A7023"/>
    <w:rsid w:val="008A763D"/>
    <w:rsid w:val="008B1013"/>
    <w:rsid w:val="008B10CF"/>
    <w:rsid w:val="008B18C9"/>
    <w:rsid w:val="008B1981"/>
    <w:rsid w:val="008B1F7F"/>
    <w:rsid w:val="008B2A60"/>
    <w:rsid w:val="008B3548"/>
    <w:rsid w:val="008B3AB0"/>
    <w:rsid w:val="008B46A2"/>
    <w:rsid w:val="008B4DD7"/>
    <w:rsid w:val="008B53D4"/>
    <w:rsid w:val="008B5E1E"/>
    <w:rsid w:val="008B6410"/>
    <w:rsid w:val="008B6FB7"/>
    <w:rsid w:val="008B7A16"/>
    <w:rsid w:val="008C06D9"/>
    <w:rsid w:val="008C0855"/>
    <w:rsid w:val="008C09D2"/>
    <w:rsid w:val="008C2F83"/>
    <w:rsid w:val="008C43C4"/>
    <w:rsid w:val="008C48A8"/>
    <w:rsid w:val="008C4C52"/>
    <w:rsid w:val="008C5474"/>
    <w:rsid w:val="008C604A"/>
    <w:rsid w:val="008C6887"/>
    <w:rsid w:val="008C766B"/>
    <w:rsid w:val="008D1995"/>
    <w:rsid w:val="008D2CC3"/>
    <w:rsid w:val="008D2D6D"/>
    <w:rsid w:val="008D35B5"/>
    <w:rsid w:val="008D3CCD"/>
    <w:rsid w:val="008D48F0"/>
    <w:rsid w:val="008D5D25"/>
    <w:rsid w:val="008D7428"/>
    <w:rsid w:val="008D77E8"/>
    <w:rsid w:val="008E1796"/>
    <w:rsid w:val="008E23D7"/>
    <w:rsid w:val="008E28AF"/>
    <w:rsid w:val="008E325A"/>
    <w:rsid w:val="008E37E2"/>
    <w:rsid w:val="008E48B1"/>
    <w:rsid w:val="008E498F"/>
    <w:rsid w:val="008E524B"/>
    <w:rsid w:val="008E67AF"/>
    <w:rsid w:val="008E7663"/>
    <w:rsid w:val="008E76F1"/>
    <w:rsid w:val="008E7CBE"/>
    <w:rsid w:val="008E7DFA"/>
    <w:rsid w:val="008F0183"/>
    <w:rsid w:val="008F1141"/>
    <w:rsid w:val="008F116C"/>
    <w:rsid w:val="008F276B"/>
    <w:rsid w:val="008F2C33"/>
    <w:rsid w:val="008F303C"/>
    <w:rsid w:val="008F30BB"/>
    <w:rsid w:val="008F3505"/>
    <w:rsid w:val="008F3589"/>
    <w:rsid w:val="008F377A"/>
    <w:rsid w:val="008F4444"/>
    <w:rsid w:val="008F55B0"/>
    <w:rsid w:val="008F591C"/>
    <w:rsid w:val="008F7B6C"/>
    <w:rsid w:val="00900B29"/>
    <w:rsid w:val="00901116"/>
    <w:rsid w:val="00902788"/>
    <w:rsid w:val="0090287D"/>
    <w:rsid w:val="00902A50"/>
    <w:rsid w:val="00903644"/>
    <w:rsid w:val="009040E7"/>
    <w:rsid w:val="0090554D"/>
    <w:rsid w:val="00907BB0"/>
    <w:rsid w:val="00910044"/>
    <w:rsid w:val="00910AA6"/>
    <w:rsid w:val="009112D2"/>
    <w:rsid w:val="0091148F"/>
    <w:rsid w:val="0091267C"/>
    <w:rsid w:val="0091405D"/>
    <w:rsid w:val="00915DE1"/>
    <w:rsid w:val="00916D2D"/>
    <w:rsid w:val="00917004"/>
    <w:rsid w:val="00917199"/>
    <w:rsid w:val="0092140D"/>
    <w:rsid w:val="00921FA5"/>
    <w:rsid w:val="00921FE3"/>
    <w:rsid w:val="009242D3"/>
    <w:rsid w:val="009247C6"/>
    <w:rsid w:val="00924C06"/>
    <w:rsid w:val="009250B9"/>
    <w:rsid w:val="009304D1"/>
    <w:rsid w:val="00930963"/>
    <w:rsid w:val="009314E5"/>
    <w:rsid w:val="0093159C"/>
    <w:rsid w:val="009328D8"/>
    <w:rsid w:val="0093300E"/>
    <w:rsid w:val="00933BAD"/>
    <w:rsid w:val="00933CD0"/>
    <w:rsid w:val="00935109"/>
    <w:rsid w:val="009352FC"/>
    <w:rsid w:val="00936F3A"/>
    <w:rsid w:val="00936F98"/>
    <w:rsid w:val="009400CC"/>
    <w:rsid w:val="00941342"/>
    <w:rsid w:val="009414E8"/>
    <w:rsid w:val="00944C5C"/>
    <w:rsid w:val="00946131"/>
    <w:rsid w:val="00946ACA"/>
    <w:rsid w:val="00950241"/>
    <w:rsid w:val="00950CBF"/>
    <w:rsid w:val="00950F1F"/>
    <w:rsid w:val="00951334"/>
    <w:rsid w:val="0095308E"/>
    <w:rsid w:val="00953B05"/>
    <w:rsid w:val="009545F1"/>
    <w:rsid w:val="00954AEC"/>
    <w:rsid w:val="009552AB"/>
    <w:rsid w:val="0095670A"/>
    <w:rsid w:val="009579D9"/>
    <w:rsid w:val="00957A12"/>
    <w:rsid w:val="00960D3D"/>
    <w:rsid w:val="0096110A"/>
    <w:rsid w:val="00961A57"/>
    <w:rsid w:val="00962CF9"/>
    <w:rsid w:val="00963664"/>
    <w:rsid w:val="00963C1D"/>
    <w:rsid w:val="00964114"/>
    <w:rsid w:val="00965CFC"/>
    <w:rsid w:val="00966C91"/>
    <w:rsid w:val="00966D3F"/>
    <w:rsid w:val="009673FF"/>
    <w:rsid w:val="00967CC8"/>
    <w:rsid w:val="009705A4"/>
    <w:rsid w:val="00970BEC"/>
    <w:rsid w:val="00972379"/>
    <w:rsid w:val="00972AA8"/>
    <w:rsid w:val="00973198"/>
    <w:rsid w:val="00973A42"/>
    <w:rsid w:val="0097443A"/>
    <w:rsid w:val="009750B5"/>
    <w:rsid w:val="00975DB1"/>
    <w:rsid w:val="009761F7"/>
    <w:rsid w:val="00976853"/>
    <w:rsid w:val="00980A1B"/>
    <w:rsid w:val="00981289"/>
    <w:rsid w:val="009841ED"/>
    <w:rsid w:val="00985B75"/>
    <w:rsid w:val="00986B6F"/>
    <w:rsid w:val="009872A0"/>
    <w:rsid w:val="00987FD4"/>
    <w:rsid w:val="00990A37"/>
    <w:rsid w:val="00990B48"/>
    <w:rsid w:val="00991FCD"/>
    <w:rsid w:val="009921C8"/>
    <w:rsid w:val="009922D9"/>
    <w:rsid w:val="0099378E"/>
    <w:rsid w:val="0099432F"/>
    <w:rsid w:val="0099696F"/>
    <w:rsid w:val="0099783F"/>
    <w:rsid w:val="00997CC0"/>
    <w:rsid w:val="009A03FE"/>
    <w:rsid w:val="009A04BC"/>
    <w:rsid w:val="009A0A69"/>
    <w:rsid w:val="009A1352"/>
    <w:rsid w:val="009A225A"/>
    <w:rsid w:val="009A234B"/>
    <w:rsid w:val="009A28BC"/>
    <w:rsid w:val="009A542C"/>
    <w:rsid w:val="009A5C60"/>
    <w:rsid w:val="009A5E26"/>
    <w:rsid w:val="009A627A"/>
    <w:rsid w:val="009A6D64"/>
    <w:rsid w:val="009A6D88"/>
    <w:rsid w:val="009A7000"/>
    <w:rsid w:val="009A7734"/>
    <w:rsid w:val="009A78C2"/>
    <w:rsid w:val="009A7ECF"/>
    <w:rsid w:val="009B0382"/>
    <w:rsid w:val="009B0AB3"/>
    <w:rsid w:val="009B0B29"/>
    <w:rsid w:val="009B1A3F"/>
    <w:rsid w:val="009B2D68"/>
    <w:rsid w:val="009B4911"/>
    <w:rsid w:val="009B4BFA"/>
    <w:rsid w:val="009B4F06"/>
    <w:rsid w:val="009B6630"/>
    <w:rsid w:val="009B6659"/>
    <w:rsid w:val="009B7427"/>
    <w:rsid w:val="009B76B6"/>
    <w:rsid w:val="009C010A"/>
    <w:rsid w:val="009C0830"/>
    <w:rsid w:val="009C1282"/>
    <w:rsid w:val="009C1581"/>
    <w:rsid w:val="009C15A8"/>
    <w:rsid w:val="009C50EB"/>
    <w:rsid w:val="009C6F6B"/>
    <w:rsid w:val="009C7253"/>
    <w:rsid w:val="009C7719"/>
    <w:rsid w:val="009C79FD"/>
    <w:rsid w:val="009D05B0"/>
    <w:rsid w:val="009D1852"/>
    <w:rsid w:val="009D1A7B"/>
    <w:rsid w:val="009D3F83"/>
    <w:rsid w:val="009D49BF"/>
    <w:rsid w:val="009D5A50"/>
    <w:rsid w:val="009D696A"/>
    <w:rsid w:val="009D72E3"/>
    <w:rsid w:val="009E07D5"/>
    <w:rsid w:val="009E0F2E"/>
    <w:rsid w:val="009E19D9"/>
    <w:rsid w:val="009E1E0E"/>
    <w:rsid w:val="009E21EE"/>
    <w:rsid w:val="009E23B7"/>
    <w:rsid w:val="009E31E7"/>
    <w:rsid w:val="009E3414"/>
    <w:rsid w:val="009E3756"/>
    <w:rsid w:val="009E4107"/>
    <w:rsid w:val="009E534B"/>
    <w:rsid w:val="009E6CDA"/>
    <w:rsid w:val="009E6F4A"/>
    <w:rsid w:val="009F0BE9"/>
    <w:rsid w:val="009F1584"/>
    <w:rsid w:val="009F227B"/>
    <w:rsid w:val="009F2737"/>
    <w:rsid w:val="009F47CE"/>
    <w:rsid w:val="009F4A21"/>
    <w:rsid w:val="009F5720"/>
    <w:rsid w:val="009F6831"/>
    <w:rsid w:val="009F6ECC"/>
    <w:rsid w:val="00A00FAC"/>
    <w:rsid w:val="00A015E9"/>
    <w:rsid w:val="00A01910"/>
    <w:rsid w:val="00A01BF7"/>
    <w:rsid w:val="00A04666"/>
    <w:rsid w:val="00A0768A"/>
    <w:rsid w:val="00A11718"/>
    <w:rsid w:val="00A11C33"/>
    <w:rsid w:val="00A11E93"/>
    <w:rsid w:val="00A12B40"/>
    <w:rsid w:val="00A12BE8"/>
    <w:rsid w:val="00A154C3"/>
    <w:rsid w:val="00A1558A"/>
    <w:rsid w:val="00A169F9"/>
    <w:rsid w:val="00A170C5"/>
    <w:rsid w:val="00A20E47"/>
    <w:rsid w:val="00A21CB8"/>
    <w:rsid w:val="00A2232E"/>
    <w:rsid w:val="00A22460"/>
    <w:rsid w:val="00A22574"/>
    <w:rsid w:val="00A22C5D"/>
    <w:rsid w:val="00A239B9"/>
    <w:rsid w:val="00A240DE"/>
    <w:rsid w:val="00A24B4D"/>
    <w:rsid w:val="00A25881"/>
    <w:rsid w:val="00A258EA"/>
    <w:rsid w:val="00A259DB"/>
    <w:rsid w:val="00A26355"/>
    <w:rsid w:val="00A26A14"/>
    <w:rsid w:val="00A27E79"/>
    <w:rsid w:val="00A306C0"/>
    <w:rsid w:val="00A3130F"/>
    <w:rsid w:val="00A31491"/>
    <w:rsid w:val="00A31E2B"/>
    <w:rsid w:val="00A32013"/>
    <w:rsid w:val="00A320AC"/>
    <w:rsid w:val="00A34722"/>
    <w:rsid w:val="00A348E8"/>
    <w:rsid w:val="00A35FF5"/>
    <w:rsid w:val="00A3621F"/>
    <w:rsid w:val="00A3664A"/>
    <w:rsid w:val="00A37BED"/>
    <w:rsid w:val="00A41F2D"/>
    <w:rsid w:val="00A42034"/>
    <w:rsid w:val="00A424CB"/>
    <w:rsid w:val="00A4253A"/>
    <w:rsid w:val="00A427FE"/>
    <w:rsid w:val="00A4309A"/>
    <w:rsid w:val="00A43C43"/>
    <w:rsid w:val="00A44825"/>
    <w:rsid w:val="00A463EA"/>
    <w:rsid w:val="00A47A3F"/>
    <w:rsid w:val="00A47BB0"/>
    <w:rsid w:val="00A47C03"/>
    <w:rsid w:val="00A50592"/>
    <w:rsid w:val="00A505D7"/>
    <w:rsid w:val="00A52459"/>
    <w:rsid w:val="00A52DAA"/>
    <w:rsid w:val="00A53B84"/>
    <w:rsid w:val="00A5564D"/>
    <w:rsid w:val="00A56187"/>
    <w:rsid w:val="00A56C25"/>
    <w:rsid w:val="00A63F1C"/>
    <w:rsid w:val="00A64696"/>
    <w:rsid w:val="00A64C78"/>
    <w:rsid w:val="00A651F9"/>
    <w:rsid w:val="00A67FD3"/>
    <w:rsid w:val="00A7054A"/>
    <w:rsid w:val="00A70A1C"/>
    <w:rsid w:val="00A71028"/>
    <w:rsid w:val="00A77752"/>
    <w:rsid w:val="00A77F48"/>
    <w:rsid w:val="00A808DA"/>
    <w:rsid w:val="00A81FF0"/>
    <w:rsid w:val="00A82A67"/>
    <w:rsid w:val="00A8314A"/>
    <w:rsid w:val="00A831BE"/>
    <w:rsid w:val="00A84375"/>
    <w:rsid w:val="00A90E7D"/>
    <w:rsid w:val="00A91B2D"/>
    <w:rsid w:val="00A93470"/>
    <w:rsid w:val="00A9523B"/>
    <w:rsid w:val="00A95DB1"/>
    <w:rsid w:val="00A966B4"/>
    <w:rsid w:val="00A9692A"/>
    <w:rsid w:val="00AA1CC0"/>
    <w:rsid w:val="00AA252E"/>
    <w:rsid w:val="00AA2573"/>
    <w:rsid w:val="00AA2967"/>
    <w:rsid w:val="00AA3517"/>
    <w:rsid w:val="00AA3759"/>
    <w:rsid w:val="00AA3A67"/>
    <w:rsid w:val="00AA607C"/>
    <w:rsid w:val="00AA621B"/>
    <w:rsid w:val="00AB057F"/>
    <w:rsid w:val="00AB1431"/>
    <w:rsid w:val="00AB1661"/>
    <w:rsid w:val="00AB1E5C"/>
    <w:rsid w:val="00AB2C02"/>
    <w:rsid w:val="00AB3D19"/>
    <w:rsid w:val="00AB575D"/>
    <w:rsid w:val="00AB61BB"/>
    <w:rsid w:val="00AB660E"/>
    <w:rsid w:val="00AB696E"/>
    <w:rsid w:val="00AC004D"/>
    <w:rsid w:val="00AC0852"/>
    <w:rsid w:val="00AC28AD"/>
    <w:rsid w:val="00AC28B5"/>
    <w:rsid w:val="00AC2FDE"/>
    <w:rsid w:val="00AC360F"/>
    <w:rsid w:val="00AC36D3"/>
    <w:rsid w:val="00AC477A"/>
    <w:rsid w:val="00AC55B8"/>
    <w:rsid w:val="00AC72CF"/>
    <w:rsid w:val="00AC74B7"/>
    <w:rsid w:val="00AC79AD"/>
    <w:rsid w:val="00AD1C33"/>
    <w:rsid w:val="00AD1EA4"/>
    <w:rsid w:val="00AD23A8"/>
    <w:rsid w:val="00AD7994"/>
    <w:rsid w:val="00AE0090"/>
    <w:rsid w:val="00AE0476"/>
    <w:rsid w:val="00AE0977"/>
    <w:rsid w:val="00AE152F"/>
    <w:rsid w:val="00AE158C"/>
    <w:rsid w:val="00AE368D"/>
    <w:rsid w:val="00AE36C4"/>
    <w:rsid w:val="00AE3ED1"/>
    <w:rsid w:val="00AE4C26"/>
    <w:rsid w:val="00AE4FCB"/>
    <w:rsid w:val="00AE5A6F"/>
    <w:rsid w:val="00AE5A87"/>
    <w:rsid w:val="00AE5E50"/>
    <w:rsid w:val="00AE641D"/>
    <w:rsid w:val="00AE671B"/>
    <w:rsid w:val="00AE79A3"/>
    <w:rsid w:val="00AE7F65"/>
    <w:rsid w:val="00AF3E7F"/>
    <w:rsid w:val="00AF40F6"/>
    <w:rsid w:val="00AF4AD0"/>
    <w:rsid w:val="00AF58FE"/>
    <w:rsid w:val="00AF5C9F"/>
    <w:rsid w:val="00B009D8"/>
    <w:rsid w:val="00B01259"/>
    <w:rsid w:val="00B03237"/>
    <w:rsid w:val="00B038D3"/>
    <w:rsid w:val="00B050B5"/>
    <w:rsid w:val="00B0571B"/>
    <w:rsid w:val="00B05F05"/>
    <w:rsid w:val="00B064A4"/>
    <w:rsid w:val="00B0731A"/>
    <w:rsid w:val="00B07C2A"/>
    <w:rsid w:val="00B100DC"/>
    <w:rsid w:val="00B10156"/>
    <w:rsid w:val="00B10EF2"/>
    <w:rsid w:val="00B11405"/>
    <w:rsid w:val="00B121EC"/>
    <w:rsid w:val="00B12340"/>
    <w:rsid w:val="00B12628"/>
    <w:rsid w:val="00B13161"/>
    <w:rsid w:val="00B134A2"/>
    <w:rsid w:val="00B1397F"/>
    <w:rsid w:val="00B13BEA"/>
    <w:rsid w:val="00B13C45"/>
    <w:rsid w:val="00B13E28"/>
    <w:rsid w:val="00B15D77"/>
    <w:rsid w:val="00B1646E"/>
    <w:rsid w:val="00B170A8"/>
    <w:rsid w:val="00B17961"/>
    <w:rsid w:val="00B20417"/>
    <w:rsid w:val="00B21EB8"/>
    <w:rsid w:val="00B22A53"/>
    <w:rsid w:val="00B23D75"/>
    <w:rsid w:val="00B251C2"/>
    <w:rsid w:val="00B26F3C"/>
    <w:rsid w:val="00B30CFD"/>
    <w:rsid w:val="00B317D7"/>
    <w:rsid w:val="00B31881"/>
    <w:rsid w:val="00B3269D"/>
    <w:rsid w:val="00B3439D"/>
    <w:rsid w:val="00B35108"/>
    <w:rsid w:val="00B36221"/>
    <w:rsid w:val="00B36667"/>
    <w:rsid w:val="00B400DC"/>
    <w:rsid w:val="00B40227"/>
    <w:rsid w:val="00B41ECB"/>
    <w:rsid w:val="00B42C2A"/>
    <w:rsid w:val="00B43909"/>
    <w:rsid w:val="00B50556"/>
    <w:rsid w:val="00B50DD3"/>
    <w:rsid w:val="00B5107D"/>
    <w:rsid w:val="00B5137A"/>
    <w:rsid w:val="00B52782"/>
    <w:rsid w:val="00B5326C"/>
    <w:rsid w:val="00B549E8"/>
    <w:rsid w:val="00B56412"/>
    <w:rsid w:val="00B56984"/>
    <w:rsid w:val="00B56B5A"/>
    <w:rsid w:val="00B56FB2"/>
    <w:rsid w:val="00B57C31"/>
    <w:rsid w:val="00B610AF"/>
    <w:rsid w:val="00B619B5"/>
    <w:rsid w:val="00B6359F"/>
    <w:rsid w:val="00B64F1D"/>
    <w:rsid w:val="00B64FA7"/>
    <w:rsid w:val="00B654E2"/>
    <w:rsid w:val="00B66299"/>
    <w:rsid w:val="00B66AC7"/>
    <w:rsid w:val="00B675E0"/>
    <w:rsid w:val="00B72ADE"/>
    <w:rsid w:val="00B73204"/>
    <w:rsid w:val="00B73683"/>
    <w:rsid w:val="00B74B46"/>
    <w:rsid w:val="00B7551A"/>
    <w:rsid w:val="00B75A6A"/>
    <w:rsid w:val="00B77DB5"/>
    <w:rsid w:val="00B803F6"/>
    <w:rsid w:val="00B80B6F"/>
    <w:rsid w:val="00B80C81"/>
    <w:rsid w:val="00B81036"/>
    <w:rsid w:val="00B8202A"/>
    <w:rsid w:val="00B83CED"/>
    <w:rsid w:val="00B83DAB"/>
    <w:rsid w:val="00B842F0"/>
    <w:rsid w:val="00B84F42"/>
    <w:rsid w:val="00B85093"/>
    <w:rsid w:val="00B85512"/>
    <w:rsid w:val="00B8556D"/>
    <w:rsid w:val="00B875AD"/>
    <w:rsid w:val="00B87B95"/>
    <w:rsid w:val="00B87E82"/>
    <w:rsid w:val="00B903D7"/>
    <w:rsid w:val="00B90667"/>
    <w:rsid w:val="00B927BB"/>
    <w:rsid w:val="00B934FF"/>
    <w:rsid w:val="00B94435"/>
    <w:rsid w:val="00B94A3A"/>
    <w:rsid w:val="00B94EAF"/>
    <w:rsid w:val="00B958A8"/>
    <w:rsid w:val="00B97115"/>
    <w:rsid w:val="00B975E9"/>
    <w:rsid w:val="00BA0444"/>
    <w:rsid w:val="00BA05D2"/>
    <w:rsid w:val="00BA06EC"/>
    <w:rsid w:val="00BA0C51"/>
    <w:rsid w:val="00BA180D"/>
    <w:rsid w:val="00BA2044"/>
    <w:rsid w:val="00BA2E43"/>
    <w:rsid w:val="00BA3334"/>
    <w:rsid w:val="00BA4606"/>
    <w:rsid w:val="00BA48D2"/>
    <w:rsid w:val="00BA4A0E"/>
    <w:rsid w:val="00BA4C5F"/>
    <w:rsid w:val="00BA503F"/>
    <w:rsid w:val="00BA51E6"/>
    <w:rsid w:val="00BA543A"/>
    <w:rsid w:val="00BA59F2"/>
    <w:rsid w:val="00BA6EC6"/>
    <w:rsid w:val="00BA6FA4"/>
    <w:rsid w:val="00BB057A"/>
    <w:rsid w:val="00BB1520"/>
    <w:rsid w:val="00BB1583"/>
    <w:rsid w:val="00BB1F04"/>
    <w:rsid w:val="00BB2847"/>
    <w:rsid w:val="00BB4296"/>
    <w:rsid w:val="00BB48DA"/>
    <w:rsid w:val="00BB4F1C"/>
    <w:rsid w:val="00BB54DA"/>
    <w:rsid w:val="00BB588C"/>
    <w:rsid w:val="00BB60DD"/>
    <w:rsid w:val="00BB6B9B"/>
    <w:rsid w:val="00BB7BC3"/>
    <w:rsid w:val="00BC02E8"/>
    <w:rsid w:val="00BC1F99"/>
    <w:rsid w:val="00BC2008"/>
    <w:rsid w:val="00BC3E67"/>
    <w:rsid w:val="00BC4855"/>
    <w:rsid w:val="00BC5F7D"/>
    <w:rsid w:val="00BC6FD7"/>
    <w:rsid w:val="00BD04F2"/>
    <w:rsid w:val="00BD0C04"/>
    <w:rsid w:val="00BD1444"/>
    <w:rsid w:val="00BD1CF1"/>
    <w:rsid w:val="00BD317E"/>
    <w:rsid w:val="00BD770A"/>
    <w:rsid w:val="00BE2686"/>
    <w:rsid w:val="00BE33BA"/>
    <w:rsid w:val="00BE427A"/>
    <w:rsid w:val="00BE428B"/>
    <w:rsid w:val="00BE51E8"/>
    <w:rsid w:val="00BE585B"/>
    <w:rsid w:val="00BF0C6B"/>
    <w:rsid w:val="00BF1A3A"/>
    <w:rsid w:val="00BF1D41"/>
    <w:rsid w:val="00BF330B"/>
    <w:rsid w:val="00BF491B"/>
    <w:rsid w:val="00BF4D71"/>
    <w:rsid w:val="00BF5623"/>
    <w:rsid w:val="00BF651C"/>
    <w:rsid w:val="00BF69CC"/>
    <w:rsid w:val="00BF7E95"/>
    <w:rsid w:val="00C025D4"/>
    <w:rsid w:val="00C038F0"/>
    <w:rsid w:val="00C03F06"/>
    <w:rsid w:val="00C044FA"/>
    <w:rsid w:val="00C06353"/>
    <w:rsid w:val="00C06553"/>
    <w:rsid w:val="00C0721E"/>
    <w:rsid w:val="00C07CB3"/>
    <w:rsid w:val="00C105DC"/>
    <w:rsid w:val="00C12341"/>
    <w:rsid w:val="00C13665"/>
    <w:rsid w:val="00C136E4"/>
    <w:rsid w:val="00C13854"/>
    <w:rsid w:val="00C15B7B"/>
    <w:rsid w:val="00C16B02"/>
    <w:rsid w:val="00C16C7C"/>
    <w:rsid w:val="00C17E7D"/>
    <w:rsid w:val="00C20879"/>
    <w:rsid w:val="00C21610"/>
    <w:rsid w:val="00C231C2"/>
    <w:rsid w:val="00C23E5A"/>
    <w:rsid w:val="00C252C7"/>
    <w:rsid w:val="00C25E6F"/>
    <w:rsid w:val="00C262F9"/>
    <w:rsid w:val="00C32796"/>
    <w:rsid w:val="00C33097"/>
    <w:rsid w:val="00C3336D"/>
    <w:rsid w:val="00C339C2"/>
    <w:rsid w:val="00C33CC5"/>
    <w:rsid w:val="00C345BE"/>
    <w:rsid w:val="00C35BA6"/>
    <w:rsid w:val="00C35CDE"/>
    <w:rsid w:val="00C36A0B"/>
    <w:rsid w:val="00C37091"/>
    <w:rsid w:val="00C430B1"/>
    <w:rsid w:val="00C43849"/>
    <w:rsid w:val="00C43EC3"/>
    <w:rsid w:val="00C44E68"/>
    <w:rsid w:val="00C4709B"/>
    <w:rsid w:val="00C47566"/>
    <w:rsid w:val="00C4765D"/>
    <w:rsid w:val="00C47D19"/>
    <w:rsid w:val="00C5075B"/>
    <w:rsid w:val="00C50BC1"/>
    <w:rsid w:val="00C51FB6"/>
    <w:rsid w:val="00C53370"/>
    <w:rsid w:val="00C53ACB"/>
    <w:rsid w:val="00C546CA"/>
    <w:rsid w:val="00C54C85"/>
    <w:rsid w:val="00C5574A"/>
    <w:rsid w:val="00C557A8"/>
    <w:rsid w:val="00C56A8F"/>
    <w:rsid w:val="00C614DE"/>
    <w:rsid w:val="00C61D76"/>
    <w:rsid w:val="00C64E96"/>
    <w:rsid w:val="00C726A3"/>
    <w:rsid w:val="00C72CF8"/>
    <w:rsid w:val="00C730AA"/>
    <w:rsid w:val="00C73573"/>
    <w:rsid w:val="00C74081"/>
    <w:rsid w:val="00C74D22"/>
    <w:rsid w:val="00C751D8"/>
    <w:rsid w:val="00C754DE"/>
    <w:rsid w:val="00C75F9D"/>
    <w:rsid w:val="00C7626F"/>
    <w:rsid w:val="00C778CB"/>
    <w:rsid w:val="00C77A34"/>
    <w:rsid w:val="00C77F67"/>
    <w:rsid w:val="00C80B99"/>
    <w:rsid w:val="00C80E85"/>
    <w:rsid w:val="00C8118C"/>
    <w:rsid w:val="00C81250"/>
    <w:rsid w:val="00C81548"/>
    <w:rsid w:val="00C81BEC"/>
    <w:rsid w:val="00C826B9"/>
    <w:rsid w:val="00C8293F"/>
    <w:rsid w:val="00C82CD9"/>
    <w:rsid w:val="00C82CDE"/>
    <w:rsid w:val="00C82E47"/>
    <w:rsid w:val="00C83F48"/>
    <w:rsid w:val="00C850F1"/>
    <w:rsid w:val="00C85C75"/>
    <w:rsid w:val="00C86A63"/>
    <w:rsid w:val="00C9091C"/>
    <w:rsid w:val="00C90B1F"/>
    <w:rsid w:val="00C913D1"/>
    <w:rsid w:val="00C914E1"/>
    <w:rsid w:val="00C92078"/>
    <w:rsid w:val="00C9261C"/>
    <w:rsid w:val="00C927A7"/>
    <w:rsid w:val="00C92A3E"/>
    <w:rsid w:val="00C94521"/>
    <w:rsid w:val="00CA1B18"/>
    <w:rsid w:val="00CA2D7A"/>
    <w:rsid w:val="00CA359C"/>
    <w:rsid w:val="00CA38B5"/>
    <w:rsid w:val="00CA3F7C"/>
    <w:rsid w:val="00CA5FF3"/>
    <w:rsid w:val="00CA631E"/>
    <w:rsid w:val="00CA64C0"/>
    <w:rsid w:val="00CA744B"/>
    <w:rsid w:val="00CB0758"/>
    <w:rsid w:val="00CB0FF6"/>
    <w:rsid w:val="00CB1222"/>
    <w:rsid w:val="00CB199A"/>
    <w:rsid w:val="00CB2DB1"/>
    <w:rsid w:val="00CB47BA"/>
    <w:rsid w:val="00CB4AF1"/>
    <w:rsid w:val="00CB5A63"/>
    <w:rsid w:val="00CB5B56"/>
    <w:rsid w:val="00CB5CA3"/>
    <w:rsid w:val="00CB6590"/>
    <w:rsid w:val="00CB6885"/>
    <w:rsid w:val="00CB742B"/>
    <w:rsid w:val="00CB782E"/>
    <w:rsid w:val="00CC034D"/>
    <w:rsid w:val="00CC08A1"/>
    <w:rsid w:val="00CC19A9"/>
    <w:rsid w:val="00CC258D"/>
    <w:rsid w:val="00CC4716"/>
    <w:rsid w:val="00CC4F35"/>
    <w:rsid w:val="00CC6994"/>
    <w:rsid w:val="00CC706D"/>
    <w:rsid w:val="00CC706F"/>
    <w:rsid w:val="00CD00D4"/>
    <w:rsid w:val="00CD0D3C"/>
    <w:rsid w:val="00CD2229"/>
    <w:rsid w:val="00CD5D59"/>
    <w:rsid w:val="00CD7DB3"/>
    <w:rsid w:val="00CD7EF7"/>
    <w:rsid w:val="00CE0094"/>
    <w:rsid w:val="00CE1000"/>
    <w:rsid w:val="00CE21BC"/>
    <w:rsid w:val="00CE252D"/>
    <w:rsid w:val="00CE5559"/>
    <w:rsid w:val="00CE5700"/>
    <w:rsid w:val="00CF0F2A"/>
    <w:rsid w:val="00CF21B1"/>
    <w:rsid w:val="00CF39F5"/>
    <w:rsid w:val="00CF3A37"/>
    <w:rsid w:val="00CF3BCB"/>
    <w:rsid w:val="00CF47B2"/>
    <w:rsid w:val="00CF4F8B"/>
    <w:rsid w:val="00CF5820"/>
    <w:rsid w:val="00CF5B52"/>
    <w:rsid w:val="00CF5E63"/>
    <w:rsid w:val="00CF6248"/>
    <w:rsid w:val="00CF65F4"/>
    <w:rsid w:val="00CF7837"/>
    <w:rsid w:val="00D00925"/>
    <w:rsid w:val="00D01FD4"/>
    <w:rsid w:val="00D025BD"/>
    <w:rsid w:val="00D046FE"/>
    <w:rsid w:val="00D071ED"/>
    <w:rsid w:val="00D079AC"/>
    <w:rsid w:val="00D10556"/>
    <w:rsid w:val="00D1086D"/>
    <w:rsid w:val="00D10BB1"/>
    <w:rsid w:val="00D114A0"/>
    <w:rsid w:val="00D11A20"/>
    <w:rsid w:val="00D11B67"/>
    <w:rsid w:val="00D1339C"/>
    <w:rsid w:val="00D15593"/>
    <w:rsid w:val="00D1560D"/>
    <w:rsid w:val="00D15877"/>
    <w:rsid w:val="00D166B1"/>
    <w:rsid w:val="00D16E91"/>
    <w:rsid w:val="00D16FC2"/>
    <w:rsid w:val="00D17F49"/>
    <w:rsid w:val="00D204B5"/>
    <w:rsid w:val="00D209B8"/>
    <w:rsid w:val="00D20AF8"/>
    <w:rsid w:val="00D214FB"/>
    <w:rsid w:val="00D2156F"/>
    <w:rsid w:val="00D21A15"/>
    <w:rsid w:val="00D22DEC"/>
    <w:rsid w:val="00D240B6"/>
    <w:rsid w:val="00D2462B"/>
    <w:rsid w:val="00D24818"/>
    <w:rsid w:val="00D25DD1"/>
    <w:rsid w:val="00D26157"/>
    <w:rsid w:val="00D26393"/>
    <w:rsid w:val="00D263A1"/>
    <w:rsid w:val="00D265D0"/>
    <w:rsid w:val="00D2687E"/>
    <w:rsid w:val="00D26C31"/>
    <w:rsid w:val="00D27005"/>
    <w:rsid w:val="00D27B9A"/>
    <w:rsid w:val="00D27D50"/>
    <w:rsid w:val="00D3043E"/>
    <w:rsid w:val="00D3194B"/>
    <w:rsid w:val="00D32ED9"/>
    <w:rsid w:val="00D3306F"/>
    <w:rsid w:val="00D3371F"/>
    <w:rsid w:val="00D33F8A"/>
    <w:rsid w:val="00D34614"/>
    <w:rsid w:val="00D3632B"/>
    <w:rsid w:val="00D36AC8"/>
    <w:rsid w:val="00D36DB8"/>
    <w:rsid w:val="00D37B49"/>
    <w:rsid w:val="00D37E92"/>
    <w:rsid w:val="00D40C9F"/>
    <w:rsid w:val="00D40DD1"/>
    <w:rsid w:val="00D41457"/>
    <w:rsid w:val="00D41E18"/>
    <w:rsid w:val="00D41F5C"/>
    <w:rsid w:val="00D422A2"/>
    <w:rsid w:val="00D437A1"/>
    <w:rsid w:val="00D43D32"/>
    <w:rsid w:val="00D44EC1"/>
    <w:rsid w:val="00D45065"/>
    <w:rsid w:val="00D5161D"/>
    <w:rsid w:val="00D51A45"/>
    <w:rsid w:val="00D51E9B"/>
    <w:rsid w:val="00D52A41"/>
    <w:rsid w:val="00D52AFE"/>
    <w:rsid w:val="00D52BCF"/>
    <w:rsid w:val="00D53C52"/>
    <w:rsid w:val="00D53C6E"/>
    <w:rsid w:val="00D53FA7"/>
    <w:rsid w:val="00D54598"/>
    <w:rsid w:val="00D548A7"/>
    <w:rsid w:val="00D55119"/>
    <w:rsid w:val="00D56584"/>
    <w:rsid w:val="00D56F6B"/>
    <w:rsid w:val="00D57847"/>
    <w:rsid w:val="00D57F90"/>
    <w:rsid w:val="00D629CC"/>
    <w:rsid w:val="00D651BD"/>
    <w:rsid w:val="00D65372"/>
    <w:rsid w:val="00D65587"/>
    <w:rsid w:val="00D65BE8"/>
    <w:rsid w:val="00D662D5"/>
    <w:rsid w:val="00D665FB"/>
    <w:rsid w:val="00D6799A"/>
    <w:rsid w:val="00D70770"/>
    <w:rsid w:val="00D70818"/>
    <w:rsid w:val="00D7110E"/>
    <w:rsid w:val="00D7167A"/>
    <w:rsid w:val="00D725D5"/>
    <w:rsid w:val="00D72A76"/>
    <w:rsid w:val="00D755D4"/>
    <w:rsid w:val="00D804A1"/>
    <w:rsid w:val="00D80827"/>
    <w:rsid w:val="00D80962"/>
    <w:rsid w:val="00D80B31"/>
    <w:rsid w:val="00D815F5"/>
    <w:rsid w:val="00D81893"/>
    <w:rsid w:val="00D82118"/>
    <w:rsid w:val="00D82791"/>
    <w:rsid w:val="00D83F46"/>
    <w:rsid w:val="00D849BF"/>
    <w:rsid w:val="00D85087"/>
    <w:rsid w:val="00D85D90"/>
    <w:rsid w:val="00D869F7"/>
    <w:rsid w:val="00D86A7B"/>
    <w:rsid w:val="00D900BB"/>
    <w:rsid w:val="00D90108"/>
    <w:rsid w:val="00D91649"/>
    <w:rsid w:val="00D91D30"/>
    <w:rsid w:val="00D9227E"/>
    <w:rsid w:val="00D945D6"/>
    <w:rsid w:val="00D94C0C"/>
    <w:rsid w:val="00D957B0"/>
    <w:rsid w:val="00D96059"/>
    <w:rsid w:val="00D96ABF"/>
    <w:rsid w:val="00D971E7"/>
    <w:rsid w:val="00DA01BC"/>
    <w:rsid w:val="00DA0214"/>
    <w:rsid w:val="00DA0475"/>
    <w:rsid w:val="00DA11DF"/>
    <w:rsid w:val="00DA1225"/>
    <w:rsid w:val="00DA1C49"/>
    <w:rsid w:val="00DA210F"/>
    <w:rsid w:val="00DA2E6D"/>
    <w:rsid w:val="00DA493E"/>
    <w:rsid w:val="00DA53FA"/>
    <w:rsid w:val="00DA55AD"/>
    <w:rsid w:val="00DA56D0"/>
    <w:rsid w:val="00DA60EA"/>
    <w:rsid w:val="00DA68DA"/>
    <w:rsid w:val="00DA7EBE"/>
    <w:rsid w:val="00DB1030"/>
    <w:rsid w:val="00DB160A"/>
    <w:rsid w:val="00DB2E78"/>
    <w:rsid w:val="00DB330F"/>
    <w:rsid w:val="00DB39DF"/>
    <w:rsid w:val="00DB432F"/>
    <w:rsid w:val="00DB446D"/>
    <w:rsid w:val="00DB53FA"/>
    <w:rsid w:val="00DB5ED0"/>
    <w:rsid w:val="00DB608B"/>
    <w:rsid w:val="00DB6D20"/>
    <w:rsid w:val="00DC15C8"/>
    <w:rsid w:val="00DC2469"/>
    <w:rsid w:val="00DC303F"/>
    <w:rsid w:val="00DC3462"/>
    <w:rsid w:val="00DC39D4"/>
    <w:rsid w:val="00DC4465"/>
    <w:rsid w:val="00DC46CE"/>
    <w:rsid w:val="00DC477C"/>
    <w:rsid w:val="00DC4B9B"/>
    <w:rsid w:val="00DC5969"/>
    <w:rsid w:val="00DC5A64"/>
    <w:rsid w:val="00DC5CEF"/>
    <w:rsid w:val="00DC626B"/>
    <w:rsid w:val="00DC7838"/>
    <w:rsid w:val="00DC7E73"/>
    <w:rsid w:val="00DD0A5D"/>
    <w:rsid w:val="00DD0C65"/>
    <w:rsid w:val="00DD18AA"/>
    <w:rsid w:val="00DD1AD3"/>
    <w:rsid w:val="00DD2732"/>
    <w:rsid w:val="00DD2926"/>
    <w:rsid w:val="00DD31C7"/>
    <w:rsid w:val="00DD3628"/>
    <w:rsid w:val="00DD3D05"/>
    <w:rsid w:val="00DD4DCF"/>
    <w:rsid w:val="00DD6651"/>
    <w:rsid w:val="00DD7DD3"/>
    <w:rsid w:val="00DE0D63"/>
    <w:rsid w:val="00DE0E01"/>
    <w:rsid w:val="00DE1955"/>
    <w:rsid w:val="00DE1ECC"/>
    <w:rsid w:val="00DE35C6"/>
    <w:rsid w:val="00DE372D"/>
    <w:rsid w:val="00DE3983"/>
    <w:rsid w:val="00DE3E29"/>
    <w:rsid w:val="00DE5607"/>
    <w:rsid w:val="00DE65B4"/>
    <w:rsid w:val="00DF1376"/>
    <w:rsid w:val="00DF1482"/>
    <w:rsid w:val="00DF25E9"/>
    <w:rsid w:val="00DF27A6"/>
    <w:rsid w:val="00DF2EA8"/>
    <w:rsid w:val="00DF3F11"/>
    <w:rsid w:val="00DF4064"/>
    <w:rsid w:val="00DF4070"/>
    <w:rsid w:val="00DF4680"/>
    <w:rsid w:val="00DF5D84"/>
    <w:rsid w:val="00DF6096"/>
    <w:rsid w:val="00DF6661"/>
    <w:rsid w:val="00DF6767"/>
    <w:rsid w:val="00DF6A6E"/>
    <w:rsid w:val="00DF7372"/>
    <w:rsid w:val="00DF79D0"/>
    <w:rsid w:val="00E00B5F"/>
    <w:rsid w:val="00E01E10"/>
    <w:rsid w:val="00E02A07"/>
    <w:rsid w:val="00E02A68"/>
    <w:rsid w:val="00E03202"/>
    <w:rsid w:val="00E03571"/>
    <w:rsid w:val="00E03856"/>
    <w:rsid w:val="00E041CD"/>
    <w:rsid w:val="00E04CE2"/>
    <w:rsid w:val="00E0669E"/>
    <w:rsid w:val="00E07EA0"/>
    <w:rsid w:val="00E107AA"/>
    <w:rsid w:val="00E10E21"/>
    <w:rsid w:val="00E11089"/>
    <w:rsid w:val="00E12233"/>
    <w:rsid w:val="00E13116"/>
    <w:rsid w:val="00E1340D"/>
    <w:rsid w:val="00E13CD0"/>
    <w:rsid w:val="00E1488A"/>
    <w:rsid w:val="00E149BE"/>
    <w:rsid w:val="00E14DA0"/>
    <w:rsid w:val="00E160A4"/>
    <w:rsid w:val="00E16649"/>
    <w:rsid w:val="00E171A8"/>
    <w:rsid w:val="00E20801"/>
    <w:rsid w:val="00E2088C"/>
    <w:rsid w:val="00E2124B"/>
    <w:rsid w:val="00E24251"/>
    <w:rsid w:val="00E24F56"/>
    <w:rsid w:val="00E26DA9"/>
    <w:rsid w:val="00E3122C"/>
    <w:rsid w:val="00E32651"/>
    <w:rsid w:val="00E32E47"/>
    <w:rsid w:val="00E330CB"/>
    <w:rsid w:val="00E340CF"/>
    <w:rsid w:val="00E345CA"/>
    <w:rsid w:val="00E348B0"/>
    <w:rsid w:val="00E352F6"/>
    <w:rsid w:val="00E35523"/>
    <w:rsid w:val="00E35959"/>
    <w:rsid w:val="00E35B76"/>
    <w:rsid w:val="00E36022"/>
    <w:rsid w:val="00E36245"/>
    <w:rsid w:val="00E36428"/>
    <w:rsid w:val="00E36C3A"/>
    <w:rsid w:val="00E3710C"/>
    <w:rsid w:val="00E3799D"/>
    <w:rsid w:val="00E37C9F"/>
    <w:rsid w:val="00E37CEB"/>
    <w:rsid w:val="00E40445"/>
    <w:rsid w:val="00E40576"/>
    <w:rsid w:val="00E41694"/>
    <w:rsid w:val="00E42A56"/>
    <w:rsid w:val="00E44EED"/>
    <w:rsid w:val="00E4547F"/>
    <w:rsid w:val="00E46C88"/>
    <w:rsid w:val="00E472F0"/>
    <w:rsid w:val="00E47B6B"/>
    <w:rsid w:val="00E50B0E"/>
    <w:rsid w:val="00E51E1B"/>
    <w:rsid w:val="00E527DE"/>
    <w:rsid w:val="00E52AD0"/>
    <w:rsid w:val="00E52FDE"/>
    <w:rsid w:val="00E531CF"/>
    <w:rsid w:val="00E539A8"/>
    <w:rsid w:val="00E5410F"/>
    <w:rsid w:val="00E543FD"/>
    <w:rsid w:val="00E5448D"/>
    <w:rsid w:val="00E549FE"/>
    <w:rsid w:val="00E54DDF"/>
    <w:rsid w:val="00E54E94"/>
    <w:rsid w:val="00E55971"/>
    <w:rsid w:val="00E57635"/>
    <w:rsid w:val="00E57D3B"/>
    <w:rsid w:val="00E57F3B"/>
    <w:rsid w:val="00E60B20"/>
    <w:rsid w:val="00E61FA8"/>
    <w:rsid w:val="00E61FCF"/>
    <w:rsid w:val="00E62151"/>
    <w:rsid w:val="00E62569"/>
    <w:rsid w:val="00E62992"/>
    <w:rsid w:val="00E62AA5"/>
    <w:rsid w:val="00E63A43"/>
    <w:rsid w:val="00E63FE3"/>
    <w:rsid w:val="00E6418B"/>
    <w:rsid w:val="00E64E96"/>
    <w:rsid w:val="00E671DE"/>
    <w:rsid w:val="00E677A5"/>
    <w:rsid w:val="00E679F6"/>
    <w:rsid w:val="00E67EFF"/>
    <w:rsid w:val="00E70C44"/>
    <w:rsid w:val="00E7154E"/>
    <w:rsid w:val="00E73767"/>
    <w:rsid w:val="00E73B3C"/>
    <w:rsid w:val="00E73C7E"/>
    <w:rsid w:val="00E76FAB"/>
    <w:rsid w:val="00E77EE5"/>
    <w:rsid w:val="00E81361"/>
    <w:rsid w:val="00E821A7"/>
    <w:rsid w:val="00E8449C"/>
    <w:rsid w:val="00E848FB"/>
    <w:rsid w:val="00E851DA"/>
    <w:rsid w:val="00E852CE"/>
    <w:rsid w:val="00E855BE"/>
    <w:rsid w:val="00E85A27"/>
    <w:rsid w:val="00E85B5A"/>
    <w:rsid w:val="00E85F0B"/>
    <w:rsid w:val="00E866D9"/>
    <w:rsid w:val="00E904D9"/>
    <w:rsid w:val="00E90B34"/>
    <w:rsid w:val="00E92C71"/>
    <w:rsid w:val="00E9325F"/>
    <w:rsid w:val="00E937C9"/>
    <w:rsid w:val="00E93A98"/>
    <w:rsid w:val="00E97006"/>
    <w:rsid w:val="00E97209"/>
    <w:rsid w:val="00E974E7"/>
    <w:rsid w:val="00EA0352"/>
    <w:rsid w:val="00EA168D"/>
    <w:rsid w:val="00EA170C"/>
    <w:rsid w:val="00EA244D"/>
    <w:rsid w:val="00EA2E90"/>
    <w:rsid w:val="00EA350B"/>
    <w:rsid w:val="00EA55C3"/>
    <w:rsid w:val="00EA6C43"/>
    <w:rsid w:val="00EA6CE5"/>
    <w:rsid w:val="00EA7FD5"/>
    <w:rsid w:val="00EB0290"/>
    <w:rsid w:val="00EB37F2"/>
    <w:rsid w:val="00EB398A"/>
    <w:rsid w:val="00EB39FB"/>
    <w:rsid w:val="00EB4C71"/>
    <w:rsid w:val="00EB6B2E"/>
    <w:rsid w:val="00EB7F94"/>
    <w:rsid w:val="00EC10D0"/>
    <w:rsid w:val="00EC36A5"/>
    <w:rsid w:val="00EC406D"/>
    <w:rsid w:val="00EC40DE"/>
    <w:rsid w:val="00EC4D60"/>
    <w:rsid w:val="00EC4E8C"/>
    <w:rsid w:val="00EC5EF9"/>
    <w:rsid w:val="00EC6343"/>
    <w:rsid w:val="00EC772B"/>
    <w:rsid w:val="00ED0DF3"/>
    <w:rsid w:val="00ED1FE4"/>
    <w:rsid w:val="00ED20E6"/>
    <w:rsid w:val="00ED3EB7"/>
    <w:rsid w:val="00ED5586"/>
    <w:rsid w:val="00ED5AB6"/>
    <w:rsid w:val="00ED5B2F"/>
    <w:rsid w:val="00ED5C67"/>
    <w:rsid w:val="00ED6799"/>
    <w:rsid w:val="00ED6E6E"/>
    <w:rsid w:val="00ED7ADC"/>
    <w:rsid w:val="00EE03E2"/>
    <w:rsid w:val="00EE3990"/>
    <w:rsid w:val="00EE4011"/>
    <w:rsid w:val="00EE457E"/>
    <w:rsid w:val="00EE4BD4"/>
    <w:rsid w:val="00EE4CAB"/>
    <w:rsid w:val="00EE4FC7"/>
    <w:rsid w:val="00EE70EE"/>
    <w:rsid w:val="00EE7885"/>
    <w:rsid w:val="00EE7D59"/>
    <w:rsid w:val="00EF0BBF"/>
    <w:rsid w:val="00EF12EF"/>
    <w:rsid w:val="00EF16AF"/>
    <w:rsid w:val="00EF299D"/>
    <w:rsid w:val="00EF3F58"/>
    <w:rsid w:val="00EF74E7"/>
    <w:rsid w:val="00F007DB"/>
    <w:rsid w:val="00F01E71"/>
    <w:rsid w:val="00F025DE"/>
    <w:rsid w:val="00F033C0"/>
    <w:rsid w:val="00F03A5E"/>
    <w:rsid w:val="00F03F33"/>
    <w:rsid w:val="00F0427E"/>
    <w:rsid w:val="00F0466C"/>
    <w:rsid w:val="00F04754"/>
    <w:rsid w:val="00F06EA4"/>
    <w:rsid w:val="00F06FAB"/>
    <w:rsid w:val="00F10950"/>
    <w:rsid w:val="00F12B7B"/>
    <w:rsid w:val="00F12BCA"/>
    <w:rsid w:val="00F12C38"/>
    <w:rsid w:val="00F142E6"/>
    <w:rsid w:val="00F159AC"/>
    <w:rsid w:val="00F15AC2"/>
    <w:rsid w:val="00F16087"/>
    <w:rsid w:val="00F16290"/>
    <w:rsid w:val="00F202BB"/>
    <w:rsid w:val="00F20E80"/>
    <w:rsid w:val="00F212AF"/>
    <w:rsid w:val="00F21C63"/>
    <w:rsid w:val="00F230E6"/>
    <w:rsid w:val="00F24FEE"/>
    <w:rsid w:val="00F25566"/>
    <w:rsid w:val="00F25F39"/>
    <w:rsid w:val="00F26CEC"/>
    <w:rsid w:val="00F2789F"/>
    <w:rsid w:val="00F27AE8"/>
    <w:rsid w:val="00F308C9"/>
    <w:rsid w:val="00F314A3"/>
    <w:rsid w:val="00F31649"/>
    <w:rsid w:val="00F323E1"/>
    <w:rsid w:val="00F34121"/>
    <w:rsid w:val="00F341C3"/>
    <w:rsid w:val="00F350F9"/>
    <w:rsid w:val="00F35FDC"/>
    <w:rsid w:val="00F360E7"/>
    <w:rsid w:val="00F36E29"/>
    <w:rsid w:val="00F36ECB"/>
    <w:rsid w:val="00F372DD"/>
    <w:rsid w:val="00F40AF9"/>
    <w:rsid w:val="00F41705"/>
    <w:rsid w:val="00F421FA"/>
    <w:rsid w:val="00F42681"/>
    <w:rsid w:val="00F42932"/>
    <w:rsid w:val="00F42F6A"/>
    <w:rsid w:val="00F45EEE"/>
    <w:rsid w:val="00F46D69"/>
    <w:rsid w:val="00F50B0B"/>
    <w:rsid w:val="00F51D36"/>
    <w:rsid w:val="00F52497"/>
    <w:rsid w:val="00F530D4"/>
    <w:rsid w:val="00F53256"/>
    <w:rsid w:val="00F53F25"/>
    <w:rsid w:val="00F540D9"/>
    <w:rsid w:val="00F54A30"/>
    <w:rsid w:val="00F552BC"/>
    <w:rsid w:val="00F55EBB"/>
    <w:rsid w:val="00F561F9"/>
    <w:rsid w:val="00F56368"/>
    <w:rsid w:val="00F56E81"/>
    <w:rsid w:val="00F603DC"/>
    <w:rsid w:val="00F6050F"/>
    <w:rsid w:val="00F605E1"/>
    <w:rsid w:val="00F61608"/>
    <w:rsid w:val="00F6178E"/>
    <w:rsid w:val="00F61C67"/>
    <w:rsid w:val="00F61CCC"/>
    <w:rsid w:val="00F6351D"/>
    <w:rsid w:val="00F6368E"/>
    <w:rsid w:val="00F63BCD"/>
    <w:rsid w:val="00F66C22"/>
    <w:rsid w:val="00F67317"/>
    <w:rsid w:val="00F7148F"/>
    <w:rsid w:val="00F724C4"/>
    <w:rsid w:val="00F7686B"/>
    <w:rsid w:val="00F773F9"/>
    <w:rsid w:val="00F77589"/>
    <w:rsid w:val="00F77F22"/>
    <w:rsid w:val="00F829FC"/>
    <w:rsid w:val="00F82E3A"/>
    <w:rsid w:val="00F82EB1"/>
    <w:rsid w:val="00F83268"/>
    <w:rsid w:val="00F8340F"/>
    <w:rsid w:val="00F8380D"/>
    <w:rsid w:val="00F8420A"/>
    <w:rsid w:val="00F84BB4"/>
    <w:rsid w:val="00F8589A"/>
    <w:rsid w:val="00F85DA2"/>
    <w:rsid w:val="00F8660E"/>
    <w:rsid w:val="00F87376"/>
    <w:rsid w:val="00F87C3D"/>
    <w:rsid w:val="00F9137C"/>
    <w:rsid w:val="00F919A3"/>
    <w:rsid w:val="00F91CDA"/>
    <w:rsid w:val="00F92410"/>
    <w:rsid w:val="00F92D96"/>
    <w:rsid w:val="00F93A3A"/>
    <w:rsid w:val="00F9460C"/>
    <w:rsid w:val="00F953E9"/>
    <w:rsid w:val="00F954CB"/>
    <w:rsid w:val="00F9643D"/>
    <w:rsid w:val="00F968CF"/>
    <w:rsid w:val="00F96DB5"/>
    <w:rsid w:val="00F979D5"/>
    <w:rsid w:val="00FA086B"/>
    <w:rsid w:val="00FA1DE4"/>
    <w:rsid w:val="00FA3125"/>
    <w:rsid w:val="00FA45A5"/>
    <w:rsid w:val="00FA52AD"/>
    <w:rsid w:val="00FA5C41"/>
    <w:rsid w:val="00FA5F39"/>
    <w:rsid w:val="00FA6230"/>
    <w:rsid w:val="00FA638D"/>
    <w:rsid w:val="00FA73C3"/>
    <w:rsid w:val="00FA7BD7"/>
    <w:rsid w:val="00FB00D2"/>
    <w:rsid w:val="00FB137C"/>
    <w:rsid w:val="00FB15B6"/>
    <w:rsid w:val="00FB31AE"/>
    <w:rsid w:val="00FB4108"/>
    <w:rsid w:val="00FB4B5D"/>
    <w:rsid w:val="00FB4C56"/>
    <w:rsid w:val="00FB72E6"/>
    <w:rsid w:val="00FC0400"/>
    <w:rsid w:val="00FC0854"/>
    <w:rsid w:val="00FC2A0E"/>
    <w:rsid w:val="00FC330C"/>
    <w:rsid w:val="00FC3669"/>
    <w:rsid w:val="00FC3F16"/>
    <w:rsid w:val="00FC4014"/>
    <w:rsid w:val="00FC44AA"/>
    <w:rsid w:val="00FC618A"/>
    <w:rsid w:val="00FC6651"/>
    <w:rsid w:val="00FC7216"/>
    <w:rsid w:val="00FD0D74"/>
    <w:rsid w:val="00FD155C"/>
    <w:rsid w:val="00FD155D"/>
    <w:rsid w:val="00FD1C8A"/>
    <w:rsid w:val="00FD3A5D"/>
    <w:rsid w:val="00FD6899"/>
    <w:rsid w:val="00FD6CCD"/>
    <w:rsid w:val="00FD7191"/>
    <w:rsid w:val="00FD7C99"/>
    <w:rsid w:val="00FE04FC"/>
    <w:rsid w:val="00FE08BC"/>
    <w:rsid w:val="00FE0F50"/>
    <w:rsid w:val="00FE1712"/>
    <w:rsid w:val="00FE5B3B"/>
    <w:rsid w:val="00FE5D1A"/>
    <w:rsid w:val="00FE6BEC"/>
    <w:rsid w:val="00FE7EC5"/>
    <w:rsid w:val="00FF04DE"/>
    <w:rsid w:val="00FF0909"/>
    <w:rsid w:val="00FF0ADA"/>
    <w:rsid w:val="00FF1247"/>
    <w:rsid w:val="00FF13A3"/>
    <w:rsid w:val="00FF27D3"/>
    <w:rsid w:val="00FF282D"/>
    <w:rsid w:val="00FF3AD2"/>
    <w:rsid w:val="00FF3BE1"/>
    <w:rsid w:val="00FF3D26"/>
    <w:rsid w:val="00FF4A3E"/>
    <w:rsid w:val="00FF4DE1"/>
    <w:rsid w:val="00FF60D5"/>
    <w:rsid w:val="00FF65EA"/>
    <w:rsid w:val="00FF6F39"/>
    <w:rsid w:val="00FF7872"/>
    <w:rsid w:val="6A4566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5CAF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60C9"/>
    <w:rPr>
      <w:sz w:val="24"/>
      <w:szCs w:val="24"/>
    </w:rPr>
  </w:style>
  <w:style w:type="paragraph" w:styleId="Heading1">
    <w:name w:val="heading 1"/>
    <w:basedOn w:val="Normal"/>
    <w:next w:val="Normal"/>
    <w:link w:val="Heading1Char"/>
    <w:qFormat/>
    <w:rsid w:val="000E28E6"/>
    <w:pPr>
      <w:keepNext/>
      <w:keepLines/>
      <w:spacing w:before="480"/>
      <w:jc w:val="center"/>
      <w:outlineLvl w:val="0"/>
    </w:pPr>
    <w:rPr>
      <w:rFonts w:asciiTheme="majorHAnsi" w:eastAsiaTheme="majorEastAsia" w:hAnsiTheme="majorHAnsi"/>
      <w:b/>
      <w:bCs/>
      <w:color w:val="365F91" w:themeColor="accent1" w:themeShade="BF"/>
      <w:sz w:val="32"/>
      <w:szCs w:val="32"/>
    </w:rPr>
  </w:style>
  <w:style w:type="paragraph" w:styleId="Heading2">
    <w:name w:val="heading 2"/>
    <w:basedOn w:val="Normal"/>
    <w:next w:val="Normal"/>
    <w:link w:val="Heading2Char"/>
    <w:unhideWhenUsed/>
    <w:qFormat/>
    <w:rsid w:val="00FC4014"/>
    <w:pPr>
      <w:keepNext/>
      <w:keepLines/>
      <w:spacing w:before="240" w:after="120"/>
      <w:outlineLvl w:val="1"/>
    </w:pPr>
    <w:rPr>
      <w:rFonts w:eastAsiaTheme="majorEastAsia" w:cstheme="majorBidi"/>
      <w:b/>
      <w:bCs/>
      <w:szCs w:val="26"/>
      <w:u w:val="single"/>
    </w:rPr>
  </w:style>
  <w:style w:type="paragraph" w:styleId="Heading3">
    <w:name w:val="heading 3"/>
    <w:basedOn w:val="Normal"/>
    <w:next w:val="Normal"/>
    <w:link w:val="Heading3Char"/>
    <w:unhideWhenUsed/>
    <w:qFormat/>
    <w:rsid w:val="007975A6"/>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nhideWhenUsed/>
    <w:qFormat/>
    <w:rsid w:val="00CF783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5DB4"/>
    <w:pPr>
      <w:ind w:left="720"/>
      <w:contextualSpacing/>
    </w:pPr>
  </w:style>
  <w:style w:type="character" w:styleId="CommentReference">
    <w:name w:val="annotation reference"/>
    <w:rsid w:val="001472FD"/>
    <w:rPr>
      <w:sz w:val="16"/>
    </w:rPr>
  </w:style>
  <w:style w:type="paragraph" w:styleId="CommentText">
    <w:name w:val="annotation text"/>
    <w:basedOn w:val="Normal"/>
    <w:link w:val="CommentTextChar"/>
    <w:rsid w:val="001472FD"/>
    <w:rPr>
      <w:sz w:val="20"/>
      <w:szCs w:val="20"/>
    </w:rPr>
  </w:style>
  <w:style w:type="character" w:customStyle="1" w:styleId="CommentTextChar">
    <w:name w:val="Comment Text Char"/>
    <w:basedOn w:val="DefaultParagraphFont"/>
    <w:link w:val="CommentText"/>
    <w:rsid w:val="001472FD"/>
  </w:style>
  <w:style w:type="paragraph" w:styleId="BalloonText">
    <w:name w:val="Balloon Text"/>
    <w:basedOn w:val="Normal"/>
    <w:link w:val="BalloonTextChar"/>
    <w:rsid w:val="001472FD"/>
    <w:rPr>
      <w:rFonts w:ascii="Tahoma" w:hAnsi="Tahoma" w:cs="Tahoma"/>
      <w:sz w:val="16"/>
      <w:szCs w:val="16"/>
    </w:rPr>
  </w:style>
  <w:style w:type="character" w:customStyle="1" w:styleId="BalloonTextChar">
    <w:name w:val="Balloon Text Char"/>
    <w:basedOn w:val="DefaultParagraphFont"/>
    <w:link w:val="BalloonText"/>
    <w:rsid w:val="001472FD"/>
    <w:rPr>
      <w:rFonts w:ascii="Tahoma" w:hAnsi="Tahoma" w:cs="Tahoma"/>
      <w:sz w:val="16"/>
      <w:szCs w:val="16"/>
    </w:rPr>
  </w:style>
  <w:style w:type="character" w:styleId="Emphasis">
    <w:name w:val="Emphasis"/>
    <w:basedOn w:val="DefaultParagraphFont"/>
    <w:qFormat/>
    <w:rsid w:val="00F159AC"/>
    <w:rPr>
      <w:i/>
      <w:iCs/>
    </w:rPr>
  </w:style>
  <w:style w:type="character" w:customStyle="1" w:styleId="Heading1Char">
    <w:name w:val="Heading 1 Char"/>
    <w:basedOn w:val="DefaultParagraphFont"/>
    <w:link w:val="Heading1"/>
    <w:rsid w:val="000E28E6"/>
    <w:rPr>
      <w:rFonts w:asciiTheme="majorHAnsi" w:eastAsiaTheme="majorEastAsia" w:hAnsiTheme="majorHAnsi"/>
      <w:b/>
      <w:bCs/>
      <w:color w:val="365F91" w:themeColor="accent1" w:themeShade="BF"/>
      <w:sz w:val="32"/>
      <w:szCs w:val="32"/>
    </w:rPr>
  </w:style>
  <w:style w:type="character" w:styleId="Strong">
    <w:name w:val="Strong"/>
    <w:basedOn w:val="DefaultParagraphFont"/>
    <w:qFormat/>
    <w:rsid w:val="00F159AC"/>
    <w:rPr>
      <w:b/>
      <w:bCs/>
    </w:rPr>
  </w:style>
  <w:style w:type="paragraph" w:styleId="Subtitle">
    <w:name w:val="Subtitle"/>
    <w:basedOn w:val="Normal"/>
    <w:next w:val="Normal"/>
    <w:link w:val="SubtitleChar"/>
    <w:qFormat/>
    <w:rsid w:val="00F159A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F159AC"/>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qFormat/>
    <w:rsid w:val="00F159A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159AC"/>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F159AC"/>
    <w:rPr>
      <w:sz w:val="24"/>
      <w:szCs w:val="24"/>
    </w:rPr>
  </w:style>
  <w:style w:type="character" w:styleId="SubtleEmphasis">
    <w:name w:val="Subtle Emphasis"/>
    <w:basedOn w:val="DefaultParagraphFont"/>
    <w:uiPriority w:val="19"/>
    <w:qFormat/>
    <w:rsid w:val="00F159AC"/>
    <w:rPr>
      <w:i/>
      <w:iCs/>
      <w:color w:val="808080" w:themeColor="text1" w:themeTint="7F"/>
    </w:rPr>
  </w:style>
  <w:style w:type="character" w:styleId="IntenseEmphasis">
    <w:name w:val="Intense Emphasis"/>
    <w:basedOn w:val="DefaultParagraphFont"/>
    <w:uiPriority w:val="21"/>
    <w:qFormat/>
    <w:rsid w:val="00F159AC"/>
    <w:rPr>
      <w:b/>
      <w:bCs/>
      <w:i/>
      <w:iCs/>
      <w:color w:val="4F81BD" w:themeColor="accent1"/>
    </w:rPr>
  </w:style>
  <w:style w:type="paragraph" w:styleId="IntenseQuote">
    <w:name w:val="Intense Quote"/>
    <w:basedOn w:val="Normal"/>
    <w:next w:val="Normal"/>
    <w:link w:val="IntenseQuoteChar"/>
    <w:uiPriority w:val="30"/>
    <w:qFormat/>
    <w:rsid w:val="00F159A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59AC"/>
    <w:rPr>
      <w:b/>
      <w:bCs/>
      <w:i/>
      <w:iCs/>
      <w:color w:val="4F81BD" w:themeColor="accent1"/>
      <w:sz w:val="24"/>
      <w:szCs w:val="24"/>
    </w:rPr>
  </w:style>
  <w:style w:type="character" w:styleId="BookTitle">
    <w:name w:val="Book Title"/>
    <w:basedOn w:val="DefaultParagraphFont"/>
    <w:uiPriority w:val="33"/>
    <w:qFormat/>
    <w:rsid w:val="00F159AC"/>
    <w:rPr>
      <w:b/>
      <w:bCs/>
      <w:smallCaps/>
      <w:spacing w:val="5"/>
    </w:rPr>
  </w:style>
  <w:style w:type="character" w:styleId="SubtleReference">
    <w:name w:val="Subtle Reference"/>
    <w:basedOn w:val="DefaultParagraphFont"/>
    <w:uiPriority w:val="31"/>
    <w:qFormat/>
    <w:rsid w:val="00206FF5"/>
    <w:rPr>
      <w:smallCaps/>
      <w:color w:val="C0504D" w:themeColor="accent2"/>
      <w:u w:val="single"/>
    </w:rPr>
  </w:style>
  <w:style w:type="paragraph" w:styleId="Header">
    <w:name w:val="header"/>
    <w:basedOn w:val="Normal"/>
    <w:link w:val="HeaderChar"/>
    <w:uiPriority w:val="99"/>
    <w:rsid w:val="007446F2"/>
    <w:pPr>
      <w:tabs>
        <w:tab w:val="center" w:pos="4680"/>
        <w:tab w:val="right" w:pos="9360"/>
      </w:tabs>
    </w:pPr>
  </w:style>
  <w:style w:type="character" w:customStyle="1" w:styleId="HeaderChar">
    <w:name w:val="Header Char"/>
    <w:basedOn w:val="DefaultParagraphFont"/>
    <w:link w:val="Header"/>
    <w:uiPriority w:val="99"/>
    <w:rsid w:val="007446F2"/>
    <w:rPr>
      <w:sz w:val="24"/>
      <w:szCs w:val="24"/>
    </w:rPr>
  </w:style>
  <w:style w:type="paragraph" w:styleId="Footer">
    <w:name w:val="footer"/>
    <w:basedOn w:val="Normal"/>
    <w:link w:val="FooterChar"/>
    <w:uiPriority w:val="99"/>
    <w:rsid w:val="007446F2"/>
    <w:pPr>
      <w:tabs>
        <w:tab w:val="center" w:pos="4680"/>
        <w:tab w:val="right" w:pos="9360"/>
      </w:tabs>
    </w:pPr>
  </w:style>
  <w:style w:type="character" w:customStyle="1" w:styleId="FooterChar">
    <w:name w:val="Footer Char"/>
    <w:basedOn w:val="DefaultParagraphFont"/>
    <w:link w:val="Footer"/>
    <w:uiPriority w:val="99"/>
    <w:rsid w:val="007446F2"/>
    <w:rPr>
      <w:sz w:val="24"/>
      <w:szCs w:val="24"/>
    </w:rPr>
  </w:style>
  <w:style w:type="character" w:styleId="IntenseReference">
    <w:name w:val="Intense Reference"/>
    <w:basedOn w:val="DefaultParagraphFont"/>
    <w:uiPriority w:val="32"/>
    <w:qFormat/>
    <w:rsid w:val="0054126D"/>
    <w:rPr>
      <w:b/>
      <w:bCs/>
      <w:smallCaps/>
      <w:color w:val="C0504D" w:themeColor="accent2"/>
      <w:spacing w:val="5"/>
      <w:u w:val="single"/>
    </w:rPr>
  </w:style>
  <w:style w:type="paragraph" w:styleId="Quote">
    <w:name w:val="Quote"/>
    <w:basedOn w:val="Normal"/>
    <w:next w:val="Normal"/>
    <w:link w:val="QuoteChar"/>
    <w:uiPriority w:val="29"/>
    <w:qFormat/>
    <w:rsid w:val="0054126D"/>
    <w:rPr>
      <w:i/>
      <w:iCs/>
      <w:color w:val="000000" w:themeColor="text1"/>
    </w:rPr>
  </w:style>
  <w:style w:type="character" w:customStyle="1" w:styleId="QuoteChar">
    <w:name w:val="Quote Char"/>
    <w:basedOn w:val="DefaultParagraphFont"/>
    <w:link w:val="Quote"/>
    <w:uiPriority w:val="29"/>
    <w:rsid w:val="0054126D"/>
    <w:rPr>
      <w:i/>
      <w:iCs/>
      <w:color w:val="000000" w:themeColor="text1"/>
      <w:sz w:val="24"/>
      <w:szCs w:val="24"/>
    </w:rPr>
  </w:style>
  <w:style w:type="paragraph" w:styleId="CommentSubject">
    <w:name w:val="annotation subject"/>
    <w:basedOn w:val="CommentText"/>
    <w:next w:val="CommentText"/>
    <w:link w:val="CommentSubjectChar"/>
    <w:rsid w:val="00810963"/>
    <w:rPr>
      <w:b/>
      <w:bCs/>
    </w:rPr>
  </w:style>
  <w:style w:type="character" w:customStyle="1" w:styleId="CommentSubjectChar">
    <w:name w:val="Comment Subject Char"/>
    <w:basedOn w:val="CommentTextChar"/>
    <w:link w:val="CommentSubject"/>
    <w:rsid w:val="00810963"/>
    <w:rPr>
      <w:b/>
      <w:bCs/>
    </w:rPr>
  </w:style>
  <w:style w:type="paragraph" w:styleId="Revision">
    <w:name w:val="Revision"/>
    <w:hidden/>
    <w:uiPriority w:val="99"/>
    <w:semiHidden/>
    <w:rsid w:val="004A50E6"/>
    <w:rPr>
      <w:sz w:val="24"/>
      <w:szCs w:val="24"/>
    </w:rPr>
  </w:style>
  <w:style w:type="paragraph" w:styleId="TOCHeading">
    <w:name w:val="TOC Heading"/>
    <w:basedOn w:val="Heading1"/>
    <w:next w:val="Normal"/>
    <w:uiPriority w:val="39"/>
    <w:unhideWhenUsed/>
    <w:qFormat/>
    <w:rsid w:val="00245298"/>
    <w:pPr>
      <w:spacing w:before="240" w:line="259" w:lineRule="auto"/>
      <w:outlineLvl w:val="9"/>
    </w:pPr>
    <w:rPr>
      <w:b w:val="0"/>
      <w:bCs w:val="0"/>
    </w:rPr>
  </w:style>
  <w:style w:type="paragraph" w:styleId="TOC1">
    <w:name w:val="toc 1"/>
    <w:basedOn w:val="Normal"/>
    <w:next w:val="Normal"/>
    <w:autoRedefine/>
    <w:uiPriority w:val="39"/>
    <w:unhideWhenUsed/>
    <w:qFormat/>
    <w:rsid w:val="00AA2573"/>
    <w:pPr>
      <w:tabs>
        <w:tab w:val="right" w:leader="dot" w:pos="9350"/>
      </w:tabs>
      <w:spacing w:after="120"/>
      <w:jc w:val="center"/>
    </w:pPr>
    <w:rPr>
      <w:rFonts w:ascii="Cambria" w:hAnsi="Cambria"/>
      <w:b/>
      <w:sz w:val="28"/>
      <w:szCs w:val="28"/>
    </w:rPr>
  </w:style>
  <w:style w:type="character" w:styleId="Hyperlink">
    <w:name w:val="Hyperlink"/>
    <w:basedOn w:val="DefaultParagraphFont"/>
    <w:uiPriority w:val="99"/>
    <w:unhideWhenUsed/>
    <w:rsid w:val="00245298"/>
    <w:rPr>
      <w:color w:val="0000FF" w:themeColor="hyperlink"/>
      <w:u w:val="single"/>
    </w:rPr>
  </w:style>
  <w:style w:type="paragraph" w:styleId="TOC2">
    <w:name w:val="toc 2"/>
    <w:basedOn w:val="Normal"/>
    <w:next w:val="Normal"/>
    <w:autoRedefine/>
    <w:uiPriority w:val="39"/>
    <w:unhideWhenUsed/>
    <w:qFormat/>
    <w:rsid w:val="0034261C"/>
    <w:pPr>
      <w:tabs>
        <w:tab w:val="left" w:pos="660"/>
        <w:tab w:val="right" w:leader="dot" w:pos="9350"/>
      </w:tabs>
      <w:spacing w:after="100" w:line="276" w:lineRule="auto"/>
      <w:ind w:left="216"/>
    </w:pPr>
    <w:rPr>
      <w:rFonts w:asciiTheme="minorHAnsi" w:eastAsiaTheme="minorEastAsia" w:hAnsiTheme="minorHAnsi" w:cstheme="minorBidi"/>
      <w:sz w:val="22"/>
      <w:szCs w:val="22"/>
      <w:lang w:eastAsia="ja-JP"/>
    </w:rPr>
  </w:style>
  <w:style w:type="paragraph" w:styleId="TOC3">
    <w:name w:val="toc 3"/>
    <w:basedOn w:val="Normal"/>
    <w:next w:val="Normal"/>
    <w:autoRedefine/>
    <w:uiPriority w:val="39"/>
    <w:unhideWhenUsed/>
    <w:qFormat/>
    <w:rsid w:val="00C81BEC"/>
    <w:pPr>
      <w:tabs>
        <w:tab w:val="right" w:leader="dot" w:pos="9350"/>
      </w:tabs>
      <w:spacing w:after="100" w:line="276" w:lineRule="auto"/>
      <w:ind w:left="576"/>
    </w:pPr>
    <w:rPr>
      <w:rFonts w:asciiTheme="minorHAnsi" w:eastAsiaTheme="minorEastAsia" w:hAnsiTheme="minorHAnsi" w:cstheme="minorBidi"/>
      <w:sz w:val="22"/>
      <w:szCs w:val="22"/>
      <w:lang w:eastAsia="ja-JP"/>
    </w:rPr>
  </w:style>
  <w:style w:type="paragraph" w:styleId="NormalWeb">
    <w:name w:val="Normal (Web)"/>
    <w:basedOn w:val="Normal"/>
    <w:uiPriority w:val="99"/>
    <w:unhideWhenUsed/>
    <w:rsid w:val="00972AA8"/>
    <w:pPr>
      <w:spacing w:before="100" w:beforeAutospacing="1" w:after="100" w:afterAutospacing="1"/>
    </w:pPr>
    <w:rPr>
      <w:rFonts w:ascii="Times" w:hAnsi="Times"/>
      <w:sz w:val="20"/>
      <w:szCs w:val="20"/>
    </w:rPr>
  </w:style>
  <w:style w:type="table" w:styleId="TableGrid">
    <w:name w:val="Table Grid"/>
    <w:basedOn w:val="TableNormal"/>
    <w:uiPriority w:val="59"/>
    <w:rsid w:val="00881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5C73"/>
    <w:pPr>
      <w:autoSpaceDE w:val="0"/>
      <w:autoSpaceDN w:val="0"/>
      <w:adjustRightInd w:val="0"/>
    </w:pPr>
    <w:rPr>
      <w:color w:val="000000"/>
      <w:sz w:val="24"/>
      <w:szCs w:val="24"/>
    </w:rPr>
  </w:style>
  <w:style w:type="character" w:customStyle="1" w:styleId="Heading2Char">
    <w:name w:val="Heading 2 Char"/>
    <w:basedOn w:val="DefaultParagraphFont"/>
    <w:link w:val="Heading2"/>
    <w:rsid w:val="00FC4014"/>
    <w:rPr>
      <w:rFonts w:eastAsiaTheme="majorEastAsia" w:cstheme="majorBidi"/>
      <w:b/>
      <w:bCs/>
      <w:sz w:val="24"/>
      <w:szCs w:val="26"/>
      <w:u w:val="single"/>
    </w:rPr>
  </w:style>
  <w:style w:type="character" w:customStyle="1" w:styleId="Heading3Char">
    <w:name w:val="Heading 3 Char"/>
    <w:basedOn w:val="DefaultParagraphFont"/>
    <w:link w:val="Heading3"/>
    <w:rsid w:val="007975A6"/>
    <w:rPr>
      <w:rFonts w:eastAsiaTheme="majorEastAsia" w:cstheme="majorBidi"/>
      <w:b/>
      <w:bCs/>
      <w:color w:val="000000" w:themeColor="text1"/>
      <w:sz w:val="24"/>
      <w:szCs w:val="24"/>
    </w:rPr>
  </w:style>
  <w:style w:type="character" w:styleId="PageNumber">
    <w:name w:val="page number"/>
    <w:basedOn w:val="DefaultParagraphFont"/>
    <w:semiHidden/>
    <w:unhideWhenUsed/>
    <w:rsid w:val="00AF5C9F"/>
  </w:style>
  <w:style w:type="paragraph" w:styleId="ListBullet">
    <w:name w:val="List Bullet"/>
    <w:basedOn w:val="Normal"/>
    <w:unhideWhenUsed/>
    <w:qFormat/>
    <w:rsid w:val="004E2C14"/>
    <w:pPr>
      <w:tabs>
        <w:tab w:val="num" w:pos="360"/>
      </w:tabs>
      <w:ind w:left="360" w:hanging="360"/>
      <w:contextualSpacing/>
    </w:pPr>
  </w:style>
  <w:style w:type="paragraph" w:styleId="Caption">
    <w:name w:val="caption"/>
    <w:basedOn w:val="Normal"/>
    <w:next w:val="Normal"/>
    <w:unhideWhenUsed/>
    <w:qFormat/>
    <w:rsid w:val="00C5574A"/>
    <w:pPr>
      <w:spacing w:after="200"/>
    </w:pPr>
    <w:rPr>
      <w:b/>
      <w:bCs/>
      <w:color w:val="4F81BD" w:themeColor="accent1"/>
      <w:sz w:val="18"/>
      <w:szCs w:val="18"/>
    </w:rPr>
  </w:style>
  <w:style w:type="paragraph" w:customStyle="1" w:styleId="Normal2">
    <w:name w:val="Normal 2"/>
    <w:basedOn w:val="Quote"/>
    <w:link w:val="Normal2Char"/>
    <w:qFormat/>
    <w:rsid w:val="00BE427A"/>
    <w:pPr>
      <w:ind w:left="720"/>
    </w:pPr>
    <w:rPr>
      <w:i w:val="0"/>
    </w:rPr>
  </w:style>
  <w:style w:type="character" w:customStyle="1" w:styleId="Normal2Char">
    <w:name w:val="Normal 2 Char"/>
    <w:basedOn w:val="QuoteChar"/>
    <w:link w:val="Normal2"/>
    <w:rsid w:val="00BE427A"/>
    <w:rPr>
      <w:i w:val="0"/>
      <w:iCs/>
      <w:color w:val="000000" w:themeColor="text1"/>
      <w:sz w:val="24"/>
      <w:szCs w:val="24"/>
    </w:rPr>
  </w:style>
  <w:style w:type="character" w:customStyle="1" w:styleId="Heading4Char">
    <w:name w:val="Heading 4 Char"/>
    <w:basedOn w:val="DefaultParagraphFont"/>
    <w:link w:val="Heading4"/>
    <w:rsid w:val="00CF7837"/>
    <w:rPr>
      <w:rFonts w:asciiTheme="majorHAnsi" w:eastAsiaTheme="majorEastAsia" w:hAnsiTheme="majorHAnsi" w:cstheme="majorBidi"/>
      <w:b/>
      <w:bCs/>
      <w:i/>
      <w:iCs/>
      <w:color w:val="4F81BD" w:themeColor="accent1"/>
      <w:sz w:val="24"/>
      <w:szCs w:val="24"/>
    </w:rPr>
  </w:style>
  <w:style w:type="paragraph" w:styleId="ListNumber">
    <w:name w:val="List Number"/>
    <w:basedOn w:val="Normal"/>
    <w:qFormat/>
    <w:rsid w:val="00CF7837"/>
    <w:pPr>
      <w:tabs>
        <w:tab w:val="num" w:pos="360"/>
      </w:tabs>
      <w:ind w:left="360" w:hanging="360"/>
      <w:contextualSpacing/>
    </w:pPr>
  </w:style>
  <w:style w:type="paragraph" w:styleId="FootnoteText">
    <w:name w:val="footnote text"/>
    <w:basedOn w:val="Normal"/>
    <w:link w:val="FootnoteTextChar"/>
    <w:unhideWhenUsed/>
    <w:rsid w:val="00661F10"/>
    <w:rPr>
      <w:sz w:val="20"/>
      <w:szCs w:val="20"/>
    </w:rPr>
  </w:style>
  <w:style w:type="character" w:customStyle="1" w:styleId="FootnoteTextChar">
    <w:name w:val="Footnote Text Char"/>
    <w:basedOn w:val="DefaultParagraphFont"/>
    <w:link w:val="FootnoteText"/>
    <w:rsid w:val="00661F10"/>
  </w:style>
  <w:style w:type="character" w:styleId="FootnoteReference">
    <w:name w:val="footnote reference"/>
    <w:basedOn w:val="DefaultParagraphFont"/>
    <w:unhideWhenUsed/>
    <w:rsid w:val="00661F10"/>
    <w:rPr>
      <w:vertAlign w:val="superscript"/>
    </w:rPr>
  </w:style>
  <w:style w:type="numbering" w:styleId="111111">
    <w:name w:val="Outline List 2"/>
    <w:basedOn w:val="NoList"/>
    <w:semiHidden/>
    <w:unhideWhenUsed/>
    <w:rsid w:val="00427069"/>
    <w:pPr>
      <w:numPr>
        <w:numId w:val="55"/>
      </w:numPr>
    </w:pPr>
  </w:style>
  <w:style w:type="character" w:styleId="FollowedHyperlink">
    <w:name w:val="FollowedHyperlink"/>
    <w:basedOn w:val="DefaultParagraphFont"/>
    <w:semiHidden/>
    <w:unhideWhenUsed/>
    <w:rsid w:val="008B1F7F"/>
    <w:rPr>
      <w:color w:val="800080" w:themeColor="followedHyperlink"/>
      <w:u w:val="single"/>
    </w:rPr>
  </w:style>
  <w:style w:type="table" w:customStyle="1" w:styleId="TableGrid1">
    <w:name w:val="Table Grid1"/>
    <w:basedOn w:val="TableNormal"/>
    <w:next w:val="TableGrid"/>
    <w:uiPriority w:val="59"/>
    <w:rsid w:val="008B198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F605E1"/>
    <w:rPr>
      <w:color w:val="2B579A"/>
      <w:shd w:val="clear" w:color="auto" w:fill="E6E6E6"/>
    </w:rPr>
  </w:style>
  <w:style w:type="character" w:styleId="UnresolvedMention">
    <w:name w:val="Unresolved Mention"/>
    <w:basedOn w:val="DefaultParagraphFont"/>
    <w:uiPriority w:val="99"/>
    <w:semiHidden/>
    <w:unhideWhenUsed/>
    <w:rsid w:val="003C7CA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17386">
      <w:bodyDiv w:val="1"/>
      <w:marLeft w:val="0"/>
      <w:marRight w:val="0"/>
      <w:marTop w:val="0"/>
      <w:marBottom w:val="0"/>
      <w:divBdr>
        <w:top w:val="none" w:sz="0" w:space="0" w:color="auto"/>
        <w:left w:val="none" w:sz="0" w:space="0" w:color="auto"/>
        <w:bottom w:val="none" w:sz="0" w:space="0" w:color="auto"/>
        <w:right w:val="none" w:sz="0" w:space="0" w:color="auto"/>
      </w:divBdr>
    </w:div>
    <w:div w:id="233054547">
      <w:bodyDiv w:val="1"/>
      <w:marLeft w:val="0"/>
      <w:marRight w:val="0"/>
      <w:marTop w:val="0"/>
      <w:marBottom w:val="0"/>
      <w:divBdr>
        <w:top w:val="none" w:sz="0" w:space="0" w:color="auto"/>
        <w:left w:val="none" w:sz="0" w:space="0" w:color="auto"/>
        <w:bottom w:val="none" w:sz="0" w:space="0" w:color="auto"/>
        <w:right w:val="none" w:sz="0" w:space="0" w:color="auto"/>
      </w:divBdr>
    </w:div>
    <w:div w:id="311448510">
      <w:bodyDiv w:val="1"/>
      <w:marLeft w:val="0"/>
      <w:marRight w:val="0"/>
      <w:marTop w:val="0"/>
      <w:marBottom w:val="0"/>
      <w:divBdr>
        <w:top w:val="none" w:sz="0" w:space="0" w:color="auto"/>
        <w:left w:val="none" w:sz="0" w:space="0" w:color="auto"/>
        <w:bottom w:val="none" w:sz="0" w:space="0" w:color="auto"/>
        <w:right w:val="none" w:sz="0" w:space="0" w:color="auto"/>
      </w:divBdr>
    </w:div>
    <w:div w:id="386729185">
      <w:bodyDiv w:val="1"/>
      <w:marLeft w:val="0"/>
      <w:marRight w:val="0"/>
      <w:marTop w:val="0"/>
      <w:marBottom w:val="0"/>
      <w:divBdr>
        <w:top w:val="none" w:sz="0" w:space="0" w:color="auto"/>
        <w:left w:val="none" w:sz="0" w:space="0" w:color="auto"/>
        <w:bottom w:val="none" w:sz="0" w:space="0" w:color="auto"/>
        <w:right w:val="none" w:sz="0" w:space="0" w:color="auto"/>
      </w:divBdr>
    </w:div>
    <w:div w:id="605432347">
      <w:bodyDiv w:val="1"/>
      <w:marLeft w:val="0"/>
      <w:marRight w:val="0"/>
      <w:marTop w:val="0"/>
      <w:marBottom w:val="0"/>
      <w:divBdr>
        <w:top w:val="none" w:sz="0" w:space="0" w:color="auto"/>
        <w:left w:val="none" w:sz="0" w:space="0" w:color="auto"/>
        <w:bottom w:val="none" w:sz="0" w:space="0" w:color="auto"/>
        <w:right w:val="none" w:sz="0" w:space="0" w:color="auto"/>
      </w:divBdr>
    </w:div>
    <w:div w:id="928081019">
      <w:bodyDiv w:val="1"/>
      <w:marLeft w:val="0"/>
      <w:marRight w:val="0"/>
      <w:marTop w:val="0"/>
      <w:marBottom w:val="0"/>
      <w:divBdr>
        <w:top w:val="none" w:sz="0" w:space="0" w:color="auto"/>
        <w:left w:val="none" w:sz="0" w:space="0" w:color="auto"/>
        <w:bottom w:val="none" w:sz="0" w:space="0" w:color="auto"/>
        <w:right w:val="none" w:sz="0" w:space="0" w:color="auto"/>
      </w:divBdr>
    </w:div>
    <w:div w:id="952131567">
      <w:bodyDiv w:val="1"/>
      <w:marLeft w:val="0"/>
      <w:marRight w:val="0"/>
      <w:marTop w:val="0"/>
      <w:marBottom w:val="0"/>
      <w:divBdr>
        <w:top w:val="none" w:sz="0" w:space="0" w:color="auto"/>
        <w:left w:val="none" w:sz="0" w:space="0" w:color="auto"/>
        <w:bottom w:val="none" w:sz="0" w:space="0" w:color="auto"/>
        <w:right w:val="none" w:sz="0" w:space="0" w:color="auto"/>
      </w:divBdr>
    </w:div>
    <w:div w:id="967473240">
      <w:bodyDiv w:val="1"/>
      <w:marLeft w:val="0"/>
      <w:marRight w:val="0"/>
      <w:marTop w:val="0"/>
      <w:marBottom w:val="0"/>
      <w:divBdr>
        <w:top w:val="none" w:sz="0" w:space="0" w:color="auto"/>
        <w:left w:val="none" w:sz="0" w:space="0" w:color="auto"/>
        <w:bottom w:val="none" w:sz="0" w:space="0" w:color="auto"/>
        <w:right w:val="none" w:sz="0" w:space="0" w:color="auto"/>
      </w:divBdr>
    </w:div>
    <w:div w:id="1095243523">
      <w:bodyDiv w:val="1"/>
      <w:marLeft w:val="0"/>
      <w:marRight w:val="0"/>
      <w:marTop w:val="0"/>
      <w:marBottom w:val="0"/>
      <w:divBdr>
        <w:top w:val="none" w:sz="0" w:space="0" w:color="auto"/>
        <w:left w:val="none" w:sz="0" w:space="0" w:color="auto"/>
        <w:bottom w:val="none" w:sz="0" w:space="0" w:color="auto"/>
        <w:right w:val="none" w:sz="0" w:space="0" w:color="auto"/>
      </w:divBdr>
    </w:div>
    <w:div w:id="1334994402">
      <w:bodyDiv w:val="1"/>
      <w:marLeft w:val="0"/>
      <w:marRight w:val="0"/>
      <w:marTop w:val="0"/>
      <w:marBottom w:val="0"/>
      <w:divBdr>
        <w:top w:val="none" w:sz="0" w:space="0" w:color="auto"/>
        <w:left w:val="none" w:sz="0" w:space="0" w:color="auto"/>
        <w:bottom w:val="none" w:sz="0" w:space="0" w:color="auto"/>
        <w:right w:val="none" w:sz="0" w:space="0" w:color="auto"/>
      </w:divBdr>
    </w:div>
    <w:div w:id="1425371214">
      <w:bodyDiv w:val="1"/>
      <w:marLeft w:val="0"/>
      <w:marRight w:val="0"/>
      <w:marTop w:val="0"/>
      <w:marBottom w:val="0"/>
      <w:divBdr>
        <w:top w:val="none" w:sz="0" w:space="0" w:color="auto"/>
        <w:left w:val="none" w:sz="0" w:space="0" w:color="auto"/>
        <w:bottom w:val="none" w:sz="0" w:space="0" w:color="auto"/>
        <w:right w:val="none" w:sz="0" w:space="0" w:color="auto"/>
      </w:divBdr>
      <w:divsChild>
        <w:div w:id="1299915360">
          <w:marLeft w:val="0"/>
          <w:marRight w:val="0"/>
          <w:marTop w:val="0"/>
          <w:marBottom w:val="0"/>
          <w:divBdr>
            <w:top w:val="none" w:sz="0" w:space="0" w:color="auto"/>
            <w:left w:val="none" w:sz="0" w:space="0" w:color="auto"/>
            <w:bottom w:val="none" w:sz="0" w:space="0" w:color="auto"/>
            <w:right w:val="none" w:sz="0" w:space="0" w:color="auto"/>
          </w:divBdr>
          <w:divsChild>
            <w:div w:id="112142264">
              <w:marLeft w:val="0"/>
              <w:marRight w:val="0"/>
              <w:marTop w:val="0"/>
              <w:marBottom w:val="0"/>
              <w:divBdr>
                <w:top w:val="none" w:sz="0" w:space="0" w:color="auto"/>
                <w:left w:val="none" w:sz="0" w:space="0" w:color="auto"/>
                <w:bottom w:val="none" w:sz="0" w:space="0" w:color="auto"/>
                <w:right w:val="none" w:sz="0" w:space="0" w:color="auto"/>
              </w:divBdr>
              <w:divsChild>
                <w:div w:id="24218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83244">
      <w:bodyDiv w:val="1"/>
      <w:marLeft w:val="0"/>
      <w:marRight w:val="0"/>
      <w:marTop w:val="0"/>
      <w:marBottom w:val="0"/>
      <w:divBdr>
        <w:top w:val="none" w:sz="0" w:space="0" w:color="auto"/>
        <w:left w:val="none" w:sz="0" w:space="0" w:color="auto"/>
        <w:bottom w:val="none" w:sz="0" w:space="0" w:color="auto"/>
        <w:right w:val="none" w:sz="0" w:space="0" w:color="auto"/>
      </w:divBdr>
    </w:div>
    <w:div w:id="1876844587">
      <w:bodyDiv w:val="1"/>
      <w:marLeft w:val="0"/>
      <w:marRight w:val="0"/>
      <w:marTop w:val="0"/>
      <w:marBottom w:val="0"/>
      <w:divBdr>
        <w:top w:val="none" w:sz="0" w:space="0" w:color="auto"/>
        <w:left w:val="none" w:sz="0" w:space="0" w:color="auto"/>
        <w:bottom w:val="none" w:sz="0" w:space="0" w:color="auto"/>
        <w:right w:val="none" w:sz="0" w:space="0" w:color="auto"/>
      </w:divBdr>
      <w:divsChild>
        <w:div w:id="840197297">
          <w:marLeft w:val="0"/>
          <w:marRight w:val="0"/>
          <w:marTop w:val="0"/>
          <w:marBottom w:val="0"/>
          <w:divBdr>
            <w:top w:val="none" w:sz="0" w:space="0" w:color="auto"/>
            <w:left w:val="none" w:sz="0" w:space="0" w:color="auto"/>
            <w:bottom w:val="none" w:sz="0" w:space="0" w:color="auto"/>
            <w:right w:val="none" w:sz="0" w:space="0" w:color="auto"/>
          </w:divBdr>
          <w:divsChild>
            <w:div w:id="1959142033">
              <w:marLeft w:val="0"/>
              <w:marRight w:val="0"/>
              <w:marTop w:val="0"/>
              <w:marBottom w:val="0"/>
              <w:divBdr>
                <w:top w:val="none" w:sz="0" w:space="0" w:color="auto"/>
                <w:left w:val="none" w:sz="0" w:space="0" w:color="auto"/>
                <w:bottom w:val="none" w:sz="0" w:space="0" w:color="auto"/>
                <w:right w:val="none" w:sz="0" w:space="0" w:color="auto"/>
              </w:divBdr>
              <w:divsChild>
                <w:div w:id="23528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20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on.workforcegps.org/resources/2017/03/23/13/30/Sample_MOU_Infrastructure_Costs_Toolkit" TargetMode="External"/><Relationship Id="rId18" Type="http://schemas.openxmlformats.org/officeDocument/2006/relationships/hyperlink" Target="mailto:Board.Relations@twc.state.tx.u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emf"/><Relationship Id="rId7" Type="http://schemas.openxmlformats.org/officeDocument/2006/relationships/settings" Target="settings.xml"/><Relationship Id="rId12" Type="http://schemas.openxmlformats.org/officeDocument/2006/relationships/hyperlink" Target="https://www.doleta.gov/grants/pdf/TAG_PartI.pdf" TargetMode="External"/><Relationship Id="rId17" Type="http://schemas.openxmlformats.org/officeDocument/2006/relationships/hyperlink" Target="https://www.dol.gov/ajc"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ol.gov/ajc/ajc_style_guide.pdf" TargetMode="External"/><Relationship Id="rId20" Type="http://schemas.openxmlformats.org/officeDocument/2006/relationships/hyperlink" Target="http://www.twc.state.tx.us/partners/workforce-policy-guida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leta.gov/grants/pdf/TAG_PartI.pdf"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wioa.infrastructure.funding@twc.state.tx.us"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twc.state.tx.us/partners/workforce-innovation-opportunity-act-wio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on.workforcegps.org/resources/2017/03/23/13/30/Sample_MOU_Infrastructure_Costs_Toolkit" TargetMode="External"/><Relationship Id="rId2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603E86069D114FB25CDEC6D75A32FF" ma:contentTypeVersion="66" ma:contentTypeDescription="Create a new document." ma:contentTypeScope="" ma:versionID="bff27f6fef4689afe1db80a8035f91a5">
  <xsd:schema xmlns:xsd="http://www.w3.org/2001/XMLSchema" xmlns:xs="http://www.w3.org/2001/XMLSchema" xmlns:p="http://schemas.microsoft.com/office/2006/metadata/properties" xmlns:ns1="e624acc9-b15c-4ed1-bf48-d4a13c5a58d9" xmlns:ns2="http://schemas.microsoft.com/sharepoint/v3" xmlns:ns3="http://schemas.microsoft.com/sharepoint/v3/fields" xmlns:ns4="4c340d72-533d-4d32-a771-86ca28436fc3" xmlns:ns5="35625ac7-1bfd-4a7f-9a7f-d13086bfa749" targetNamespace="http://schemas.microsoft.com/office/2006/metadata/properties" ma:root="true" ma:fieldsID="830ea6186ecec3fcef194a90dc46b903" ns1:_="" ns2:_="" ns3:_="" ns4:_="" ns5:_="">
    <xsd:import namespace="e624acc9-b15c-4ed1-bf48-d4a13c5a58d9"/>
    <xsd:import namespace="http://schemas.microsoft.com/sharepoint/v3"/>
    <xsd:import namespace="http://schemas.microsoft.com/sharepoint/v3/fields"/>
    <xsd:import namespace="4c340d72-533d-4d32-a771-86ca28436fc3"/>
    <xsd:import namespace="35625ac7-1bfd-4a7f-9a7f-d13086bfa749"/>
    <xsd:element name="properties">
      <xsd:complexType>
        <xsd:sequence>
          <xsd:element name="documentManagement">
            <xsd:complexType>
              <xsd:all>
                <xsd:element ref="ns1:Project"/>
                <xsd:element ref="ns1:Sub_x002d_Project" minOccurs="0"/>
                <xsd:element ref="ns1:Priority" minOccurs="0"/>
                <xsd:element ref="ns3:_Status" minOccurs="0"/>
                <xsd:element ref="ns1:Status" minOccurs="0"/>
                <xsd:element ref="ns1:Staff_x0020_Lead" minOccurs="0"/>
                <xsd:element ref="ns1:SME_x0028_ifany_x0029_" minOccurs="0"/>
                <xsd:element ref="ns1:Editor0" minOccurs="0"/>
                <xsd:element ref="ns1:Assignment_x0020_Date" minOccurs="0"/>
                <xsd:element ref="ns1:Start_x0020_Date" minOccurs="0"/>
                <xsd:element ref="ns1:Due_x0020_Date" minOccurs="0"/>
                <xsd:element ref="ns1:Deadline_x0020_to_x0020_Editing" minOccurs="0"/>
                <xsd:element ref="ns1:Integrated_x0020_Review_x0020_Date" minOccurs="0"/>
                <xsd:element ref="ns1:Commission_x0020_Date" minOccurs="0"/>
                <xsd:element ref="ns1:Completion_x002f_Posted_x0020_Date" minOccurs="0"/>
                <xsd:element ref="ns1:Program" minOccurs="0"/>
                <xsd:element ref="ns1:WF_x0020_Policy_x0020_Document_x0020_Type" minOccurs="0"/>
                <xsd:element ref="ns1:Primary_x0020_Document"/>
                <xsd:element ref="ns1:Department_x002f_Division" minOccurs="0"/>
                <xsd:element ref="ns4:MediaServiceMetadata" minOccurs="0"/>
                <xsd:element ref="ns4:MediaServiceFastMetadata" minOccurs="0"/>
                <xsd:element ref="ns5:SharedWithUsers" minOccurs="0"/>
                <xsd:element ref="ns4:Approver" minOccurs="0"/>
                <xsd:element ref="ns2:PublishingStartDate" minOccurs="0"/>
                <xsd:element ref="ns2:PublishingExpirationDate" minOccurs="0"/>
                <xsd:element ref="ns1:MediaServiceAutoKeyPoints" minOccurs="0"/>
                <xsd:element ref="ns1:MediaServiceKeyPoint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4acc9-b15c-4ed1-bf48-d4a13c5a58d9" elementFormDefault="qualified">
    <xsd:import namespace="http://schemas.microsoft.com/office/2006/documentManagement/types"/>
    <xsd:import namespace="http://schemas.microsoft.com/office/infopath/2007/PartnerControls"/>
    <xsd:element name="Project" ma:index="0" ma:displayName="Project " ma:format="Dropdown" ma:internalName="Project">
      <xsd:simpleType>
        <xsd:union memberTypes="dms:Text">
          <xsd:simpleType>
            <xsd:restriction base="dms:Choice">
              <xsd:enumeration value="Assessments"/>
              <xsd:enumeration value="Awards"/>
              <xsd:enumeration value="Awards DP"/>
              <xsd:enumeration value="Awards WD Letter"/>
              <xsd:enumeration value="Board Oversight Capacity Score Card"/>
              <xsd:enumeration value="Board Plans"/>
              <xsd:enumeration value="Board Required Policies WD Letter"/>
              <xsd:enumeration value="Ch.800/805 AEL Rules 2019-2020"/>
              <xsd:enumeration value="Ch.800 Contracts and Purchasing"/>
              <xsd:enumeration value="Ch.800 Diploma Pilot (SB 1055)"/>
              <xsd:enumeration value="Ch.800 VR Monitoring"/>
              <xsd:enumeration value="Ch.802 Incentive Award Rules 2020"/>
              <xsd:enumeration value="Ch.803 Skills Development Rules 2019"/>
              <xsd:enumeration value="Ch.806 PPWD (SB 753) Rules"/>
              <xsd:enumeration value="Ch.807 Career Schools Rules 2020"/>
              <xsd:enumeration value="Ch.809 CC Evaluation Status and Reimbursement Rates"/>
              <xsd:enumeration value="Ch.809 CC HB 680, TRS &amp; Transfers"/>
              <xsd:enumeration value="Ch.813 SNAP E&amp;T Ag Act Rules"/>
              <xsd:enumeration value="Ch.815 COVID-19 Permanent Rules"/>
              <xsd:enumeration value="Ch.815 COVID-19 Suitable Work Guidelines"/>
              <xsd:enumeration value="Ch.819 Civil Rights Rules 2019"/>
              <xsd:enumeration value="Ch.823 Complaints, Hearings &amp; Appeals 2020"/>
              <xsd:enumeration value="Ch.838 Apprenticeship - Industry Grant Program"/>
              <xsd:enumeration value="Ch.839 Apprenticeship - Federal SRE/IRAP"/>
              <xsd:enumeration value="Chapter 841 Repeal and Replace"/>
              <xsd:enumeration value="Ch.858/857 VR Purchases and Contracts"/>
              <xsd:enumeration value="Choices Guide"/>
              <xsd:enumeration value="COOP WD Letter"/>
              <xsd:enumeration value="COVID-19"/>
              <xsd:enumeration value="Data Validation"/>
              <xsd:enumeration value="EITC WD Letter"/>
              <xsd:enumeration value="ES Guide"/>
              <xsd:enumeration value="ETP Annual Report"/>
              <xsd:enumeration value="ETP Apprenticeship Outreach Letter"/>
              <xsd:enumeration value="ETP Guide"/>
              <xsd:enumeration value="ETPL WD Letter"/>
              <xsd:enumeration value="ETP TA Bulletin"/>
              <xsd:enumeration value="Fidelity Bonding WD Letter"/>
              <xsd:enumeration value="Foster Youth Guide"/>
              <xsd:enumeration value="Foster Youth WD Letter"/>
              <xsd:enumeration value="HB 257 Report"/>
              <xsd:enumeration value="High-Poverty Areas TAB"/>
              <xsd:enumeration value="ITA WD Letter"/>
              <xsd:enumeration value="MSG WD Letter"/>
              <xsd:enumeration value="NCP Choices Guide"/>
              <xsd:enumeration value="OREO Grant Proposal"/>
              <xsd:enumeration value="Pathways to Reentry Program Guide"/>
              <xsd:enumeration value="Public Sector Partnership WD Letter"/>
              <xsd:enumeration value="QAN"/>
              <xsd:enumeration value="Rapid Response Guide"/>
              <xsd:enumeration value="Reallocation WD Letter"/>
              <xsd:enumeration value="RESEA"/>
              <xsd:enumeration value="Rule Reviews 2020"/>
              <xsd:enumeration value="SNAP E&amp;T Guide"/>
              <xsd:enumeration value="SNAP E&amp;T State Plan"/>
              <xsd:enumeration value="Strategic Plan"/>
              <xsd:enumeration value="TAA Final Rule Impact Analysis"/>
              <xsd:enumeration value="TAA Annual Report"/>
              <xsd:enumeration value="TAA Distributions"/>
              <xsd:enumeration value="TAA Guide"/>
              <xsd:enumeration value="TAA WD Letter"/>
              <xsd:enumeration value="TANF Annual Report"/>
              <xsd:enumeration value="TANF Board Special Projects"/>
              <xsd:enumeration value="Transportation Services TAB"/>
              <xsd:enumeration value="TWIST PIRL Element 1812 TAB"/>
              <xsd:enumeration value="Vets Priority of Service WD Letter"/>
              <xsd:enumeration value="Vets Reemployment WD Letter"/>
              <xsd:enumeration value="Video Conferencing WD Letter"/>
              <xsd:enumeration value="VOS Greeter WD Letter"/>
              <xsd:enumeration value="WITR WD Letter"/>
              <xsd:enumeration value="Work Verification Plan Updates"/>
              <xsd:enumeration value="WIOA Annual Report"/>
              <xsd:enumeration value="WIOA Combined State Plan"/>
              <xsd:enumeration value="WIOA Documentation Log"/>
              <xsd:enumeration value="WIOA Guidelines"/>
              <xsd:enumeration value="WIOA Operations Guide"/>
              <xsd:enumeration value="WIOA-TAA Training Cost"/>
              <xsd:enumeration value="WIOA In-Demand Industries/Targeted Occupations WD"/>
              <xsd:enumeration value="WIOA Youth Program Elements TAB"/>
              <xsd:enumeration value="WIOA Waivers"/>
              <xsd:enumeration value="WIT - Determining Employer Access TAB"/>
              <xsd:enumeration value="WIT - Ineligible Employers/Entities TAB"/>
              <xsd:enumeration value="WIT - Job Match Quality TAB"/>
              <xsd:enumeration value="WIT - Pseudo SSNs TAB"/>
              <xsd:enumeration value="WIT - Veterans Registration TAB"/>
              <xsd:enumeration value="**SP Training"/>
              <xsd:enumeration value="WF Career and Education Outreach Specialists"/>
              <xsd:enumeration value="WD Letter on Common Exit"/>
              <xsd:enumeration value="TAA Case Management"/>
              <xsd:enumeration value="Participant Contact WD Letter"/>
              <xsd:enumeration value="Equal Opportunity Posters WD Letter"/>
              <xsd:enumeration value="TANF State Plan"/>
              <xsd:enumeration value="TPR Guide"/>
            </xsd:restriction>
          </xsd:simpleType>
        </xsd:union>
      </xsd:simpleType>
    </xsd:element>
    <xsd:element name="Sub_x002d_Project" ma:index="1" nillable="true" ma:displayName="Sub-Project" ma:format="Dropdown" ma:internalName="Sub_x002d_Project">
      <xsd:simpleType>
        <xsd:restriction base="dms:Choice">
          <xsd:enumeration value="Board Plans 2021-2024"/>
          <xsd:enumeration value="Ch.800 AEL Rules 2019-2020 PR"/>
          <xsd:enumeration value="Ch.800 AEL Rules 2019-2020 FR"/>
          <xsd:enumeration value="Ch.800 Diploma Pilot  (SB 1055)  PR"/>
          <xsd:enumeration value="Ch.800 Diploma Pilot  (SB 1055)  FR"/>
          <xsd:enumeration value="Ch.800 Contracts and Purchasing FR"/>
          <xsd:enumeration value="Ch.800 VR Monitoring PR"/>
          <xsd:enumeration value="Ch.800 VR Monitoring FR"/>
          <xsd:enumeration value="Ch.802 Incentive Awards Rules PR"/>
          <xsd:enumeration value="Ch.802 Incentive Awards Rules FR"/>
          <xsd:enumeration value="Ch.803 Skills Development Rules PR"/>
          <xsd:enumeration value="Ch.803 Skills Development Rules FR"/>
          <xsd:enumeration value="Ch.805 AEL Rules 2019-2020 PR"/>
          <xsd:enumeration value="Ch.805 AEL Rules 2019-2020 FR"/>
          <xsd:enumeration value="Ch.806 PPWD (SB 753) Rules PR"/>
          <xsd:enumeration value="Ch.806 PPWD (SB 753) Rules FR"/>
          <xsd:enumeration value="Ch.809 CC Evaluation Status and Reimbursement Rates PR"/>
          <xsd:enumeration value="Ch.809 CC HB 680, TRS &amp; Transfers PR"/>
          <xsd:enumeration value="Ch.809 CC HB 680, TRS &amp; Transfers FR"/>
          <xsd:enumeration value="Ch.813 SNAP E&amp;T Ag Act Rules PR"/>
          <xsd:enumeration value="Ch.813 SNAP E&amp;T Ag Act Rules FR"/>
          <xsd:enumeration value="Ch.815 COVID-19 Permanent Rules PC"/>
          <xsd:enumeration value="Ch.815 COVID-19 Permanent Rules PR"/>
          <xsd:enumeration value="Ch.815 COVID-19 Permanent Rules FR"/>
          <xsd:enumeration value="Ch.815 COVID-19 Suitable Work Guidelines PC"/>
          <xsd:enumeration value="Ch.815 COVID-19 Suitable Work Guidelines PR"/>
          <xsd:enumeration value="Ch.815 COVID-19 Suitable Work Guidelines FR"/>
          <xsd:enumeration value="Ch.823 Complaints, Hearings &amp; Appeals 2020 PR"/>
          <xsd:enumeration value="Ch.823 Complaints, Hearings &amp; Appeals 2020 FR"/>
          <xsd:enumeration value="Ch.838 Apprenticeship - Industry Grant Program PR"/>
          <xsd:enumeration value="Ch.838 Apprenticeship - Industry Grant Program  FR"/>
          <xsd:enumeration value="Ch.839 Apprenticeship - Federal SRE/IRAP PC"/>
          <xsd:enumeration value="Ch.839 Apprenticeship - Federal SRE/IRAP PR"/>
          <xsd:enumeration value="Ch.839 Apprenticeship - Federal SRE/IRAP FR"/>
          <xsd:enumeration value="Ch.857 VR Purchases Repeal PR"/>
          <xsd:enumeration value="Ch.857 VR Purchases Repeal FR"/>
          <xsd:enumeration value="Ch.858 VR Purchases and Contracts PR"/>
          <xsd:enumeration value="Ch.858 VR Purchases and Contracts FR"/>
          <xsd:enumeration value="COVID-19 Board Guidance"/>
          <xsd:enumeration value="COVID-19 Q&amp;A"/>
          <xsd:enumeration value="COVID-19 DP Board Procurement"/>
          <xsd:enumeration value="COVID-19 Target Occupations"/>
          <xsd:enumeration value="Data Validation WD 27-19 Chg. 1"/>
          <xsd:enumeration value="Choices Guide 2019"/>
          <xsd:enumeration value="ETP Guide 2019"/>
          <xsd:enumeration value="ES Guide 2019"/>
          <xsd:enumeration value="HB 257 Report 2020"/>
          <xsd:enumeration value="ITA WD Letter Chg 1"/>
          <xsd:enumeration value="Layoff Aversion Guide 2020"/>
          <xsd:enumeration value="NCP Choices Guide 2019"/>
          <xsd:enumeration value="Pathways to Reentry Guide 2020"/>
          <xsd:enumeration value="QAN Fall 2019"/>
          <xsd:enumeration value="Rapid Response Guide Updates 2020"/>
          <xsd:enumeration value="SNAP E&amp;T Guide 2019"/>
          <xsd:enumeration value="SNAP E&amp;T State Plan FFY21"/>
          <xsd:enumeration value="Rule Reviews 2020 PR"/>
          <xsd:enumeration value="Rule Reviews 2020 FR"/>
          <xsd:enumeration value="Strategic Plan FY21-25"/>
          <xsd:enumeration value="TAA Distributions BCY2021"/>
          <xsd:enumeration value="TAA Annual Report 2020"/>
          <xsd:enumeration value="TAA Guide 2019"/>
          <xsd:enumeration value="TAA Guide 2020"/>
          <xsd:enumeration value="Vets Priority WD 25-15 Chg 1"/>
          <xsd:enumeration value="WIOA Combined State Plan PY20-23"/>
          <xsd:enumeration value="WIOA Documentation Log July 2020"/>
          <xsd:enumeration value="WIOA Guidelines 2019-2"/>
          <xsd:enumeration value="WIT - Determining Employer Access TAB 211 Cg 3"/>
          <xsd:enumeration value="WIT - Ineligible Employers/Entities TAB 158 Chg 2"/>
          <xsd:enumeration value="WIT - Job Match Quality TAB 194, Chg 1"/>
          <xsd:enumeration value="WIT - Pseudo SSNs TAB 241, Chg 1"/>
          <xsd:enumeration value="WIT - Veterans Registrations TAB 153, Chg 1"/>
          <xsd:enumeration value="WITR WD 01-20 Chg 1"/>
          <xsd:enumeration value="**SP Training - July 2020"/>
          <xsd:enumeration value="SNAP E&amp;T Guide Revisions 2020"/>
          <xsd:enumeration value="WIOA Annual Report PY19"/>
          <xsd:enumeration value="WD Letter on WF Career &amp; Educ Outreach Spec"/>
          <xsd:enumeration value="WIOA Guidelines 2020"/>
        </xsd:restriction>
      </xsd:simpleType>
    </xsd:element>
    <xsd:element name="Priority" ma:index="3" nillable="true" ma:displayName="Priority" ma:format="Dropdown" ma:internalName="Priority">
      <xsd:simpleType>
        <xsd:restriction base="dms:Choice">
          <xsd:enumeration value="1. Critical"/>
          <xsd:enumeration value="2. High"/>
          <xsd:enumeration value="3. Medium"/>
          <xsd:enumeration value="4. Low"/>
        </xsd:restriction>
      </xsd:simpleType>
    </xsd:element>
    <xsd:element name="Status" ma:index="5" nillable="true" ma:displayName="Status" ma:default="-" ma:format="Dropdown" ma:internalName="Status">
      <xsd:simpleType>
        <xsd:restriction base="dms:Choice">
          <xsd:enumeration value="-"/>
          <xsd:enumeration value="Back in Editing"/>
          <xsd:enumeration value="Back in Drafting"/>
          <xsd:enumeration value="On Hold"/>
        </xsd:restriction>
      </xsd:simpleType>
    </xsd:element>
    <xsd:element name="Staff_x0020_Lead" ma:index="6" nillable="true" ma:displayName="Staff Lead" ma:list="UserInfo" ma:SharePointGroup="0" ma:internalName="Staff_x0020_Lea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ME_x0028_ifany_x0029_" ma:index="7" nillable="true" ma:displayName="SME (if any)" ma:format="Dropdown" ma:list="UserInfo" ma:SharePointGroup="0" ma:internalName="SME_x0028_ifany_x0029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0" ma:index="8" nillable="true" ma:displayName="Editor" ma:list="UserInfo" ma:SharePointGroup="2412" ma:internalName="Editor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ssignment_x0020_Date" ma:index="9" nillable="true" ma:displayName="Assignment Date" ma:format="DateOnly" ma:internalName="Assignment_x0020_Date">
      <xsd:simpleType>
        <xsd:restriction base="dms:DateTime"/>
      </xsd:simpleType>
    </xsd:element>
    <xsd:element name="Start_x0020_Date" ma:index="10" nillable="true" ma:displayName="Start Date" ma:description="Actual date drafting of the document started." ma:format="DateOnly" ma:internalName="Start_x0020_Date">
      <xsd:simpleType>
        <xsd:restriction base="dms:DateTime"/>
      </xsd:simpleType>
    </xsd:element>
    <xsd:element name="Due_x0020_Date" ma:index="11" nillable="true" ma:displayName="Due Date" ma:format="DateOnly" ma:internalName="Due_x0020_Date">
      <xsd:simpleType>
        <xsd:restriction base="dms:DateTime"/>
      </xsd:simpleType>
    </xsd:element>
    <xsd:element name="Deadline_x0020_to_x0020_Editing" ma:index="12" nillable="true" ma:displayName="Deadline to Editing" ma:format="DateOnly" ma:internalName="Deadline_x0020_to_x0020_Editing">
      <xsd:simpleType>
        <xsd:restriction base="dms:DateTime"/>
      </xsd:simpleType>
    </xsd:element>
    <xsd:element name="Integrated_x0020_Review_x0020_Date" ma:index="13" nillable="true" ma:displayName="Integrated Review Date" ma:format="DateOnly" ma:internalName="Integrated_x0020_Review_x0020_Date">
      <xsd:simpleType>
        <xsd:restriction base="dms:DateTime"/>
      </xsd:simpleType>
    </xsd:element>
    <xsd:element name="Commission_x0020_Date" ma:index="14" nillable="true" ma:displayName="Commission Date" ma:format="DateOnly" ma:internalName="Commission_x0020_Date">
      <xsd:simpleType>
        <xsd:restriction base="dms:DateTime"/>
      </xsd:simpleType>
    </xsd:element>
    <xsd:element name="Completion_x002f_Posted_x0020_Date" ma:index="15" nillable="true" ma:displayName="Completion/Posted Date" ma:format="DateOnly" ma:internalName="Completion_x002f_Posted_x0020_Date">
      <xsd:simpleType>
        <xsd:restriction base="dms:DateTime"/>
      </xsd:simpleType>
    </xsd:element>
    <xsd:element name="Program" ma:index="16" nillable="true" ma:displayName="Program" ma:list="{17b9341b-7526-44f7-bfa7-20e9bfd2a176}" ma:internalName="Program" ma:showField="Title">
      <xsd:simpleType>
        <xsd:restriction base="dms:Lookup"/>
      </xsd:simpleType>
    </xsd:element>
    <xsd:element name="WF_x0020_Policy_x0020_Document_x0020_Type" ma:index="17" nillable="true" ma:displayName="WF Policy Document Type" ma:list="{20b89c48-2fca-4c63-9053-67ad997d3514}" ma:internalName="WF_x0020_Policy_x0020_Document_x0020_Type" ma:showField="Title">
      <xsd:simpleType>
        <xsd:restriction base="dms:Lookup"/>
      </xsd:simpleType>
    </xsd:element>
    <xsd:element name="Primary_x0020_Document" ma:index="18" ma:displayName="Tracking Document" ma:default="No" ma:description="This is the primary tracking document for the project/deliverable.  The primary tracking document is typically the document that will be the final deliverable." ma:format="RadioButtons" ma:internalName="Primary_x0020_Document">
      <xsd:simpleType>
        <xsd:restriction base="dms:Choice">
          <xsd:enumeration value="Yes"/>
          <xsd:enumeration value="No"/>
        </xsd:restriction>
      </xsd:simpleType>
    </xsd:element>
    <xsd:element name="Department_x002f_Division" ma:index="20" nillable="true" ma:displayName="Department/Division" ma:default="Program Policy" ma:format="Dropdown" ma:internalName="Department_x002f_Division">
      <xsd:simpleType>
        <xsd:restriction base="dms:Choice">
          <xsd:enumeration value="AEL"/>
          <xsd:enumeration value="Child Care"/>
          <xsd:enumeration value="Program Policy"/>
        </xsd:restriction>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32"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33"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ge" ma:format="Dropdown" ma:internalName="_Status">
      <xsd:simpleType>
        <xsd:restriction base="dms:Choice">
          <xsd:enumeration value="Project Scope"/>
          <xsd:enumeration value="Draft - Author/Supervisor"/>
          <xsd:enumeration value="Draft - Supervisor"/>
          <xsd:enumeration value="Draft - Manager"/>
          <xsd:enumeration value="Draft - Editing"/>
          <xsd:enumeration value="Review - Author"/>
          <xsd:enumeration value="Review - SME"/>
          <xsd:enumeration value="Review - Supervisor"/>
          <xsd:enumeration value="Review - Legal/Finance"/>
          <xsd:enumeration value="Review - Manager"/>
          <xsd:enumeration value="Review - Integrated"/>
          <xsd:enumeration value="Review - Director"/>
          <xsd:enumeration value="Review - Deputy Director"/>
          <xsd:enumeration value="Review - 48-Hour"/>
          <xsd:enumeration value="Review - 5-Day"/>
          <xsd:enumeration value="Post-Review Changes"/>
          <xsd:enumeration value="Review - Division Director"/>
          <xsd:enumeration value="Briefing - Executive Mgmt."/>
          <xsd:enumeration value="Briefing - Commission Staff"/>
          <xsd:enumeration value="Notebook"/>
          <xsd:enumeration value="Commission Approved"/>
          <xsd:enumeration value="Board Comment Period"/>
          <xsd:enumeration value="Public Comment Period"/>
          <xsd:enumeration value="Pending Federal Review"/>
          <xsd:enumeration value="Complete"/>
          <xsd:enumeration value="Posted"/>
          <xsd:enumeration value="Postponed"/>
          <xsd:enumeration value="Cancelled"/>
        </xsd:restriction>
      </xsd:simpleType>
    </xsd:element>
  </xsd:schema>
  <xsd:schema xmlns:xsd="http://www.w3.org/2001/XMLSchema" xmlns:xs="http://www.w3.org/2001/XMLSchema" xmlns:dms="http://schemas.microsoft.com/office/2006/documentManagement/types" xmlns:pc="http://schemas.microsoft.com/office/infopath/2007/PartnerControls" targetNamespace="4c340d72-533d-4d32-a771-86ca28436fc3" elementFormDefault="qualified">
    <xsd:import namespace="http://schemas.microsoft.com/office/2006/documentManagement/types"/>
    <xsd:import namespace="http://schemas.microsoft.com/office/infopath/2007/PartnerControls"/>
    <xsd:element name="MediaServiceMetadata" ma:index="22" nillable="true" ma:displayName="MediaServiceMetadata" ma:description="" ma:hidden="true" ma:internalName="MediaServiceMetadata" ma:readOnly="true">
      <xsd:simpleType>
        <xsd:restriction base="dms:Note"/>
      </xsd:simpleType>
    </xsd:element>
    <xsd:element name="MediaServiceFastMetadata" ma:index="23" nillable="true" ma:displayName="MediaServiceFastMetadata" ma:description="" ma:hidden="true" ma:internalName="MediaServiceFastMetadata" ma:readOnly="true">
      <xsd:simpleType>
        <xsd:restriction base="dms:Note"/>
      </xsd:simpleType>
    </xsd:element>
    <xsd:element name="Approver" ma:index="31" nillable="true" ma:displayName="Approver" ma:hidden="true" ma:list="UserInfo" ma:SharePointGroup="0" ma:internalName="Approv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5625ac7-1bfd-4a7f-9a7f-d13086bfa749" elementFormDefault="qualified">
    <xsd:import namespace="http://schemas.microsoft.com/office/2006/documentManagement/types"/>
    <xsd:import namespace="http://schemas.microsoft.com/office/infopath/2007/PartnerControls"/>
    <xsd:element name="SharedWithUsers" ma:index="3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9" ma:displayName="Title"/>
        <xsd:element ref="dc:subject" minOccurs="0" maxOccurs="1"/>
        <xsd:element ref="dc:description" minOccurs="0" maxOccurs="1" ma:index="21" ma:displayName="Not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ge"/>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ority xmlns="e624acc9-b15c-4ed1-bf48-d4a13c5a58d9">2. High</Priority>
    <Sub_x002d_Project xmlns="e624acc9-b15c-4ed1-bf48-d4a13c5a58d9" xsi:nil="true"/>
    <Approver xmlns="4c340d72-533d-4d32-a771-86ca28436fc3">
      <UserInfo>
        <DisplayName/>
        <AccountId xsi:nil="true"/>
        <AccountType/>
      </UserInfo>
    </Approver>
    <Staff_x0020_Lead xmlns="e624acc9-b15c-4ed1-bf48-d4a13c5a58d9">
      <UserInfo>
        <DisplayName>Jones,Shirley M</DisplayName>
        <AccountId>2925</AccountId>
        <AccountType/>
      </UserInfo>
    </Staff_x0020_Lead>
    <Status xmlns="e624acc9-b15c-4ed1-bf48-d4a13c5a58d9">-</Status>
    <SME_x0028_ifany_x0029_ xmlns="e624acc9-b15c-4ed1-bf48-d4a13c5a58d9">
      <UserInfo>
        <DisplayName/>
        <AccountId xsi:nil="true"/>
        <AccountType/>
      </UserInfo>
    </SME_x0028_ifany_x0029_>
    <_Status xmlns="http://schemas.microsoft.com/sharepoint/v3/fields" xsi:nil="true"/>
    <Due_x0020_Date xmlns="e624acc9-b15c-4ed1-bf48-d4a13c5a58d9" xsi:nil="true"/>
    <Commission_x0020_Date xmlns="e624acc9-b15c-4ed1-bf48-d4a13c5a58d9" xsi:nil="true"/>
    <Completion_x002f_Posted_x0020_Date xmlns="e624acc9-b15c-4ed1-bf48-d4a13c5a58d9" xsi:nil="true"/>
    <Editor0 xmlns="e624acc9-b15c-4ed1-bf48-d4a13c5a58d9">
      <UserInfo>
        <DisplayName/>
        <AccountId xsi:nil="true"/>
        <AccountType/>
      </UserInfo>
    </Editor0>
    <Project xmlns="e624acc9-b15c-4ed1-bf48-d4a13c5a58d9">WIOA Operations Guide</Project>
    <PublishingExpirationDate xmlns="http://schemas.microsoft.com/sharepoint/v3" xsi:nil="true"/>
    <Deadline_x0020_to_x0020_Editing xmlns="e624acc9-b15c-4ed1-bf48-d4a13c5a58d9" xsi:nil="true"/>
    <PublishingStartDate xmlns="http://schemas.microsoft.com/sharepoint/v3" xsi:nil="true"/>
    <Department_x002f_Division xmlns="e624acc9-b15c-4ed1-bf48-d4a13c5a58d9">Program Policy</Department_x002f_Division>
    <Primary_x0020_Document xmlns="e624acc9-b15c-4ed1-bf48-d4a13c5a58d9">Yes</Primary_x0020_Document>
    <Program xmlns="e624acc9-b15c-4ed1-bf48-d4a13c5a58d9">6</Program>
    <WF_x0020_Policy_x0020_Document_x0020_Type xmlns="e624acc9-b15c-4ed1-bf48-d4a13c5a58d9">11</WF_x0020_Policy_x0020_Document_x0020_Type>
    <Start_x0020_Date xmlns="e624acc9-b15c-4ed1-bf48-d4a13c5a58d9" xsi:nil="true"/>
    <SharedWithUsers xmlns="35625ac7-1bfd-4a7f-9a7f-d13086bfa749">
      <UserInfo>
        <DisplayName>Vaden,Jason M</DisplayName>
        <AccountId>2048</AccountId>
        <AccountType/>
      </UserInfo>
      <UserInfo>
        <DisplayName>Fuentes,Regina G</DisplayName>
        <AccountId>1651</AccountId>
        <AccountType/>
      </UserInfo>
    </SharedWithUsers>
    <Integrated_x0020_Review_x0020_Date xmlns="e624acc9-b15c-4ed1-bf48-d4a13c5a58d9">2020-12-03T06:00:00+00:00</Integrated_x0020_Review_x0020_Date>
    <Assignment_x0020_Date xmlns="e624acc9-b15c-4ed1-bf48-d4a13c5a58d9" xsi:nil="true"/>
  </documentManagement>
</p:properties>
</file>

<file path=customXml/item4.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E9920F79-8783-4DB7-8EC4-B8B0DECEE8F6}">
  <ds:schemaRefs>
    <ds:schemaRef ds:uri="http://schemas.microsoft.com/sharepoint/v3/contenttype/forms"/>
  </ds:schemaRefs>
</ds:datastoreItem>
</file>

<file path=customXml/itemProps2.xml><?xml version="1.0" encoding="utf-8"?>
<ds:datastoreItem xmlns:ds="http://schemas.openxmlformats.org/officeDocument/2006/customXml" ds:itemID="{AE600334-F3B0-43AA-B8A7-13E6D66A7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4acc9-b15c-4ed1-bf48-d4a13c5a58d9"/>
    <ds:schemaRef ds:uri="http://schemas.microsoft.com/sharepoint/v3"/>
    <ds:schemaRef ds:uri="http://schemas.microsoft.com/sharepoint/v3/fields"/>
    <ds:schemaRef ds:uri="4c340d72-533d-4d32-a771-86ca28436fc3"/>
    <ds:schemaRef ds:uri="35625ac7-1bfd-4a7f-9a7f-d13086bfa7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57D050-7CE7-4072-A5D1-053615083952}">
  <ds:schemaRefs>
    <ds:schemaRef ds:uri="http://purl.org/dc/dcmitype/"/>
    <ds:schemaRef ds:uri="http://schemas.microsoft.com/office/2006/documentManagement/types"/>
    <ds:schemaRef ds:uri="e624acc9-b15c-4ed1-bf48-d4a13c5a58d9"/>
    <ds:schemaRef ds:uri="http://purl.org/dc/elements/1.1/"/>
    <ds:schemaRef ds:uri="http://schemas.microsoft.com/office/2006/metadata/properties"/>
    <ds:schemaRef ds:uri="4c340d72-533d-4d32-a771-86ca28436fc3"/>
    <ds:schemaRef ds:uri="http://schemas.microsoft.com/sharepoint/v3"/>
    <ds:schemaRef ds:uri="http://schemas.microsoft.com/office/infopath/2007/PartnerControls"/>
    <ds:schemaRef ds:uri="http://purl.org/dc/terms/"/>
    <ds:schemaRef ds:uri="http://schemas.openxmlformats.org/package/2006/metadata/core-properties"/>
    <ds:schemaRef ds:uri="35625ac7-1bfd-4a7f-9a7f-d13086bfa749"/>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4142014F-0BE2-4141-80DE-5DA8E09EC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25893</Words>
  <Characters>149406</Characters>
  <Application>Microsoft Office Word</Application>
  <DocSecurity>0</DocSecurity>
  <Lines>3049</Lines>
  <Paragraphs>1252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174047</CharactersWithSpaces>
  <SharedDoc>false</SharedDoc>
  <HLinks>
    <vt:vector size="534" baseType="variant">
      <vt:variant>
        <vt:i4>6029414</vt:i4>
      </vt:variant>
      <vt:variant>
        <vt:i4>435</vt:i4>
      </vt:variant>
      <vt:variant>
        <vt:i4>0</vt:i4>
      </vt:variant>
      <vt:variant>
        <vt:i4>5</vt:i4>
      </vt:variant>
      <vt:variant>
        <vt:lpwstr/>
      </vt:variant>
      <vt:variant>
        <vt:lpwstr>_NOTIFICATION_OF_AN</vt:lpwstr>
      </vt:variant>
      <vt:variant>
        <vt:i4>7995414</vt:i4>
      </vt:variant>
      <vt:variant>
        <vt:i4>432</vt:i4>
      </vt:variant>
      <vt:variant>
        <vt:i4>0</vt:i4>
      </vt:variant>
      <vt:variant>
        <vt:i4>5</vt:i4>
      </vt:variant>
      <vt:variant>
        <vt:lpwstr/>
      </vt:variant>
      <vt:variant>
        <vt:lpwstr>_APPENDIX_A:_GLOSSARY</vt:lpwstr>
      </vt:variant>
      <vt:variant>
        <vt:i4>1900594</vt:i4>
      </vt:variant>
      <vt:variant>
        <vt:i4>429</vt:i4>
      </vt:variant>
      <vt:variant>
        <vt:i4>0</vt:i4>
      </vt:variant>
      <vt:variant>
        <vt:i4>5</vt:i4>
      </vt:variant>
      <vt:variant>
        <vt:lpwstr/>
      </vt:variant>
      <vt:variant>
        <vt:lpwstr>_Step_5:_Determine</vt:lpwstr>
      </vt:variant>
      <vt:variant>
        <vt:i4>7143497</vt:i4>
      </vt:variant>
      <vt:variant>
        <vt:i4>426</vt:i4>
      </vt:variant>
      <vt:variant>
        <vt:i4>0</vt:i4>
      </vt:variant>
      <vt:variant>
        <vt:i4>5</vt:i4>
      </vt:variant>
      <vt:variant>
        <vt:lpwstr/>
      </vt:variant>
      <vt:variant>
        <vt:lpwstr>_Step_6a:_Identify</vt:lpwstr>
      </vt:variant>
      <vt:variant>
        <vt:i4>2752513</vt:i4>
      </vt:variant>
      <vt:variant>
        <vt:i4>423</vt:i4>
      </vt:variant>
      <vt:variant>
        <vt:i4>0</vt:i4>
      </vt:variant>
      <vt:variant>
        <vt:i4>5</vt:i4>
      </vt:variant>
      <vt:variant>
        <vt:lpwstr/>
      </vt:variant>
      <vt:variant>
        <vt:lpwstr>_LOCAL_INFRASTRUCTURE_FUNDING</vt:lpwstr>
      </vt:variant>
      <vt:variant>
        <vt:i4>6946874</vt:i4>
      </vt:variant>
      <vt:variant>
        <vt:i4>420</vt:i4>
      </vt:variant>
      <vt:variant>
        <vt:i4>0</vt:i4>
      </vt:variant>
      <vt:variant>
        <vt:i4>5</vt:i4>
      </vt:variant>
      <vt:variant>
        <vt:lpwstr>http://www.twc.state.tx.us/partners/workforce-policy-guidance</vt:lpwstr>
      </vt:variant>
      <vt:variant>
        <vt:lpwstr>eo</vt:lpwstr>
      </vt:variant>
      <vt:variant>
        <vt:i4>1638487</vt:i4>
      </vt:variant>
      <vt:variant>
        <vt:i4>417</vt:i4>
      </vt:variant>
      <vt:variant>
        <vt:i4>0</vt:i4>
      </vt:variant>
      <vt:variant>
        <vt:i4>5</vt:i4>
      </vt:variant>
      <vt:variant>
        <vt:lpwstr>http://www.twc.state.tx.us/partners/workforce-innovation-opportunity-act-wioa</vt:lpwstr>
      </vt:variant>
      <vt:variant>
        <vt:lpwstr>wioaOnestopCertification</vt:lpwstr>
      </vt:variant>
      <vt:variant>
        <vt:i4>6619225</vt:i4>
      </vt:variant>
      <vt:variant>
        <vt:i4>414</vt:i4>
      </vt:variant>
      <vt:variant>
        <vt:i4>0</vt:i4>
      </vt:variant>
      <vt:variant>
        <vt:i4>5</vt:i4>
      </vt:variant>
      <vt:variant>
        <vt:lpwstr/>
      </vt:variant>
      <vt:variant>
        <vt:lpwstr>_APPENDIX_G:_ONE-STOP</vt:lpwstr>
      </vt:variant>
      <vt:variant>
        <vt:i4>3801152</vt:i4>
      </vt:variant>
      <vt:variant>
        <vt:i4>411</vt:i4>
      </vt:variant>
      <vt:variant>
        <vt:i4>0</vt:i4>
      </vt:variant>
      <vt:variant>
        <vt:i4>5</vt:i4>
      </vt:variant>
      <vt:variant>
        <vt:lpwstr>mailto:Board.Relations@twc.state.tx.us</vt:lpwstr>
      </vt:variant>
      <vt:variant>
        <vt:lpwstr/>
      </vt:variant>
      <vt:variant>
        <vt:i4>2293816</vt:i4>
      </vt:variant>
      <vt:variant>
        <vt:i4>408</vt:i4>
      </vt:variant>
      <vt:variant>
        <vt:i4>0</vt:i4>
      </vt:variant>
      <vt:variant>
        <vt:i4>5</vt:i4>
      </vt:variant>
      <vt:variant>
        <vt:lpwstr>https://www.dol.gov/ajc</vt:lpwstr>
      </vt:variant>
      <vt:variant>
        <vt:lpwstr/>
      </vt:variant>
      <vt:variant>
        <vt:i4>2424877</vt:i4>
      </vt:variant>
      <vt:variant>
        <vt:i4>405</vt:i4>
      </vt:variant>
      <vt:variant>
        <vt:i4>0</vt:i4>
      </vt:variant>
      <vt:variant>
        <vt:i4>5</vt:i4>
      </vt:variant>
      <vt:variant>
        <vt:lpwstr>https://www.dol.gov/ajc/ajc_style_guide.pdf</vt:lpwstr>
      </vt:variant>
      <vt:variant>
        <vt:lpwstr/>
      </vt:variant>
      <vt:variant>
        <vt:i4>7209036</vt:i4>
      </vt:variant>
      <vt:variant>
        <vt:i4>402</vt:i4>
      </vt:variant>
      <vt:variant>
        <vt:i4>0</vt:i4>
      </vt:variant>
      <vt:variant>
        <vt:i4>5</vt:i4>
      </vt:variant>
      <vt:variant>
        <vt:lpwstr/>
      </vt:variant>
      <vt:variant>
        <vt:lpwstr>_Step_6b:_Calculate</vt:lpwstr>
      </vt:variant>
      <vt:variant>
        <vt:i4>1441899</vt:i4>
      </vt:variant>
      <vt:variant>
        <vt:i4>399</vt:i4>
      </vt:variant>
      <vt:variant>
        <vt:i4>0</vt:i4>
      </vt:variant>
      <vt:variant>
        <vt:i4>5</vt:i4>
      </vt:variant>
      <vt:variant>
        <vt:lpwstr/>
      </vt:variant>
      <vt:variant>
        <vt:lpwstr>_APPENDIX_F:_STEPS</vt:lpwstr>
      </vt:variant>
      <vt:variant>
        <vt:i4>7667776</vt:i4>
      </vt:variant>
      <vt:variant>
        <vt:i4>396</vt:i4>
      </vt:variant>
      <vt:variant>
        <vt:i4>0</vt:i4>
      </vt:variant>
      <vt:variant>
        <vt:i4>5</vt:i4>
      </vt:variant>
      <vt:variant>
        <vt:lpwstr>mailto:wioa.infrastructure.funding@twc.state.tx.us</vt:lpwstr>
      </vt:variant>
      <vt:variant>
        <vt:lpwstr/>
      </vt:variant>
      <vt:variant>
        <vt:i4>917612</vt:i4>
      </vt:variant>
      <vt:variant>
        <vt:i4>393</vt:i4>
      </vt:variant>
      <vt:variant>
        <vt:i4>0</vt:i4>
      </vt:variant>
      <vt:variant>
        <vt:i4>5</vt:i4>
      </vt:variant>
      <vt:variant>
        <vt:lpwstr/>
      </vt:variant>
      <vt:variant>
        <vt:lpwstr>_APPENDIX_IV:_INFRASTRUCTURE</vt:lpwstr>
      </vt:variant>
      <vt:variant>
        <vt:i4>917612</vt:i4>
      </vt:variant>
      <vt:variant>
        <vt:i4>390</vt:i4>
      </vt:variant>
      <vt:variant>
        <vt:i4>0</vt:i4>
      </vt:variant>
      <vt:variant>
        <vt:i4>5</vt:i4>
      </vt:variant>
      <vt:variant>
        <vt:lpwstr/>
      </vt:variant>
      <vt:variant>
        <vt:lpwstr>_APPENDIX_IV:_INFRASTRUCTURE</vt:lpwstr>
      </vt:variant>
      <vt:variant>
        <vt:i4>7471186</vt:i4>
      </vt:variant>
      <vt:variant>
        <vt:i4>387</vt:i4>
      </vt:variant>
      <vt:variant>
        <vt:i4>0</vt:i4>
      </vt:variant>
      <vt:variant>
        <vt:i4>5</vt:i4>
      </vt:variant>
      <vt:variant>
        <vt:lpwstr/>
      </vt:variant>
      <vt:variant>
        <vt:lpwstr>_INFRASTRUCTURE_COSTS_–</vt:lpwstr>
      </vt:variant>
      <vt:variant>
        <vt:i4>5767270</vt:i4>
      </vt:variant>
      <vt:variant>
        <vt:i4>384</vt:i4>
      </vt:variant>
      <vt:variant>
        <vt:i4>0</vt:i4>
      </vt:variant>
      <vt:variant>
        <vt:i4>5</vt:i4>
      </vt:variant>
      <vt:variant>
        <vt:lpwstr/>
      </vt:variant>
      <vt:variant>
        <vt:lpwstr>_APPENDIX_E:_EXAMPLES:</vt:lpwstr>
      </vt:variant>
      <vt:variant>
        <vt:i4>7929959</vt:i4>
      </vt:variant>
      <vt:variant>
        <vt:i4>381</vt:i4>
      </vt:variant>
      <vt:variant>
        <vt:i4>0</vt:i4>
      </vt:variant>
      <vt:variant>
        <vt:i4>5</vt:i4>
      </vt:variant>
      <vt:variant>
        <vt:lpwstr>https://ion.workforcegps.org/resources/2017/03/23/13/30/Sample_MOU_Infrastructure_Costs_Toolkit</vt:lpwstr>
      </vt:variant>
      <vt:variant>
        <vt:lpwstr/>
      </vt:variant>
      <vt:variant>
        <vt:i4>7995414</vt:i4>
      </vt:variant>
      <vt:variant>
        <vt:i4>378</vt:i4>
      </vt:variant>
      <vt:variant>
        <vt:i4>0</vt:i4>
      </vt:variant>
      <vt:variant>
        <vt:i4>5</vt:i4>
      </vt:variant>
      <vt:variant>
        <vt:lpwstr/>
      </vt:variant>
      <vt:variant>
        <vt:lpwstr>_APPENDIX_A:_GLOSSARY</vt:lpwstr>
      </vt:variant>
      <vt:variant>
        <vt:i4>7995414</vt:i4>
      </vt:variant>
      <vt:variant>
        <vt:i4>375</vt:i4>
      </vt:variant>
      <vt:variant>
        <vt:i4>0</vt:i4>
      </vt:variant>
      <vt:variant>
        <vt:i4>5</vt:i4>
      </vt:variant>
      <vt:variant>
        <vt:lpwstr/>
      </vt:variant>
      <vt:variant>
        <vt:lpwstr>_APPENDIX_A:_GLOSSARY</vt:lpwstr>
      </vt:variant>
      <vt:variant>
        <vt:i4>3866666</vt:i4>
      </vt:variant>
      <vt:variant>
        <vt:i4>372</vt:i4>
      </vt:variant>
      <vt:variant>
        <vt:i4>0</vt:i4>
      </vt:variant>
      <vt:variant>
        <vt:i4>5</vt:i4>
      </vt:variant>
      <vt:variant>
        <vt:lpwstr/>
      </vt:variant>
      <vt:variant>
        <vt:lpwstr>_BUDGET_CONTROLS</vt:lpwstr>
      </vt:variant>
      <vt:variant>
        <vt:i4>7929959</vt:i4>
      </vt:variant>
      <vt:variant>
        <vt:i4>369</vt:i4>
      </vt:variant>
      <vt:variant>
        <vt:i4>0</vt:i4>
      </vt:variant>
      <vt:variant>
        <vt:i4>5</vt:i4>
      </vt:variant>
      <vt:variant>
        <vt:lpwstr>https://ion.workforcegps.org/resources/2017/03/23/13/30/Sample_MOU_Infrastructure_Costs_Toolkit</vt:lpwstr>
      </vt:variant>
      <vt:variant>
        <vt:lpwstr/>
      </vt:variant>
      <vt:variant>
        <vt:i4>917612</vt:i4>
      </vt:variant>
      <vt:variant>
        <vt:i4>366</vt:i4>
      </vt:variant>
      <vt:variant>
        <vt:i4>0</vt:i4>
      </vt:variant>
      <vt:variant>
        <vt:i4>5</vt:i4>
      </vt:variant>
      <vt:variant>
        <vt:lpwstr/>
      </vt:variant>
      <vt:variant>
        <vt:lpwstr>_APPENDIX_IV:_INFRASTRUCTURE</vt:lpwstr>
      </vt:variant>
      <vt:variant>
        <vt:i4>7995414</vt:i4>
      </vt:variant>
      <vt:variant>
        <vt:i4>363</vt:i4>
      </vt:variant>
      <vt:variant>
        <vt:i4>0</vt:i4>
      </vt:variant>
      <vt:variant>
        <vt:i4>5</vt:i4>
      </vt:variant>
      <vt:variant>
        <vt:lpwstr/>
      </vt:variant>
      <vt:variant>
        <vt:lpwstr>_APPENDIX_A:_GLOSSARY</vt:lpwstr>
      </vt:variant>
      <vt:variant>
        <vt:i4>4063301</vt:i4>
      </vt:variant>
      <vt:variant>
        <vt:i4>360</vt:i4>
      </vt:variant>
      <vt:variant>
        <vt:i4>0</vt:i4>
      </vt:variant>
      <vt:variant>
        <vt:i4>5</vt:i4>
      </vt:variant>
      <vt:variant>
        <vt:lpwstr/>
      </vt:variant>
      <vt:variant>
        <vt:lpwstr>_V._COMMON_IDENTIFIER</vt:lpwstr>
      </vt:variant>
      <vt:variant>
        <vt:i4>4522019</vt:i4>
      </vt:variant>
      <vt:variant>
        <vt:i4>357</vt:i4>
      </vt:variant>
      <vt:variant>
        <vt:i4>0</vt:i4>
      </vt:variant>
      <vt:variant>
        <vt:i4>5</vt:i4>
      </vt:variant>
      <vt:variant>
        <vt:lpwstr>https://www.doleta.gov/grants/pdf/TAG_PartI.pdf</vt:lpwstr>
      </vt:variant>
      <vt:variant>
        <vt:lpwstr/>
      </vt:variant>
      <vt:variant>
        <vt:i4>6619229</vt:i4>
      </vt:variant>
      <vt:variant>
        <vt:i4>354</vt:i4>
      </vt:variant>
      <vt:variant>
        <vt:i4>0</vt:i4>
      </vt:variant>
      <vt:variant>
        <vt:i4>5</vt:i4>
      </vt:variant>
      <vt:variant>
        <vt:lpwstr/>
      </vt:variant>
      <vt:variant>
        <vt:lpwstr>_APPENDIX_C:_ONE-STOP</vt:lpwstr>
      </vt:variant>
      <vt:variant>
        <vt:i4>7143455</vt:i4>
      </vt:variant>
      <vt:variant>
        <vt:i4>351</vt:i4>
      </vt:variant>
      <vt:variant>
        <vt:i4>0</vt:i4>
      </vt:variant>
      <vt:variant>
        <vt:i4>5</vt:i4>
      </vt:variant>
      <vt:variant>
        <vt:lpwstr/>
      </vt:variant>
      <vt:variant>
        <vt:lpwstr>_A._TEXAS_WORKFORCE</vt:lpwstr>
      </vt:variant>
      <vt:variant>
        <vt:i4>4522019</vt:i4>
      </vt:variant>
      <vt:variant>
        <vt:i4>348</vt:i4>
      </vt:variant>
      <vt:variant>
        <vt:i4>0</vt:i4>
      </vt:variant>
      <vt:variant>
        <vt:i4>5</vt:i4>
      </vt:variant>
      <vt:variant>
        <vt:lpwstr>https://www.doleta.gov/grants/pdf/TAG_PartI.pdf</vt:lpwstr>
      </vt:variant>
      <vt:variant>
        <vt:lpwstr/>
      </vt:variant>
      <vt:variant>
        <vt:i4>7995414</vt:i4>
      </vt:variant>
      <vt:variant>
        <vt:i4>345</vt:i4>
      </vt:variant>
      <vt:variant>
        <vt:i4>0</vt:i4>
      </vt:variant>
      <vt:variant>
        <vt:i4>5</vt:i4>
      </vt:variant>
      <vt:variant>
        <vt:lpwstr/>
      </vt:variant>
      <vt:variant>
        <vt:lpwstr>_APPENDIX_A:_GLOSSARY</vt:lpwstr>
      </vt:variant>
      <vt:variant>
        <vt:i4>2949198</vt:i4>
      </vt:variant>
      <vt:variant>
        <vt:i4>342</vt:i4>
      </vt:variant>
      <vt:variant>
        <vt:i4>0</vt:i4>
      </vt:variant>
      <vt:variant>
        <vt:i4>5</vt:i4>
      </vt:variant>
      <vt:variant>
        <vt:lpwstr/>
      </vt:variant>
      <vt:variant>
        <vt:lpwstr>_II._WORKFORCE_PARTNERS</vt:lpwstr>
      </vt:variant>
      <vt:variant>
        <vt:i4>2949198</vt:i4>
      </vt:variant>
      <vt:variant>
        <vt:i4>339</vt:i4>
      </vt:variant>
      <vt:variant>
        <vt:i4>0</vt:i4>
      </vt:variant>
      <vt:variant>
        <vt:i4>5</vt:i4>
      </vt:variant>
      <vt:variant>
        <vt:lpwstr/>
      </vt:variant>
      <vt:variant>
        <vt:lpwstr>_II._WORKFORCE_PARTNERS</vt:lpwstr>
      </vt:variant>
      <vt:variant>
        <vt:i4>1441844</vt:i4>
      </vt:variant>
      <vt:variant>
        <vt:i4>332</vt:i4>
      </vt:variant>
      <vt:variant>
        <vt:i4>0</vt:i4>
      </vt:variant>
      <vt:variant>
        <vt:i4>5</vt:i4>
      </vt:variant>
      <vt:variant>
        <vt:lpwstr/>
      </vt:variant>
      <vt:variant>
        <vt:lpwstr>_Toc24618783</vt:lpwstr>
      </vt:variant>
      <vt:variant>
        <vt:i4>1507380</vt:i4>
      </vt:variant>
      <vt:variant>
        <vt:i4>326</vt:i4>
      </vt:variant>
      <vt:variant>
        <vt:i4>0</vt:i4>
      </vt:variant>
      <vt:variant>
        <vt:i4>5</vt:i4>
      </vt:variant>
      <vt:variant>
        <vt:lpwstr/>
      </vt:variant>
      <vt:variant>
        <vt:lpwstr>_Toc24618782</vt:lpwstr>
      </vt:variant>
      <vt:variant>
        <vt:i4>1310772</vt:i4>
      </vt:variant>
      <vt:variant>
        <vt:i4>320</vt:i4>
      </vt:variant>
      <vt:variant>
        <vt:i4>0</vt:i4>
      </vt:variant>
      <vt:variant>
        <vt:i4>5</vt:i4>
      </vt:variant>
      <vt:variant>
        <vt:lpwstr/>
      </vt:variant>
      <vt:variant>
        <vt:lpwstr>_Toc24618781</vt:lpwstr>
      </vt:variant>
      <vt:variant>
        <vt:i4>1376308</vt:i4>
      </vt:variant>
      <vt:variant>
        <vt:i4>314</vt:i4>
      </vt:variant>
      <vt:variant>
        <vt:i4>0</vt:i4>
      </vt:variant>
      <vt:variant>
        <vt:i4>5</vt:i4>
      </vt:variant>
      <vt:variant>
        <vt:lpwstr/>
      </vt:variant>
      <vt:variant>
        <vt:lpwstr>_Toc24618780</vt:lpwstr>
      </vt:variant>
      <vt:variant>
        <vt:i4>1835067</vt:i4>
      </vt:variant>
      <vt:variant>
        <vt:i4>308</vt:i4>
      </vt:variant>
      <vt:variant>
        <vt:i4>0</vt:i4>
      </vt:variant>
      <vt:variant>
        <vt:i4>5</vt:i4>
      </vt:variant>
      <vt:variant>
        <vt:lpwstr/>
      </vt:variant>
      <vt:variant>
        <vt:lpwstr>_Toc24618779</vt:lpwstr>
      </vt:variant>
      <vt:variant>
        <vt:i4>1900603</vt:i4>
      </vt:variant>
      <vt:variant>
        <vt:i4>302</vt:i4>
      </vt:variant>
      <vt:variant>
        <vt:i4>0</vt:i4>
      </vt:variant>
      <vt:variant>
        <vt:i4>5</vt:i4>
      </vt:variant>
      <vt:variant>
        <vt:lpwstr/>
      </vt:variant>
      <vt:variant>
        <vt:lpwstr>_Toc24618778</vt:lpwstr>
      </vt:variant>
      <vt:variant>
        <vt:i4>1179707</vt:i4>
      </vt:variant>
      <vt:variant>
        <vt:i4>296</vt:i4>
      </vt:variant>
      <vt:variant>
        <vt:i4>0</vt:i4>
      </vt:variant>
      <vt:variant>
        <vt:i4>5</vt:i4>
      </vt:variant>
      <vt:variant>
        <vt:lpwstr/>
      </vt:variant>
      <vt:variant>
        <vt:lpwstr>_Toc24618777</vt:lpwstr>
      </vt:variant>
      <vt:variant>
        <vt:i4>1245243</vt:i4>
      </vt:variant>
      <vt:variant>
        <vt:i4>290</vt:i4>
      </vt:variant>
      <vt:variant>
        <vt:i4>0</vt:i4>
      </vt:variant>
      <vt:variant>
        <vt:i4>5</vt:i4>
      </vt:variant>
      <vt:variant>
        <vt:lpwstr/>
      </vt:variant>
      <vt:variant>
        <vt:lpwstr>_Toc24618776</vt:lpwstr>
      </vt:variant>
      <vt:variant>
        <vt:i4>1048635</vt:i4>
      </vt:variant>
      <vt:variant>
        <vt:i4>284</vt:i4>
      </vt:variant>
      <vt:variant>
        <vt:i4>0</vt:i4>
      </vt:variant>
      <vt:variant>
        <vt:i4>5</vt:i4>
      </vt:variant>
      <vt:variant>
        <vt:lpwstr/>
      </vt:variant>
      <vt:variant>
        <vt:lpwstr>_Toc24618775</vt:lpwstr>
      </vt:variant>
      <vt:variant>
        <vt:i4>1114171</vt:i4>
      </vt:variant>
      <vt:variant>
        <vt:i4>278</vt:i4>
      </vt:variant>
      <vt:variant>
        <vt:i4>0</vt:i4>
      </vt:variant>
      <vt:variant>
        <vt:i4>5</vt:i4>
      </vt:variant>
      <vt:variant>
        <vt:lpwstr/>
      </vt:variant>
      <vt:variant>
        <vt:lpwstr>_Toc24618774</vt:lpwstr>
      </vt:variant>
      <vt:variant>
        <vt:i4>1441851</vt:i4>
      </vt:variant>
      <vt:variant>
        <vt:i4>272</vt:i4>
      </vt:variant>
      <vt:variant>
        <vt:i4>0</vt:i4>
      </vt:variant>
      <vt:variant>
        <vt:i4>5</vt:i4>
      </vt:variant>
      <vt:variant>
        <vt:lpwstr/>
      </vt:variant>
      <vt:variant>
        <vt:lpwstr>_Toc24618773</vt:lpwstr>
      </vt:variant>
      <vt:variant>
        <vt:i4>1507387</vt:i4>
      </vt:variant>
      <vt:variant>
        <vt:i4>266</vt:i4>
      </vt:variant>
      <vt:variant>
        <vt:i4>0</vt:i4>
      </vt:variant>
      <vt:variant>
        <vt:i4>5</vt:i4>
      </vt:variant>
      <vt:variant>
        <vt:lpwstr/>
      </vt:variant>
      <vt:variant>
        <vt:lpwstr>_Toc24618772</vt:lpwstr>
      </vt:variant>
      <vt:variant>
        <vt:i4>1310779</vt:i4>
      </vt:variant>
      <vt:variant>
        <vt:i4>260</vt:i4>
      </vt:variant>
      <vt:variant>
        <vt:i4>0</vt:i4>
      </vt:variant>
      <vt:variant>
        <vt:i4>5</vt:i4>
      </vt:variant>
      <vt:variant>
        <vt:lpwstr/>
      </vt:variant>
      <vt:variant>
        <vt:lpwstr>_Toc24618771</vt:lpwstr>
      </vt:variant>
      <vt:variant>
        <vt:i4>1376315</vt:i4>
      </vt:variant>
      <vt:variant>
        <vt:i4>254</vt:i4>
      </vt:variant>
      <vt:variant>
        <vt:i4>0</vt:i4>
      </vt:variant>
      <vt:variant>
        <vt:i4>5</vt:i4>
      </vt:variant>
      <vt:variant>
        <vt:lpwstr/>
      </vt:variant>
      <vt:variant>
        <vt:lpwstr>_Toc24618770</vt:lpwstr>
      </vt:variant>
      <vt:variant>
        <vt:i4>1835066</vt:i4>
      </vt:variant>
      <vt:variant>
        <vt:i4>248</vt:i4>
      </vt:variant>
      <vt:variant>
        <vt:i4>0</vt:i4>
      </vt:variant>
      <vt:variant>
        <vt:i4>5</vt:i4>
      </vt:variant>
      <vt:variant>
        <vt:lpwstr/>
      </vt:variant>
      <vt:variant>
        <vt:lpwstr>_Toc24618769</vt:lpwstr>
      </vt:variant>
      <vt:variant>
        <vt:i4>1900602</vt:i4>
      </vt:variant>
      <vt:variant>
        <vt:i4>242</vt:i4>
      </vt:variant>
      <vt:variant>
        <vt:i4>0</vt:i4>
      </vt:variant>
      <vt:variant>
        <vt:i4>5</vt:i4>
      </vt:variant>
      <vt:variant>
        <vt:lpwstr/>
      </vt:variant>
      <vt:variant>
        <vt:lpwstr>_Toc24618768</vt:lpwstr>
      </vt:variant>
      <vt:variant>
        <vt:i4>1179706</vt:i4>
      </vt:variant>
      <vt:variant>
        <vt:i4>236</vt:i4>
      </vt:variant>
      <vt:variant>
        <vt:i4>0</vt:i4>
      </vt:variant>
      <vt:variant>
        <vt:i4>5</vt:i4>
      </vt:variant>
      <vt:variant>
        <vt:lpwstr/>
      </vt:variant>
      <vt:variant>
        <vt:lpwstr>_Toc24618767</vt:lpwstr>
      </vt:variant>
      <vt:variant>
        <vt:i4>1245242</vt:i4>
      </vt:variant>
      <vt:variant>
        <vt:i4>230</vt:i4>
      </vt:variant>
      <vt:variant>
        <vt:i4>0</vt:i4>
      </vt:variant>
      <vt:variant>
        <vt:i4>5</vt:i4>
      </vt:variant>
      <vt:variant>
        <vt:lpwstr/>
      </vt:variant>
      <vt:variant>
        <vt:lpwstr>_Toc24618766</vt:lpwstr>
      </vt:variant>
      <vt:variant>
        <vt:i4>1048634</vt:i4>
      </vt:variant>
      <vt:variant>
        <vt:i4>224</vt:i4>
      </vt:variant>
      <vt:variant>
        <vt:i4>0</vt:i4>
      </vt:variant>
      <vt:variant>
        <vt:i4>5</vt:i4>
      </vt:variant>
      <vt:variant>
        <vt:lpwstr/>
      </vt:variant>
      <vt:variant>
        <vt:lpwstr>_Toc24618765</vt:lpwstr>
      </vt:variant>
      <vt:variant>
        <vt:i4>1114170</vt:i4>
      </vt:variant>
      <vt:variant>
        <vt:i4>218</vt:i4>
      </vt:variant>
      <vt:variant>
        <vt:i4>0</vt:i4>
      </vt:variant>
      <vt:variant>
        <vt:i4>5</vt:i4>
      </vt:variant>
      <vt:variant>
        <vt:lpwstr/>
      </vt:variant>
      <vt:variant>
        <vt:lpwstr>_Toc24618764</vt:lpwstr>
      </vt:variant>
      <vt:variant>
        <vt:i4>1441850</vt:i4>
      </vt:variant>
      <vt:variant>
        <vt:i4>212</vt:i4>
      </vt:variant>
      <vt:variant>
        <vt:i4>0</vt:i4>
      </vt:variant>
      <vt:variant>
        <vt:i4>5</vt:i4>
      </vt:variant>
      <vt:variant>
        <vt:lpwstr/>
      </vt:variant>
      <vt:variant>
        <vt:lpwstr>_Toc24618763</vt:lpwstr>
      </vt:variant>
      <vt:variant>
        <vt:i4>1507386</vt:i4>
      </vt:variant>
      <vt:variant>
        <vt:i4>206</vt:i4>
      </vt:variant>
      <vt:variant>
        <vt:i4>0</vt:i4>
      </vt:variant>
      <vt:variant>
        <vt:i4>5</vt:i4>
      </vt:variant>
      <vt:variant>
        <vt:lpwstr/>
      </vt:variant>
      <vt:variant>
        <vt:lpwstr>_Toc24618762</vt:lpwstr>
      </vt:variant>
      <vt:variant>
        <vt:i4>1310778</vt:i4>
      </vt:variant>
      <vt:variant>
        <vt:i4>200</vt:i4>
      </vt:variant>
      <vt:variant>
        <vt:i4>0</vt:i4>
      </vt:variant>
      <vt:variant>
        <vt:i4>5</vt:i4>
      </vt:variant>
      <vt:variant>
        <vt:lpwstr/>
      </vt:variant>
      <vt:variant>
        <vt:lpwstr>_Toc24618761</vt:lpwstr>
      </vt:variant>
      <vt:variant>
        <vt:i4>1376314</vt:i4>
      </vt:variant>
      <vt:variant>
        <vt:i4>194</vt:i4>
      </vt:variant>
      <vt:variant>
        <vt:i4>0</vt:i4>
      </vt:variant>
      <vt:variant>
        <vt:i4>5</vt:i4>
      </vt:variant>
      <vt:variant>
        <vt:lpwstr/>
      </vt:variant>
      <vt:variant>
        <vt:lpwstr>_Toc24618760</vt:lpwstr>
      </vt:variant>
      <vt:variant>
        <vt:i4>1835065</vt:i4>
      </vt:variant>
      <vt:variant>
        <vt:i4>188</vt:i4>
      </vt:variant>
      <vt:variant>
        <vt:i4>0</vt:i4>
      </vt:variant>
      <vt:variant>
        <vt:i4>5</vt:i4>
      </vt:variant>
      <vt:variant>
        <vt:lpwstr/>
      </vt:variant>
      <vt:variant>
        <vt:lpwstr>_Toc24618759</vt:lpwstr>
      </vt:variant>
      <vt:variant>
        <vt:i4>1900601</vt:i4>
      </vt:variant>
      <vt:variant>
        <vt:i4>182</vt:i4>
      </vt:variant>
      <vt:variant>
        <vt:i4>0</vt:i4>
      </vt:variant>
      <vt:variant>
        <vt:i4>5</vt:i4>
      </vt:variant>
      <vt:variant>
        <vt:lpwstr/>
      </vt:variant>
      <vt:variant>
        <vt:lpwstr>_Toc24618758</vt:lpwstr>
      </vt:variant>
      <vt:variant>
        <vt:i4>1179705</vt:i4>
      </vt:variant>
      <vt:variant>
        <vt:i4>176</vt:i4>
      </vt:variant>
      <vt:variant>
        <vt:i4>0</vt:i4>
      </vt:variant>
      <vt:variant>
        <vt:i4>5</vt:i4>
      </vt:variant>
      <vt:variant>
        <vt:lpwstr/>
      </vt:variant>
      <vt:variant>
        <vt:lpwstr>_Toc24618757</vt:lpwstr>
      </vt:variant>
      <vt:variant>
        <vt:i4>1245241</vt:i4>
      </vt:variant>
      <vt:variant>
        <vt:i4>170</vt:i4>
      </vt:variant>
      <vt:variant>
        <vt:i4>0</vt:i4>
      </vt:variant>
      <vt:variant>
        <vt:i4>5</vt:i4>
      </vt:variant>
      <vt:variant>
        <vt:lpwstr/>
      </vt:variant>
      <vt:variant>
        <vt:lpwstr>_Toc24618756</vt:lpwstr>
      </vt:variant>
      <vt:variant>
        <vt:i4>1048633</vt:i4>
      </vt:variant>
      <vt:variant>
        <vt:i4>164</vt:i4>
      </vt:variant>
      <vt:variant>
        <vt:i4>0</vt:i4>
      </vt:variant>
      <vt:variant>
        <vt:i4>5</vt:i4>
      </vt:variant>
      <vt:variant>
        <vt:lpwstr/>
      </vt:variant>
      <vt:variant>
        <vt:lpwstr>_Toc24618755</vt:lpwstr>
      </vt:variant>
      <vt:variant>
        <vt:i4>1114169</vt:i4>
      </vt:variant>
      <vt:variant>
        <vt:i4>158</vt:i4>
      </vt:variant>
      <vt:variant>
        <vt:i4>0</vt:i4>
      </vt:variant>
      <vt:variant>
        <vt:i4>5</vt:i4>
      </vt:variant>
      <vt:variant>
        <vt:lpwstr/>
      </vt:variant>
      <vt:variant>
        <vt:lpwstr>_Toc24618754</vt:lpwstr>
      </vt:variant>
      <vt:variant>
        <vt:i4>1441849</vt:i4>
      </vt:variant>
      <vt:variant>
        <vt:i4>152</vt:i4>
      </vt:variant>
      <vt:variant>
        <vt:i4>0</vt:i4>
      </vt:variant>
      <vt:variant>
        <vt:i4>5</vt:i4>
      </vt:variant>
      <vt:variant>
        <vt:lpwstr/>
      </vt:variant>
      <vt:variant>
        <vt:lpwstr>_Toc24618753</vt:lpwstr>
      </vt:variant>
      <vt:variant>
        <vt:i4>1507385</vt:i4>
      </vt:variant>
      <vt:variant>
        <vt:i4>146</vt:i4>
      </vt:variant>
      <vt:variant>
        <vt:i4>0</vt:i4>
      </vt:variant>
      <vt:variant>
        <vt:i4>5</vt:i4>
      </vt:variant>
      <vt:variant>
        <vt:lpwstr/>
      </vt:variant>
      <vt:variant>
        <vt:lpwstr>_Toc24618752</vt:lpwstr>
      </vt:variant>
      <vt:variant>
        <vt:i4>1310777</vt:i4>
      </vt:variant>
      <vt:variant>
        <vt:i4>140</vt:i4>
      </vt:variant>
      <vt:variant>
        <vt:i4>0</vt:i4>
      </vt:variant>
      <vt:variant>
        <vt:i4>5</vt:i4>
      </vt:variant>
      <vt:variant>
        <vt:lpwstr/>
      </vt:variant>
      <vt:variant>
        <vt:lpwstr>_Toc24618751</vt:lpwstr>
      </vt:variant>
      <vt:variant>
        <vt:i4>1376313</vt:i4>
      </vt:variant>
      <vt:variant>
        <vt:i4>134</vt:i4>
      </vt:variant>
      <vt:variant>
        <vt:i4>0</vt:i4>
      </vt:variant>
      <vt:variant>
        <vt:i4>5</vt:i4>
      </vt:variant>
      <vt:variant>
        <vt:lpwstr/>
      </vt:variant>
      <vt:variant>
        <vt:lpwstr>_Toc24618750</vt:lpwstr>
      </vt:variant>
      <vt:variant>
        <vt:i4>1835064</vt:i4>
      </vt:variant>
      <vt:variant>
        <vt:i4>128</vt:i4>
      </vt:variant>
      <vt:variant>
        <vt:i4>0</vt:i4>
      </vt:variant>
      <vt:variant>
        <vt:i4>5</vt:i4>
      </vt:variant>
      <vt:variant>
        <vt:lpwstr/>
      </vt:variant>
      <vt:variant>
        <vt:lpwstr>_Toc24618749</vt:lpwstr>
      </vt:variant>
      <vt:variant>
        <vt:i4>1900600</vt:i4>
      </vt:variant>
      <vt:variant>
        <vt:i4>122</vt:i4>
      </vt:variant>
      <vt:variant>
        <vt:i4>0</vt:i4>
      </vt:variant>
      <vt:variant>
        <vt:i4>5</vt:i4>
      </vt:variant>
      <vt:variant>
        <vt:lpwstr/>
      </vt:variant>
      <vt:variant>
        <vt:lpwstr>_Toc24618748</vt:lpwstr>
      </vt:variant>
      <vt:variant>
        <vt:i4>1179704</vt:i4>
      </vt:variant>
      <vt:variant>
        <vt:i4>116</vt:i4>
      </vt:variant>
      <vt:variant>
        <vt:i4>0</vt:i4>
      </vt:variant>
      <vt:variant>
        <vt:i4>5</vt:i4>
      </vt:variant>
      <vt:variant>
        <vt:lpwstr/>
      </vt:variant>
      <vt:variant>
        <vt:lpwstr>_Toc24618747</vt:lpwstr>
      </vt:variant>
      <vt:variant>
        <vt:i4>1245240</vt:i4>
      </vt:variant>
      <vt:variant>
        <vt:i4>110</vt:i4>
      </vt:variant>
      <vt:variant>
        <vt:i4>0</vt:i4>
      </vt:variant>
      <vt:variant>
        <vt:i4>5</vt:i4>
      </vt:variant>
      <vt:variant>
        <vt:lpwstr/>
      </vt:variant>
      <vt:variant>
        <vt:lpwstr>_Toc24618746</vt:lpwstr>
      </vt:variant>
      <vt:variant>
        <vt:i4>1048632</vt:i4>
      </vt:variant>
      <vt:variant>
        <vt:i4>104</vt:i4>
      </vt:variant>
      <vt:variant>
        <vt:i4>0</vt:i4>
      </vt:variant>
      <vt:variant>
        <vt:i4>5</vt:i4>
      </vt:variant>
      <vt:variant>
        <vt:lpwstr/>
      </vt:variant>
      <vt:variant>
        <vt:lpwstr>_Toc24618745</vt:lpwstr>
      </vt:variant>
      <vt:variant>
        <vt:i4>1114168</vt:i4>
      </vt:variant>
      <vt:variant>
        <vt:i4>98</vt:i4>
      </vt:variant>
      <vt:variant>
        <vt:i4>0</vt:i4>
      </vt:variant>
      <vt:variant>
        <vt:i4>5</vt:i4>
      </vt:variant>
      <vt:variant>
        <vt:lpwstr/>
      </vt:variant>
      <vt:variant>
        <vt:lpwstr>_Toc24618744</vt:lpwstr>
      </vt:variant>
      <vt:variant>
        <vt:i4>1441848</vt:i4>
      </vt:variant>
      <vt:variant>
        <vt:i4>92</vt:i4>
      </vt:variant>
      <vt:variant>
        <vt:i4>0</vt:i4>
      </vt:variant>
      <vt:variant>
        <vt:i4>5</vt:i4>
      </vt:variant>
      <vt:variant>
        <vt:lpwstr/>
      </vt:variant>
      <vt:variant>
        <vt:lpwstr>_Toc24618743</vt:lpwstr>
      </vt:variant>
      <vt:variant>
        <vt:i4>1507384</vt:i4>
      </vt:variant>
      <vt:variant>
        <vt:i4>86</vt:i4>
      </vt:variant>
      <vt:variant>
        <vt:i4>0</vt:i4>
      </vt:variant>
      <vt:variant>
        <vt:i4>5</vt:i4>
      </vt:variant>
      <vt:variant>
        <vt:lpwstr/>
      </vt:variant>
      <vt:variant>
        <vt:lpwstr>_Toc24618742</vt:lpwstr>
      </vt:variant>
      <vt:variant>
        <vt:i4>1310776</vt:i4>
      </vt:variant>
      <vt:variant>
        <vt:i4>80</vt:i4>
      </vt:variant>
      <vt:variant>
        <vt:i4>0</vt:i4>
      </vt:variant>
      <vt:variant>
        <vt:i4>5</vt:i4>
      </vt:variant>
      <vt:variant>
        <vt:lpwstr/>
      </vt:variant>
      <vt:variant>
        <vt:lpwstr>_Toc24618741</vt:lpwstr>
      </vt:variant>
      <vt:variant>
        <vt:i4>1376312</vt:i4>
      </vt:variant>
      <vt:variant>
        <vt:i4>74</vt:i4>
      </vt:variant>
      <vt:variant>
        <vt:i4>0</vt:i4>
      </vt:variant>
      <vt:variant>
        <vt:i4>5</vt:i4>
      </vt:variant>
      <vt:variant>
        <vt:lpwstr/>
      </vt:variant>
      <vt:variant>
        <vt:lpwstr>_Toc24618740</vt:lpwstr>
      </vt:variant>
      <vt:variant>
        <vt:i4>1835071</vt:i4>
      </vt:variant>
      <vt:variant>
        <vt:i4>68</vt:i4>
      </vt:variant>
      <vt:variant>
        <vt:i4>0</vt:i4>
      </vt:variant>
      <vt:variant>
        <vt:i4>5</vt:i4>
      </vt:variant>
      <vt:variant>
        <vt:lpwstr/>
      </vt:variant>
      <vt:variant>
        <vt:lpwstr>_Toc24618739</vt:lpwstr>
      </vt:variant>
      <vt:variant>
        <vt:i4>1900607</vt:i4>
      </vt:variant>
      <vt:variant>
        <vt:i4>62</vt:i4>
      </vt:variant>
      <vt:variant>
        <vt:i4>0</vt:i4>
      </vt:variant>
      <vt:variant>
        <vt:i4>5</vt:i4>
      </vt:variant>
      <vt:variant>
        <vt:lpwstr/>
      </vt:variant>
      <vt:variant>
        <vt:lpwstr>_Toc24618738</vt:lpwstr>
      </vt:variant>
      <vt:variant>
        <vt:i4>1179711</vt:i4>
      </vt:variant>
      <vt:variant>
        <vt:i4>56</vt:i4>
      </vt:variant>
      <vt:variant>
        <vt:i4>0</vt:i4>
      </vt:variant>
      <vt:variant>
        <vt:i4>5</vt:i4>
      </vt:variant>
      <vt:variant>
        <vt:lpwstr/>
      </vt:variant>
      <vt:variant>
        <vt:lpwstr>_Toc24618737</vt:lpwstr>
      </vt:variant>
      <vt:variant>
        <vt:i4>1245247</vt:i4>
      </vt:variant>
      <vt:variant>
        <vt:i4>50</vt:i4>
      </vt:variant>
      <vt:variant>
        <vt:i4>0</vt:i4>
      </vt:variant>
      <vt:variant>
        <vt:i4>5</vt:i4>
      </vt:variant>
      <vt:variant>
        <vt:lpwstr/>
      </vt:variant>
      <vt:variant>
        <vt:lpwstr>_Toc24618736</vt:lpwstr>
      </vt:variant>
      <vt:variant>
        <vt:i4>1048639</vt:i4>
      </vt:variant>
      <vt:variant>
        <vt:i4>44</vt:i4>
      </vt:variant>
      <vt:variant>
        <vt:i4>0</vt:i4>
      </vt:variant>
      <vt:variant>
        <vt:i4>5</vt:i4>
      </vt:variant>
      <vt:variant>
        <vt:lpwstr/>
      </vt:variant>
      <vt:variant>
        <vt:lpwstr>_Toc24618735</vt:lpwstr>
      </vt:variant>
      <vt:variant>
        <vt:i4>1114175</vt:i4>
      </vt:variant>
      <vt:variant>
        <vt:i4>38</vt:i4>
      </vt:variant>
      <vt:variant>
        <vt:i4>0</vt:i4>
      </vt:variant>
      <vt:variant>
        <vt:i4>5</vt:i4>
      </vt:variant>
      <vt:variant>
        <vt:lpwstr/>
      </vt:variant>
      <vt:variant>
        <vt:lpwstr>_Toc24618734</vt:lpwstr>
      </vt:variant>
      <vt:variant>
        <vt:i4>1441855</vt:i4>
      </vt:variant>
      <vt:variant>
        <vt:i4>32</vt:i4>
      </vt:variant>
      <vt:variant>
        <vt:i4>0</vt:i4>
      </vt:variant>
      <vt:variant>
        <vt:i4>5</vt:i4>
      </vt:variant>
      <vt:variant>
        <vt:lpwstr/>
      </vt:variant>
      <vt:variant>
        <vt:lpwstr>_Toc24618733</vt:lpwstr>
      </vt:variant>
      <vt:variant>
        <vt:i4>1507391</vt:i4>
      </vt:variant>
      <vt:variant>
        <vt:i4>26</vt:i4>
      </vt:variant>
      <vt:variant>
        <vt:i4>0</vt:i4>
      </vt:variant>
      <vt:variant>
        <vt:i4>5</vt:i4>
      </vt:variant>
      <vt:variant>
        <vt:lpwstr/>
      </vt:variant>
      <vt:variant>
        <vt:lpwstr>_Toc24618732</vt:lpwstr>
      </vt:variant>
      <vt:variant>
        <vt:i4>1310783</vt:i4>
      </vt:variant>
      <vt:variant>
        <vt:i4>20</vt:i4>
      </vt:variant>
      <vt:variant>
        <vt:i4>0</vt:i4>
      </vt:variant>
      <vt:variant>
        <vt:i4>5</vt:i4>
      </vt:variant>
      <vt:variant>
        <vt:lpwstr/>
      </vt:variant>
      <vt:variant>
        <vt:lpwstr>_Toc24618731</vt:lpwstr>
      </vt:variant>
      <vt:variant>
        <vt:i4>1376319</vt:i4>
      </vt:variant>
      <vt:variant>
        <vt:i4>14</vt:i4>
      </vt:variant>
      <vt:variant>
        <vt:i4>0</vt:i4>
      </vt:variant>
      <vt:variant>
        <vt:i4>5</vt:i4>
      </vt:variant>
      <vt:variant>
        <vt:lpwstr/>
      </vt:variant>
      <vt:variant>
        <vt:lpwstr>_Toc24618730</vt:lpwstr>
      </vt:variant>
      <vt:variant>
        <vt:i4>1835070</vt:i4>
      </vt:variant>
      <vt:variant>
        <vt:i4>8</vt:i4>
      </vt:variant>
      <vt:variant>
        <vt:i4>0</vt:i4>
      </vt:variant>
      <vt:variant>
        <vt:i4>5</vt:i4>
      </vt:variant>
      <vt:variant>
        <vt:lpwstr/>
      </vt:variant>
      <vt:variant>
        <vt:lpwstr>_Toc24618729</vt:lpwstr>
      </vt:variant>
      <vt:variant>
        <vt:i4>1900606</vt:i4>
      </vt:variant>
      <vt:variant>
        <vt:i4>2</vt:i4>
      </vt:variant>
      <vt:variant>
        <vt:i4>0</vt:i4>
      </vt:variant>
      <vt:variant>
        <vt:i4>5</vt:i4>
      </vt:variant>
      <vt:variant>
        <vt:lpwstr/>
      </vt:variant>
      <vt:variant>
        <vt:lpwstr>_Toc24618728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2020-12-08T17:32:00Z</dcterms:created>
  <dcterms:modified xsi:type="dcterms:W3CDTF">2020-12-21T22:50:00Z</dcterms:modified>
  <cp:contentStatus>Post-Review Changes</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0x01010034603E86069D114FB25CDEC6D75A32FF</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Target Audiences">
    <vt:lpwstr>;;;;Workforce Program Policy Members</vt:lpwstr>
  </property>
</Properties>
</file>